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2B6C" w:rsidRDefault="00FE2B6C" w:rsidP="003D572F">
      <w:pPr>
        <w:pStyle w:val="1"/>
        <w:shd w:val="clear" w:color="auto" w:fill="FFFFFF"/>
        <w:ind w:firstLine="851"/>
        <w:jc w:val="center"/>
        <w:rPr>
          <w:rFonts w:ascii="Times New Roman" w:hAnsi="Times New Roman" w:cs="Times New Roman"/>
          <w:sz w:val="28"/>
          <w:szCs w:val="28"/>
          <w:lang w:val="en-US"/>
        </w:rPr>
      </w:pPr>
      <w:bookmarkStart w:id="0" w:name="sub_1000"/>
    </w:p>
    <w:p w:rsidR="00FE2B6C" w:rsidRDefault="00FE2B6C" w:rsidP="003D572F">
      <w:pPr>
        <w:jc w:val="center"/>
        <w:rPr>
          <w:b/>
        </w:rPr>
      </w:pPr>
    </w:p>
    <w:p w:rsidR="00FE2B6C" w:rsidRDefault="00FE2B6C" w:rsidP="003D572F">
      <w:pPr>
        <w:jc w:val="center"/>
        <w:rPr>
          <w:b/>
        </w:rPr>
      </w:pPr>
    </w:p>
    <w:p w:rsidR="00FE2B6C" w:rsidRDefault="00FE2B6C" w:rsidP="003D572F">
      <w:pPr>
        <w:jc w:val="center"/>
        <w:rPr>
          <w:b/>
        </w:rPr>
      </w:pPr>
    </w:p>
    <w:p w:rsidR="00FE2B6C" w:rsidRDefault="00FE2B6C" w:rsidP="003D572F">
      <w:pPr>
        <w:jc w:val="center"/>
        <w:rPr>
          <w:b/>
        </w:rPr>
      </w:pPr>
    </w:p>
    <w:p w:rsidR="00FE2B6C" w:rsidRDefault="00FE2B6C" w:rsidP="003D572F">
      <w:pPr>
        <w:jc w:val="center"/>
        <w:rPr>
          <w:b/>
        </w:rPr>
      </w:pPr>
    </w:p>
    <w:p w:rsidR="00FE2B6C" w:rsidRDefault="00FE2B6C" w:rsidP="003D572F">
      <w:pPr>
        <w:jc w:val="center"/>
        <w:rPr>
          <w:b/>
        </w:rPr>
      </w:pPr>
    </w:p>
    <w:p w:rsidR="00FE2B6C" w:rsidRDefault="00FE2B6C" w:rsidP="003D572F">
      <w:pPr>
        <w:jc w:val="center"/>
        <w:rPr>
          <w:b/>
        </w:rPr>
      </w:pPr>
    </w:p>
    <w:p w:rsidR="00FE2B6C" w:rsidRDefault="00FE2B6C" w:rsidP="003D572F">
      <w:pPr>
        <w:jc w:val="center"/>
        <w:rPr>
          <w:b/>
        </w:rPr>
      </w:pPr>
    </w:p>
    <w:p w:rsidR="00FE2B6C" w:rsidRDefault="00FE2B6C" w:rsidP="003D572F">
      <w:pPr>
        <w:jc w:val="center"/>
        <w:rPr>
          <w:b/>
        </w:rPr>
      </w:pPr>
    </w:p>
    <w:p w:rsidR="00FE2B6C" w:rsidRDefault="00FE2B6C" w:rsidP="003D572F">
      <w:pPr>
        <w:jc w:val="center"/>
        <w:rPr>
          <w:b/>
        </w:rPr>
      </w:pPr>
    </w:p>
    <w:p w:rsidR="00FE2B6C" w:rsidRDefault="00FE2B6C" w:rsidP="003D572F">
      <w:pPr>
        <w:jc w:val="center"/>
        <w:rPr>
          <w:b/>
        </w:rPr>
      </w:pPr>
    </w:p>
    <w:p w:rsidR="00FE2B6C" w:rsidRDefault="00FE2B6C" w:rsidP="003D572F">
      <w:pPr>
        <w:jc w:val="center"/>
        <w:rPr>
          <w:b/>
        </w:rPr>
      </w:pPr>
    </w:p>
    <w:p w:rsidR="00FE2B6C" w:rsidRDefault="00FE2B6C" w:rsidP="003D572F">
      <w:pPr>
        <w:jc w:val="center"/>
        <w:rPr>
          <w:b/>
        </w:rPr>
      </w:pPr>
    </w:p>
    <w:p w:rsidR="00FE2B6C" w:rsidDel="00F516B7" w:rsidRDefault="00FE2B6C" w:rsidP="003D572F">
      <w:pPr>
        <w:jc w:val="center"/>
        <w:rPr>
          <w:del w:id="1" w:author="Bespalova_0002" w:date="2016-03-24T12:03:00Z"/>
          <w:b/>
        </w:rPr>
      </w:pPr>
      <w:r>
        <w:rPr>
          <w:b/>
        </w:rPr>
        <w:t xml:space="preserve">О </w:t>
      </w:r>
      <w:ins w:id="2" w:author="Bespalova_0002" w:date="2016-03-24T12:04:00Z">
        <w:r w:rsidR="00F516B7">
          <w:rPr>
            <w:b/>
          </w:rPr>
          <w:t xml:space="preserve">внедрении защищенного </w:t>
        </w:r>
      </w:ins>
      <w:ins w:id="3" w:author="Bespalova_0002" w:date="2016-03-24T12:10:00Z">
        <w:r w:rsidR="00D8596E">
          <w:rPr>
            <w:b/>
          </w:rPr>
          <w:t>обмена документами в электронном виде с применением электронной подписи для целей обязательного социального страхования</w:t>
        </w:r>
      </w:ins>
      <w:del w:id="4" w:author="Bespalova_0002" w:date="2016-03-24T12:03:00Z">
        <w:r w:rsidDel="00F516B7">
          <w:rPr>
            <w:b/>
          </w:rPr>
          <w:delText>внесении изменений в приказ Фонда социального страхования Российской Федерации от 12 февраля 2010 г. № 19</w:delText>
        </w:r>
      </w:del>
    </w:p>
    <w:p w:rsidR="00FE2B6C" w:rsidRPr="0095405E" w:rsidRDefault="00FE2B6C" w:rsidP="00F516B7">
      <w:pPr>
        <w:jc w:val="center"/>
      </w:pPr>
    </w:p>
    <w:p w:rsidR="00FE2B6C" w:rsidRDefault="00FE2B6C" w:rsidP="003D572F"/>
    <w:p w:rsidR="00FE2B6C" w:rsidRDefault="00FE2B6C" w:rsidP="003D572F">
      <w:pPr>
        <w:autoSpaceDE w:val="0"/>
        <w:autoSpaceDN w:val="0"/>
        <w:adjustRightInd w:val="0"/>
        <w:ind w:firstLine="654"/>
        <w:jc w:val="both"/>
      </w:pPr>
    </w:p>
    <w:p w:rsidR="00FE2B6C" w:rsidRDefault="00FE2B6C" w:rsidP="003D572F">
      <w:pPr>
        <w:autoSpaceDE w:val="0"/>
        <w:autoSpaceDN w:val="0"/>
        <w:adjustRightInd w:val="0"/>
        <w:ind w:firstLine="654"/>
        <w:jc w:val="both"/>
      </w:pPr>
      <w:r w:rsidRPr="00F47922">
        <w:t xml:space="preserve">В целях обеспечения приема расчетов страхователей по начисленным и уплаченным страховым взносам в системе Фонда социального страхования Российской Федерации в электронном виде с применением электронной подписи </w:t>
      </w:r>
      <w:r>
        <w:rPr>
          <w:b/>
        </w:rPr>
        <w:t>п р и к а з ы в а </w:t>
      </w:r>
      <w:r w:rsidRPr="00F47922">
        <w:rPr>
          <w:b/>
        </w:rPr>
        <w:t>ю:</w:t>
      </w:r>
    </w:p>
    <w:p w:rsidR="00A76619" w:rsidRDefault="00FE2B6C" w:rsidP="003D572F">
      <w:pPr>
        <w:autoSpaceDE w:val="0"/>
        <w:autoSpaceDN w:val="0"/>
        <w:adjustRightInd w:val="0"/>
        <w:ind w:firstLine="654"/>
        <w:jc w:val="both"/>
        <w:rPr>
          <w:ins w:id="5" w:author="Bespalova_0002" w:date="2016-03-24T12:17:00Z"/>
        </w:rPr>
      </w:pPr>
      <w:r w:rsidRPr="00F47922">
        <w:t>1.</w:t>
      </w:r>
      <w:r>
        <w:t xml:space="preserve"> </w:t>
      </w:r>
      <w:ins w:id="6" w:author="Bespalova_0002" w:date="2016-03-24T12:16:00Z">
        <w:r w:rsidR="00BE11D8">
          <w:t xml:space="preserve">Утвердить Технологию приема расчетов </w:t>
        </w:r>
        <w:r w:rsidR="00A76619">
          <w:t xml:space="preserve">страхователей по начисленным и уплаченным страховым взносам в системе Фонда социального страхования Российской Федерации в электронном виде с применением электронной подписи </w:t>
        </w:r>
      </w:ins>
      <w:ins w:id="7" w:author="Bespalova_0002" w:date="2016-03-24T12:17:00Z">
        <w:r w:rsidR="00A76619">
          <w:t xml:space="preserve">(далее - Технология) </w:t>
        </w:r>
      </w:ins>
      <w:ins w:id="8" w:author="Bespalova_0002" w:date="2016-03-24T12:16:00Z">
        <w:r w:rsidR="00A76619">
          <w:t>согласно приложению</w:t>
        </w:r>
      </w:ins>
      <w:ins w:id="9" w:author="Bespalova_0002" w:date="2016-03-24T12:17:00Z">
        <w:r w:rsidR="00A76619">
          <w:t>.</w:t>
        </w:r>
      </w:ins>
      <w:ins w:id="10" w:author="Bespalova_0002" w:date="2016-03-24T12:16:00Z">
        <w:r w:rsidR="00A76619">
          <w:t xml:space="preserve"> </w:t>
        </w:r>
      </w:ins>
    </w:p>
    <w:p w:rsidR="00FE2B6C" w:rsidRPr="00F47922" w:rsidDel="00A76619" w:rsidRDefault="00A76619" w:rsidP="003D572F">
      <w:pPr>
        <w:numPr>
          <w:ins w:id="11" w:author="Bespalova_0002" w:date="2016-03-24T12:17:00Z"/>
        </w:numPr>
        <w:autoSpaceDE w:val="0"/>
        <w:autoSpaceDN w:val="0"/>
        <w:adjustRightInd w:val="0"/>
        <w:ind w:firstLine="654"/>
        <w:jc w:val="both"/>
        <w:rPr>
          <w:del w:id="12" w:author="Bespalova_0002" w:date="2016-03-24T12:17:00Z"/>
        </w:rPr>
      </w:pPr>
      <w:ins w:id="13" w:author="Bespalova_0002" w:date="2016-03-24T12:18:00Z">
        <w:r>
          <w:t xml:space="preserve">2. </w:t>
        </w:r>
      </w:ins>
      <w:del w:id="14" w:author="Bespalova_0002" w:date="2016-03-24T12:18:00Z">
        <w:r w:rsidR="00FE2B6C" w:rsidRPr="00F47922" w:rsidDel="00A76619">
          <w:delText>В</w:delText>
        </w:r>
      </w:del>
      <w:del w:id="15" w:author="Bespalova_0002" w:date="2016-03-24T12:17:00Z">
        <w:r w:rsidR="00FE2B6C" w:rsidRPr="00F47922" w:rsidDel="00A76619">
          <w:delText>нести в приказ Фонда социального страхован</w:delText>
        </w:r>
        <w:r w:rsidR="00FE2B6C" w:rsidDel="00A76619">
          <w:delText xml:space="preserve">ия Российской Федерации от 12 февраля </w:delText>
        </w:r>
        <w:r w:rsidR="00FE2B6C" w:rsidRPr="00F47922" w:rsidDel="00A76619">
          <w:delText>2010</w:delText>
        </w:r>
        <w:r w:rsidR="00FE2B6C" w:rsidDel="00A76619">
          <w:delText xml:space="preserve"> г.</w:delText>
        </w:r>
        <w:r w:rsidR="00FE2B6C" w:rsidRPr="00F47922" w:rsidDel="00A76619">
          <w:delText xml:space="preserve"> № 19 «О внедрении защищенного обмена документами в электронном виде с применением электронной цифровой подписи для целей обязательного социального страхования» следующие изменения:</w:delText>
        </w:r>
      </w:del>
    </w:p>
    <w:p w:rsidR="00F5044F" w:rsidRDefault="00FE2B6C" w:rsidP="003D572F">
      <w:pPr>
        <w:autoSpaceDE w:val="0"/>
        <w:autoSpaceDN w:val="0"/>
        <w:adjustRightInd w:val="0"/>
        <w:ind w:firstLine="654"/>
        <w:jc w:val="both"/>
        <w:rPr>
          <w:ins w:id="16" w:author="Bespalova_0002" w:date="2016-03-24T12:19:00Z"/>
        </w:rPr>
      </w:pPr>
      <w:del w:id="17" w:author="Bespalova_0002" w:date="2016-03-24T12:17:00Z">
        <w:r w:rsidDel="00A76619">
          <w:delText xml:space="preserve">1.1. </w:delText>
        </w:r>
      </w:del>
      <w:del w:id="18" w:author="Bespalova_0002" w:date="2016-03-24T12:19:00Z">
        <w:r w:rsidDel="00F5044F">
          <w:delText>В</w:delText>
        </w:r>
        <w:r w:rsidRPr="00F47922" w:rsidDel="00F5044F">
          <w:delText xml:space="preserve"> п</w:delText>
        </w:r>
        <w:r w:rsidDel="00F5044F">
          <w:delText xml:space="preserve">ункте </w:delText>
        </w:r>
        <w:r w:rsidRPr="00AF7276" w:rsidDel="00F5044F">
          <w:delText>1.1</w:delText>
        </w:r>
        <w:r w:rsidDel="00F5044F">
          <w:delText>.</w:delText>
        </w:r>
        <w:r w:rsidRPr="00F47922" w:rsidDel="00F5044F">
          <w:delText xml:space="preserve"> приказа слова </w:delText>
        </w:r>
        <w:r w:rsidDel="00F5044F">
          <w:delText>«</w:delText>
        </w:r>
      </w:del>
      <w:r w:rsidRPr="00F47922">
        <w:t>Департаменту информаци</w:t>
      </w:r>
      <w:r>
        <w:t xml:space="preserve">онных технологий и защиты информации </w:t>
      </w:r>
      <w:del w:id="19" w:author="Bespalova_0002" w:date="2016-03-24T12:19:00Z">
        <w:r w:rsidRPr="00F47922" w:rsidDel="00F5044F">
          <w:delText>(</w:delText>
        </w:r>
        <w:r w:rsidDel="00F5044F">
          <w:delText xml:space="preserve">Д.Л. Карпову)» заменить словами </w:delText>
        </w:r>
        <w:r w:rsidRPr="00F47922" w:rsidDel="00F5044F">
          <w:delText>«Департаменту информаци</w:delText>
        </w:r>
        <w:r w:rsidDel="00F5044F">
          <w:delText>онных технологий и защиты информации</w:delText>
        </w:r>
      </w:del>
      <w:r>
        <w:t xml:space="preserve"> </w:t>
      </w:r>
      <w:r w:rsidRPr="00F47922">
        <w:t>(</w:t>
      </w:r>
      <w:r>
        <w:t>А.Н. Кошкину)</w:t>
      </w:r>
      <w:del w:id="20" w:author="Bespalova_0002" w:date="2016-03-24T12:19:00Z">
        <w:r w:rsidDel="00F5044F">
          <w:delText>»</w:delText>
        </w:r>
      </w:del>
      <w:ins w:id="21" w:author="Bespalova_0002" w:date="2016-03-24T12:19:00Z">
        <w:r w:rsidR="00F5044F">
          <w:t>:</w:t>
        </w:r>
      </w:ins>
    </w:p>
    <w:p w:rsidR="00A37AF5" w:rsidRDefault="00F5044F" w:rsidP="003D572F">
      <w:pPr>
        <w:numPr>
          <w:ins w:id="22" w:author="Bespalova_0002" w:date="2016-03-24T12:19:00Z"/>
        </w:numPr>
        <w:autoSpaceDE w:val="0"/>
        <w:autoSpaceDN w:val="0"/>
        <w:adjustRightInd w:val="0"/>
        <w:ind w:firstLine="654"/>
        <w:jc w:val="both"/>
        <w:rPr>
          <w:ins w:id="23" w:author="Bespalova_0002" w:date="2016-03-24T12:22:00Z"/>
        </w:rPr>
      </w:pPr>
      <w:ins w:id="24" w:author="Bespalova_0002" w:date="2016-03-24T12:20:00Z">
        <w:r>
          <w:t>обе</w:t>
        </w:r>
        <w:r w:rsidR="003756D2">
          <w:t>спечить организа</w:t>
        </w:r>
        <w:r>
          <w:t>ционно-мето</w:t>
        </w:r>
        <w:r w:rsidR="003756D2">
          <w:t xml:space="preserve">дическое сопровождение </w:t>
        </w:r>
      </w:ins>
      <w:ins w:id="25" w:author="Bespalova_0002" w:date="2016-03-24T12:21:00Z">
        <w:r w:rsidR="003756D2">
          <w:t xml:space="preserve">эксплуатации </w:t>
        </w:r>
      </w:ins>
      <w:ins w:id="26" w:author="Bespalova_0002" w:date="2016-03-24T12:22:00Z">
        <w:r w:rsidR="00382570">
          <w:t>защищенного об</w:t>
        </w:r>
        <w:r w:rsidR="00A37AF5">
          <w:t xml:space="preserve">мена документами в электронном виде с применением </w:t>
        </w:r>
        <w:r w:rsidR="00382570">
          <w:t>электронной подписи</w:t>
        </w:r>
        <w:r w:rsidR="00A37AF5">
          <w:t>;</w:t>
        </w:r>
      </w:ins>
    </w:p>
    <w:p w:rsidR="00A37AF5" w:rsidRDefault="00A37AF5" w:rsidP="003D572F">
      <w:pPr>
        <w:numPr>
          <w:ins w:id="27" w:author="Bespalova_0002" w:date="2016-03-24T12:23:00Z"/>
        </w:numPr>
        <w:autoSpaceDE w:val="0"/>
        <w:autoSpaceDN w:val="0"/>
        <w:adjustRightInd w:val="0"/>
        <w:ind w:firstLine="654"/>
        <w:jc w:val="both"/>
        <w:rPr>
          <w:ins w:id="28" w:author="Bespalova_0002" w:date="2016-03-24T12:24:00Z"/>
        </w:rPr>
      </w:pPr>
      <w:ins w:id="29" w:author="Bespalova_0002" w:date="2016-03-24T12:23:00Z">
        <w:r>
          <w:t>оказывать консультативную помощь территориальным органам Фонда социального страхования Российской Федерации по реализации Технологии.</w:t>
        </w:r>
      </w:ins>
    </w:p>
    <w:p w:rsidR="00FE2B6C" w:rsidRDefault="00A37AF5" w:rsidP="003D572F">
      <w:pPr>
        <w:numPr>
          <w:ins w:id="30" w:author="Bespalova_0002" w:date="2016-03-24T12:24:00Z"/>
        </w:numPr>
        <w:autoSpaceDE w:val="0"/>
        <w:autoSpaceDN w:val="0"/>
        <w:adjustRightInd w:val="0"/>
        <w:ind w:firstLine="654"/>
        <w:jc w:val="both"/>
      </w:pPr>
      <w:ins w:id="31" w:author="Bespalova_0002" w:date="2016-03-24T12:24:00Z">
        <w:r>
          <w:t xml:space="preserve">3. </w:t>
        </w:r>
        <w:r w:rsidRPr="00F47922">
          <w:t xml:space="preserve">Департаменту </w:t>
        </w:r>
        <w:r>
          <w:t>стратегического развития (Е.И</w:t>
        </w:r>
        <w:r w:rsidRPr="00F47922">
          <w:t xml:space="preserve">. </w:t>
        </w:r>
        <w:r>
          <w:t>Егоровой</w:t>
        </w:r>
        <w:r w:rsidRPr="00F47922">
          <w:t xml:space="preserve">) </w:t>
        </w:r>
        <w:r>
          <w:t>разместить</w:t>
        </w:r>
        <w:r w:rsidRPr="00F47922">
          <w:t xml:space="preserve"> </w:t>
        </w:r>
      </w:ins>
      <w:ins w:id="32" w:author="Bespalova_0002" w:date="2016-03-24T12:25:00Z">
        <w:r w:rsidR="00A946E3">
          <w:t xml:space="preserve">Технологию, </w:t>
        </w:r>
      </w:ins>
      <w:ins w:id="33" w:author="Bespalova_0002" w:date="2016-03-24T12:26:00Z">
        <w:r w:rsidR="00A946E3">
          <w:t>предусмотренную пунктом 1</w:t>
        </w:r>
      </w:ins>
      <w:ins w:id="34" w:author="Bespalova_0002" w:date="2016-03-24T12:25:00Z">
        <w:r w:rsidR="00A946E3">
          <w:t xml:space="preserve"> </w:t>
        </w:r>
      </w:ins>
      <w:ins w:id="35" w:author="Bespalova_0002" w:date="2016-03-24T12:24:00Z">
        <w:r w:rsidR="00A946E3">
          <w:t>настоя</w:t>
        </w:r>
      </w:ins>
      <w:ins w:id="36" w:author="Bespalova_0002" w:date="2016-03-24T12:26:00Z">
        <w:r w:rsidR="00A946E3">
          <w:t>щего</w:t>
        </w:r>
      </w:ins>
      <w:ins w:id="37" w:author="Bespalova_0002" w:date="2016-03-24T12:24:00Z">
        <w:r w:rsidR="00A946E3">
          <w:t xml:space="preserve"> прика</w:t>
        </w:r>
      </w:ins>
      <w:ins w:id="38" w:author="Bespalova_0002" w:date="2016-03-24T12:25:00Z">
        <w:r w:rsidR="00A946E3">
          <w:t>з</w:t>
        </w:r>
      </w:ins>
      <w:ins w:id="39" w:author="Bespalova_0002" w:date="2016-03-24T12:26:00Z">
        <w:r w:rsidR="00A946E3">
          <w:t>а</w:t>
        </w:r>
      </w:ins>
      <w:ins w:id="40" w:author="Bespalova_0002" w:date="2016-03-24T12:25:00Z">
        <w:r w:rsidR="00A946E3">
          <w:t>,</w:t>
        </w:r>
      </w:ins>
      <w:ins w:id="41" w:author="Bespalova_0002" w:date="2016-03-24T12:24:00Z">
        <w:r w:rsidRPr="00F47922">
          <w:t xml:space="preserve"> на </w:t>
        </w:r>
        <w:r>
          <w:t xml:space="preserve">официальном </w:t>
        </w:r>
        <w:r w:rsidRPr="00F47922">
          <w:t xml:space="preserve">сайте Фонда </w:t>
        </w:r>
      </w:ins>
      <w:ins w:id="42" w:author="Bespalova_0002" w:date="2016-03-24T12:25:00Z">
        <w:r w:rsidR="00A946E3">
          <w:t xml:space="preserve">социального страхования </w:t>
        </w:r>
      </w:ins>
      <w:ins w:id="43" w:author="Bespalova_0002" w:date="2016-03-24T12:24:00Z">
        <w:r w:rsidRPr="00F47922">
          <w:t>в течени</w:t>
        </w:r>
        <w:r w:rsidR="00A946E3">
          <w:t xml:space="preserve">е 2-х дней с даты </w:t>
        </w:r>
      </w:ins>
      <w:ins w:id="44" w:author="Bespalova_0002" w:date="2016-03-24T12:25:00Z">
        <w:r w:rsidR="00A946E3">
          <w:t>ее</w:t>
        </w:r>
      </w:ins>
      <w:ins w:id="45" w:author="Bespalova_0002" w:date="2016-03-24T12:24:00Z">
        <w:r>
          <w:t xml:space="preserve"> утверждения</w:t>
        </w:r>
        <w:r w:rsidRPr="00F47922">
          <w:t>.</w:t>
        </w:r>
      </w:ins>
      <w:del w:id="46" w:author="Bespalova_0002" w:date="2016-03-24T12:19:00Z">
        <w:r w:rsidR="00FE2B6C" w:rsidDel="00F5044F">
          <w:delText>.</w:delText>
        </w:r>
      </w:del>
    </w:p>
    <w:p w:rsidR="00FE2B6C" w:rsidDel="00A37AF5" w:rsidRDefault="00FE2B6C" w:rsidP="003D572F">
      <w:pPr>
        <w:autoSpaceDE w:val="0"/>
        <w:autoSpaceDN w:val="0"/>
        <w:adjustRightInd w:val="0"/>
        <w:ind w:firstLine="654"/>
        <w:jc w:val="both"/>
        <w:rPr>
          <w:del w:id="47" w:author="Bespalova_0002" w:date="2016-03-24T12:24:00Z"/>
        </w:rPr>
      </w:pPr>
      <w:del w:id="48" w:author="Bespalova_0002" w:date="2016-03-24T12:24:00Z">
        <w:r w:rsidDel="00A37AF5">
          <w:delText xml:space="preserve">1.2. Технологию приема расчетов страхователей по начисленным </w:delText>
        </w:r>
        <w:r w:rsidDel="00A37AF5">
          <w:br/>
          <w:delText>и уплаченным страховым взносам в системе Фонда социального страхования Российской Федерации в электронном виде с применением электронной подписи (далее - Технология) изложить в новой редакции согласно приложению к настоящему приказу.</w:delText>
        </w:r>
      </w:del>
    </w:p>
    <w:p w:rsidR="00FE2B6C" w:rsidRDefault="00007D3F" w:rsidP="003D572F">
      <w:pPr>
        <w:autoSpaceDE w:val="0"/>
        <w:autoSpaceDN w:val="0"/>
        <w:adjustRightInd w:val="0"/>
        <w:ind w:firstLine="654"/>
        <w:jc w:val="both"/>
        <w:rPr>
          <w:ins w:id="49" w:author="Bespalova_0002" w:date="2016-03-24T12:44:00Z"/>
        </w:rPr>
      </w:pPr>
      <w:ins w:id="50" w:author="Bespalova_0002" w:date="2016-03-24T12:26:00Z">
        <w:r>
          <w:t>4</w:t>
        </w:r>
      </w:ins>
      <w:del w:id="51" w:author="Bespalova_0002" w:date="2016-03-24T12:26:00Z">
        <w:r w:rsidR="00FE2B6C" w:rsidDel="00007D3F">
          <w:delText>2</w:delText>
        </w:r>
      </w:del>
      <w:r w:rsidR="00FE2B6C">
        <w:t xml:space="preserve">. Признать утратившими силу </w:t>
      </w:r>
      <w:ins w:id="52" w:author="Bespalova_0002" w:date="2016-03-24T12:26:00Z">
        <w:r>
          <w:t xml:space="preserve">следующие </w:t>
        </w:r>
      </w:ins>
      <w:r w:rsidR="00FE2B6C">
        <w:t>приказы Фонда социального страхования Российской Федерации:</w:t>
      </w:r>
    </w:p>
    <w:p w:rsidR="00796D83" w:rsidRDefault="00796D83" w:rsidP="003D572F">
      <w:pPr>
        <w:numPr>
          <w:ins w:id="53" w:author="Bespalova_0002" w:date="2016-03-24T12:44:00Z"/>
        </w:numPr>
        <w:autoSpaceDE w:val="0"/>
        <w:autoSpaceDN w:val="0"/>
        <w:adjustRightInd w:val="0"/>
        <w:ind w:firstLine="654"/>
        <w:jc w:val="both"/>
        <w:rPr>
          <w:ins w:id="54" w:author="Bespalova_0002" w:date="2016-03-24T12:26:00Z"/>
        </w:rPr>
      </w:pPr>
      <w:ins w:id="55" w:author="Bespalova_0002" w:date="2016-03-24T12:44:00Z">
        <w:r>
          <w:t xml:space="preserve">от 12 февраля 2010 г. № 19 </w:t>
        </w:r>
      </w:ins>
      <w:ins w:id="56" w:author="Bespalova_0002" w:date="2016-03-24T12:45:00Z">
        <w:r>
          <w:t xml:space="preserve">«О внедрении защищенного обмена документами в электронном виде с применением электронной цифровой подписи для целей обязательного </w:t>
        </w:r>
      </w:ins>
      <w:ins w:id="57" w:author="Bespalova_0002" w:date="2016-03-24T12:46:00Z">
        <w:r w:rsidR="00D77A5D">
          <w:t>социального страхования»;</w:t>
        </w:r>
      </w:ins>
    </w:p>
    <w:p w:rsidR="00007D3F" w:rsidRDefault="00FB47A6" w:rsidP="003D572F">
      <w:pPr>
        <w:numPr>
          <w:ins w:id="58" w:author="Bespalova_0002" w:date="2016-03-24T12:26:00Z"/>
        </w:numPr>
        <w:autoSpaceDE w:val="0"/>
        <w:autoSpaceDN w:val="0"/>
        <w:adjustRightInd w:val="0"/>
        <w:ind w:firstLine="654"/>
        <w:jc w:val="both"/>
        <w:rPr>
          <w:ins w:id="59" w:author="Bespalova_0002" w:date="2016-03-24T12:41:00Z"/>
        </w:rPr>
      </w:pPr>
      <w:ins w:id="60" w:author="Bespalova_0002" w:date="2016-03-24T12:39:00Z">
        <w:r>
          <w:lastRenderedPageBreak/>
          <w:t>от 24 сентября 2010 г. № 195 «О внесении изменений в приказ Фонда социального страхования Российской Федерации от 12.02.2010 № 19</w:t>
        </w:r>
      </w:ins>
      <w:ins w:id="61" w:author="Bespalova_0002" w:date="2016-03-24T12:40:00Z">
        <w:r>
          <w:t>»</w:t>
        </w:r>
      </w:ins>
      <w:ins w:id="62" w:author="Bespalova_0002" w:date="2016-03-24T12:41:00Z">
        <w:r w:rsidR="00546C12">
          <w:t>;</w:t>
        </w:r>
      </w:ins>
    </w:p>
    <w:p w:rsidR="00546C12" w:rsidRDefault="00546C12" w:rsidP="003D572F">
      <w:pPr>
        <w:numPr>
          <w:ins w:id="63" w:author="Bespalova_0002" w:date="2016-03-24T12:41:00Z"/>
        </w:numPr>
        <w:autoSpaceDE w:val="0"/>
        <w:autoSpaceDN w:val="0"/>
        <w:adjustRightInd w:val="0"/>
        <w:ind w:firstLine="654"/>
        <w:jc w:val="both"/>
      </w:pPr>
      <w:ins w:id="64" w:author="Bespalova_0002" w:date="2016-03-24T12:41:00Z">
        <w:r>
          <w:t xml:space="preserve">от 14 июня 2011 г. № 148 </w:t>
        </w:r>
      </w:ins>
      <w:ins w:id="65" w:author="Bespalova_0002" w:date="2016-03-24T12:42:00Z">
        <w:r>
          <w:t xml:space="preserve">«О внесении изменений в Технологию обмена документами в электронном виде с применением электронной цифровой подписи для расчетов по начисленным </w:t>
        </w:r>
      </w:ins>
      <w:ins w:id="66" w:author="Bespalova_0002" w:date="2016-03-24T12:43:00Z">
        <w:r>
          <w:t xml:space="preserve">и уплаченным </w:t>
        </w:r>
        <w:r w:rsidR="00796D83">
          <w:t>страховым взносам в системе Фонда социального страхования Российской Федерации, утвержденную приказом Фонда социального страхования Российской Федерации от 12.02.2010 № 19</w:t>
        </w:r>
      </w:ins>
      <w:ins w:id="67" w:author="Bespalova_0002" w:date="2016-03-24T12:44:00Z">
        <w:r w:rsidR="00796D83">
          <w:t>»;</w:t>
        </w:r>
      </w:ins>
    </w:p>
    <w:p w:rsidR="00FE2B6C" w:rsidRDefault="00FE2B6C" w:rsidP="003D572F">
      <w:pPr>
        <w:autoSpaceDE w:val="0"/>
        <w:autoSpaceDN w:val="0"/>
        <w:adjustRightInd w:val="0"/>
        <w:ind w:firstLine="654"/>
        <w:jc w:val="both"/>
      </w:pPr>
      <w:r>
        <w:t>от 26 декабря 2014 г</w:t>
      </w:r>
      <w:ins w:id="68" w:author="Bespalova_0002" w:date="2016-03-24T12:44:00Z">
        <w:r w:rsidR="00796D83">
          <w:t>.</w:t>
        </w:r>
      </w:ins>
      <w:del w:id="69" w:author="Bespalova_0002" w:date="2016-03-24T12:44:00Z">
        <w:r w:rsidDel="00796D83">
          <w:delText>ода</w:delText>
        </w:r>
      </w:del>
      <w:r>
        <w:t xml:space="preserve"> № 613 «О внесении изменений в приказ Фонда социального страхования Российской Федерации от 12 февраля 2010 г. № 19»;</w:t>
      </w:r>
    </w:p>
    <w:p w:rsidR="00FE2B6C" w:rsidRPr="00F47922" w:rsidDel="00D77A5D" w:rsidRDefault="00FE2B6C" w:rsidP="003D572F">
      <w:pPr>
        <w:autoSpaceDE w:val="0"/>
        <w:autoSpaceDN w:val="0"/>
        <w:adjustRightInd w:val="0"/>
        <w:ind w:firstLine="654"/>
        <w:jc w:val="both"/>
        <w:rPr>
          <w:del w:id="70" w:author="Bespalova_0002" w:date="2016-03-24T12:46:00Z"/>
        </w:rPr>
      </w:pPr>
      <w:r>
        <w:t>от 27 марта 2015 г</w:t>
      </w:r>
      <w:ins w:id="71" w:author="Bespalova_0002" w:date="2016-03-24T12:44:00Z">
        <w:r w:rsidR="00796D83">
          <w:t>.</w:t>
        </w:r>
      </w:ins>
      <w:del w:id="72" w:author="Bespalova_0002" w:date="2016-03-24T12:44:00Z">
        <w:r w:rsidDel="00796D83">
          <w:delText>ода</w:delText>
        </w:r>
      </w:del>
      <w:r>
        <w:t xml:space="preserve"> № 124 «О внесении изменений в приказ Фонда социального страхования Российской Федерации от 12 февраля 2010 г. № 19»</w:t>
      </w:r>
      <w:ins w:id="73" w:author="Bespalova_0002" w:date="2016-03-24T12:46:00Z">
        <w:r w:rsidR="00D77A5D">
          <w:t>.</w:t>
        </w:r>
      </w:ins>
      <w:del w:id="74" w:author="Bespalova_0002" w:date="2016-03-24T12:46:00Z">
        <w:r w:rsidDel="00D77A5D">
          <w:delText>;</w:delText>
        </w:r>
      </w:del>
    </w:p>
    <w:p w:rsidR="00FE2B6C" w:rsidDel="00D77A5D" w:rsidRDefault="00FE2B6C" w:rsidP="003D572F">
      <w:pPr>
        <w:autoSpaceDE w:val="0"/>
        <w:autoSpaceDN w:val="0"/>
        <w:adjustRightInd w:val="0"/>
        <w:ind w:firstLine="654"/>
        <w:jc w:val="both"/>
        <w:rPr>
          <w:del w:id="75" w:author="Bespalova_0002" w:date="2016-03-24T12:46:00Z"/>
        </w:rPr>
      </w:pPr>
      <w:del w:id="76" w:author="Bespalova_0002" w:date="2016-03-24T12:46:00Z">
        <w:r w:rsidDel="00D77A5D">
          <w:delText>3</w:delText>
        </w:r>
        <w:r w:rsidRPr="00F47922" w:rsidDel="00D77A5D">
          <w:delText xml:space="preserve">. </w:delText>
        </w:r>
      </w:del>
      <w:del w:id="77" w:author="Bespalova_0002" w:date="2016-03-24T12:24:00Z">
        <w:r w:rsidRPr="00F47922" w:rsidDel="00A37AF5">
          <w:delText xml:space="preserve">Департаменту </w:delText>
        </w:r>
        <w:r w:rsidDel="00A37AF5">
          <w:delText>стратегического развития (Е.И</w:delText>
        </w:r>
        <w:r w:rsidRPr="00F47922" w:rsidDel="00A37AF5">
          <w:delText xml:space="preserve">. </w:delText>
        </w:r>
        <w:r w:rsidDel="00A37AF5">
          <w:delText>Егоровой</w:delText>
        </w:r>
        <w:r w:rsidRPr="00F47922" w:rsidDel="00A37AF5">
          <w:delText xml:space="preserve">) </w:delText>
        </w:r>
        <w:r w:rsidDel="00A37AF5">
          <w:delText>разместить</w:delText>
        </w:r>
        <w:r w:rsidRPr="00F47922" w:rsidDel="00A37AF5">
          <w:delText xml:space="preserve"> настоящий приказ на </w:delText>
        </w:r>
        <w:r w:rsidDel="00A37AF5">
          <w:delText xml:space="preserve">официальном </w:delText>
        </w:r>
        <w:r w:rsidRPr="00F47922" w:rsidDel="00A37AF5">
          <w:delText>сайте Фонда в течени</w:delText>
        </w:r>
        <w:r w:rsidDel="00A37AF5">
          <w:delText>е 2-х дней с даты его утверждения</w:delText>
        </w:r>
        <w:r w:rsidRPr="00F47922" w:rsidDel="00A37AF5">
          <w:delText>.</w:delText>
        </w:r>
      </w:del>
    </w:p>
    <w:p w:rsidR="00FE2B6C" w:rsidRPr="00F47922" w:rsidRDefault="00FE2B6C" w:rsidP="003D572F">
      <w:pPr>
        <w:autoSpaceDE w:val="0"/>
        <w:autoSpaceDN w:val="0"/>
        <w:adjustRightInd w:val="0"/>
        <w:ind w:firstLine="654"/>
        <w:jc w:val="both"/>
      </w:pPr>
    </w:p>
    <w:p w:rsidR="00FE2B6C" w:rsidRPr="00F47922" w:rsidRDefault="00D77A5D" w:rsidP="003D572F">
      <w:pPr>
        <w:autoSpaceDE w:val="0"/>
        <w:autoSpaceDN w:val="0"/>
        <w:adjustRightInd w:val="0"/>
        <w:ind w:firstLine="654"/>
        <w:jc w:val="both"/>
      </w:pPr>
      <w:ins w:id="78" w:author="Bespalova_0002" w:date="2016-03-24T12:46:00Z">
        <w:r>
          <w:t>5</w:t>
        </w:r>
      </w:ins>
      <w:del w:id="79" w:author="Bespalova_0002" w:date="2016-03-24T12:46:00Z">
        <w:r w:rsidR="00FE2B6C" w:rsidDel="00D77A5D">
          <w:delText>4</w:delText>
        </w:r>
      </w:del>
      <w:r w:rsidR="00FE2B6C" w:rsidRPr="00F47922">
        <w:t>. Контроль за исполнением настоящего приказа оставляю за собой.</w:t>
      </w:r>
    </w:p>
    <w:p w:rsidR="00FE2B6C" w:rsidRDefault="00FE2B6C" w:rsidP="003D572F">
      <w:pPr>
        <w:autoSpaceDE w:val="0"/>
        <w:autoSpaceDN w:val="0"/>
        <w:adjustRightInd w:val="0"/>
        <w:ind w:firstLine="654"/>
        <w:jc w:val="both"/>
      </w:pPr>
    </w:p>
    <w:p w:rsidR="00FE2B6C" w:rsidRDefault="00FE2B6C" w:rsidP="003D572F">
      <w:pPr>
        <w:autoSpaceDE w:val="0"/>
        <w:autoSpaceDN w:val="0"/>
        <w:adjustRightInd w:val="0"/>
        <w:ind w:firstLine="654"/>
        <w:jc w:val="both"/>
      </w:pPr>
    </w:p>
    <w:p w:rsidR="00FE2B6C" w:rsidRDefault="00FE2B6C" w:rsidP="003D572F">
      <w:pPr>
        <w:autoSpaceDE w:val="0"/>
        <w:autoSpaceDN w:val="0"/>
        <w:adjustRightInd w:val="0"/>
        <w:ind w:firstLine="654"/>
        <w:jc w:val="both"/>
      </w:pPr>
    </w:p>
    <w:p w:rsidR="00FE2B6C" w:rsidRPr="00A744F3" w:rsidRDefault="00FE2B6C" w:rsidP="003D572F">
      <w:pPr>
        <w:autoSpaceDE w:val="0"/>
        <w:autoSpaceDN w:val="0"/>
        <w:adjustRightInd w:val="0"/>
        <w:ind w:right="-30"/>
        <w:outlineLvl w:val="0"/>
      </w:pPr>
      <w:r>
        <w:t>Заместитель п</w:t>
      </w:r>
      <w:r w:rsidRPr="0022780A">
        <w:t>редседател</w:t>
      </w:r>
      <w:r>
        <w:t>я</w:t>
      </w:r>
      <w:r w:rsidRPr="0022780A">
        <w:t xml:space="preserve"> Фонда </w:t>
      </w:r>
      <w:r>
        <w:t xml:space="preserve">          </w:t>
      </w:r>
      <w:r w:rsidRPr="0022780A">
        <w:tab/>
      </w:r>
      <w:r w:rsidRPr="0022780A">
        <w:tab/>
      </w:r>
      <w:r w:rsidRPr="0022780A">
        <w:tab/>
      </w:r>
      <w:r>
        <w:t xml:space="preserve">                     А.В. Руденко</w:t>
      </w:r>
    </w:p>
    <w:p w:rsidR="00FE2B6C" w:rsidRDefault="00FE2B6C" w:rsidP="003D572F">
      <w:pPr>
        <w:ind w:left="4680"/>
      </w:pPr>
    </w:p>
    <w:p w:rsidR="00FE2B6C" w:rsidRDefault="00FE2B6C" w:rsidP="003D572F">
      <w:pPr>
        <w:ind w:left="4680"/>
      </w:pPr>
    </w:p>
    <w:p w:rsidR="00FE2B6C" w:rsidRDefault="00FE2B6C" w:rsidP="003D572F">
      <w:pPr>
        <w:ind w:left="4680"/>
      </w:pPr>
    </w:p>
    <w:p w:rsidR="00FE2B6C" w:rsidRDefault="00FE2B6C" w:rsidP="003D572F">
      <w:pPr>
        <w:ind w:left="4680"/>
      </w:pPr>
    </w:p>
    <w:p w:rsidR="00FE2B6C" w:rsidRDefault="00FE2B6C" w:rsidP="003D572F">
      <w:pPr>
        <w:ind w:left="4680"/>
      </w:pPr>
    </w:p>
    <w:p w:rsidR="00FE2B6C" w:rsidRDefault="00FE2B6C" w:rsidP="003D572F">
      <w:pPr>
        <w:ind w:left="4680"/>
      </w:pPr>
    </w:p>
    <w:p w:rsidR="00FE2B6C" w:rsidRDefault="00FE2B6C" w:rsidP="003D572F">
      <w:pPr>
        <w:ind w:left="4680"/>
      </w:pPr>
    </w:p>
    <w:p w:rsidR="00FE2B6C" w:rsidRDefault="00FE2B6C" w:rsidP="003D572F">
      <w:pPr>
        <w:ind w:left="4680"/>
      </w:pPr>
    </w:p>
    <w:p w:rsidR="00FE2B6C" w:rsidRDefault="00FE2B6C" w:rsidP="003D572F">
      <w:pPr>
        <w:ind w:left="4680"/>
      </w:pPr>
    </w:p>
    <w:p w:rsidR="00FE2B6C" w:rsidRPr="00F77BB2" w:rsidRDefault="00FE2B6C" w:rsidP="003D572F">
      <w:pPr>
        <w:ind w:left="4680"/>
      </w:pPr>
    </w:p>
    <w:p w:rsidR="00FE2B6C" w:rsidRPr="00F77BB2" w:rsidRDefault="00FE2B6C" w:rsidP="003D572F">
      <w:pPr>
        <w:ind w:left="4680"/>
      </w:pPr>
    </w:p>
    <w:p w:rsidR="00FE2B6C" w:rsidRPr="00F77BB2" w:rsidRDefault="00FE2B6C" w:rsidP="003D572F">
      <w:pPr>
        <w:ind w:left="4680"/>
      </w:pPr>
    </w:p>
    <w:p w:rsidR="00FE2B6C" w:rsidRDefault="00FE2B6C" w:rsidP="003D572F"/>
    <w:p w:rsidR="00FE2B6C" w:rsidRDefault="00FE2B6C" w:rsidP="003D572F">
      <w:pPr>
        <w:pStyle w:val="1"/>
        <w:shd w:val="clear" w:color="auto" w:fill="FFFFFF"/>
        <w:ind w:firstLine="851"/>
        <w:jc w:val="center"/>
        <w:rPr>
          <w:rFonts w:ascii="Times New Roman" w:hAnsi="Times New Roman" w:cs="Times New Roman"/>
          <w:sz w:val="28"/>
          <w:szCs w:val="28"/>
        </w:rPr>
      </w:pPr>
    </w:p>
    <w:p w:rsidR="00FE2B6C" w:rsidRDefault="00FE2B6C" w:rsidP="003D572F"/>
    <w:p w:rsidR="00FE2B6C" w:rsidRDefault="00FE2B6C" w:rsidP="003D572F"/>
    <w:p w:rsidR="00FE2B6C" w:rsidRDefault="00FE2B6C" w:rsidP="003D572F"/>
    <w:p w:rsidR="00FE2B6C" w:rsidRDefault="00FE2B6C" w:rsidP="003D572F">
      <w:pPr>
        <w:pStyle w:val="1"/>
        <w:shd w:val="clear" w:color="auto" w:fill="FFFFFF"/>
        <w:ind w:firstLine="851"/>
        <w:jc w:val="center"/>
        <w:rPr>
          <w:rFonts w:ascii="Times New Roman" w:hAnsi="Times New Roman" w:cs="Times New Roman"/>
          <w:sz w:val="28"/>
          <w:szCs w:val="28"/>
        </w:rPr>
      </w:pPr>
    </w:p>
    <w:p w:rsidR="00FE2B6C" w:rsidRPr="003D572F" w:rsidRDefault="00FE2B6C" w:rsidP="003D572F"/>
    <w:p w:rsidR="00FE2B6C" w:rsidRDefault="00FE2B6C" w:rsidP="003D572F">
      <w:pPr>
        <w:pStyle w:val="1"/>
        <w:shd w:val="clear" w:color="auto" w:fill="FFFFFF"/>
        <w:ind w:firstLine="851"/>
        <w:jc w:val="center"/>
        <w:rPr>
          <w:rFonts w:ascii="Times New Roman" w:hAnsi="Times New Roman" w:cs="Times New Roman"/>
          <w:sz w:val="28"/>
          <w:szCs w:val="28"/>
        </w:rPr>
      </w:pPr>
    </w:p>
    <w:p w:rsidR="00FE2B6C" w:rsidRDefault="00FE2B6C" w:rsidP="003D572F"/>
    <w:p w:rsidR="00FE2B6C" w:rsidRDefault="00FE2B6C" w:rsidP="003D572F"/>
    <w:p w:rsidR="00FE2B6C" w:rsidRDefault="00FE2B6C" w:rsidP="003D572F"/>
    <w:p w:rsidR="00FE2B6C" w:rsidRDefault="00FE2B6C" w:rsidP="003D572F"/>
    <w:p w:rsidR="00FE2B6C" w:rsidRPr="003D572F" w:rsidRDefault="00FE2B6C" w:rsidP="003D572F"/>
    <w:p w:rsidR="00FE2B6C" w:rsidRDefault="00FE2B6C" w:rsidP="003D572F">
      <w:pPr>
        <w:pStyle w:val="1"/>
        <w:shd w:val="clear" w:color="auto" w:fill="FFFFFF"/>
        <w:ind w:firstLine="851"/>
        <w:jc w:val="center"/>
        <w:rPr>
          <w:rFonts w:ascii="Times New Roman" w:hAnsi="Times New Roman" w:cs="Times New Roman"/>
          <w:sz w:val="28"/>
          <w:szCs w:val="28"/>
        </w:rPr>
      </w:pPr>
    </w:p>
    <w:p w:rsidR="00FE2B6C" w:rsidRPr="003D572F" w:rsidRDefault="00FE2B6C" w:rsidP="003D572F">
      <w:pPr>
        <w:pStyle w:val="1"/>
        <w:shd w:val="clear" w:color="auto" w:fill="FFFFFF"/>
        <w:ind w:firstLine="851"/>
        <w:jc w:val="center"/>
        <w:rPr>
          <w:rFonts w:ascii="Times New Roman" w:hAnsi="Times New Roman" w:cs="Times New Roman"/>
          <w:sz w:val="28"/>
          <w:szCs w:val="28"/>
        </w:rPr>
      </w:pPr>
      <w:r w:rsidRPr="003D572F">
        <w:rPr>
          <w:rFonts w:ascii="Times New Roman" w:hAnsi="Times New Roman" w:cs="Times New Roman"/>
          <w:sz w:val="28"/>
          <w:szCs w:val="28"/>
        </w:rPr>
        <w:t>Технология</w:t>
      </w:r>
      <w:r w:rsidRPr="003D572F">
        <w:rPr>
          <w:rFonts w:ascii="Times New Roman" w:hAnsi="Times New Roman" w:cs="Times New Roman"/>
          <w:sz w:val="28"/>
          <w:szCs w:val="28"/>
        </w:rPr>
        <w:br/>
        <w:t>приема расчетов страхователей по начисленным и уплаченным страховым взносам в системе Фонда социального страхования Российской Федерации в электронном виде с применением электронной подписи</w:t>
      </w:r>
      <w:r w:rsidRPr="003D572F">
        <w:rPr>
          <w:rFonts w:ascii="Times New Roman" w:hAnsi="Times New Roman" w:cs="Times New Roman"/>
          <w:sz w:val="28"/>
          <w:szCs w:val="28"/>
        </w:rPr>
        <w:br/>
      </w:r>
      <w:bookmarkEnd w:id="0"/>
    </w:p>
    <w:p w:rsidR="00FE2B6C" w:rsidRPr="003D572F" w:rsidRDefault="00FE2B6C" w:rsidP="003D572F">
      <w:pPr>
        <w:pStyle w:val="1"/>
        <w:shd w:val="clear" w:color="auto" w:fill="FFFFFF"/>
        <w:ind w:firstLine="851"/>
        <w:jc w:val="both"/>
        <w:rPr>
          <w:rFonts w:ascii="Times New Roman" w:hAnsi="Times New Roman" w:cs="Times New Roman"/>
          <w:sz w:val="28"/>
          <w:szCs w:val="28"/>
        </w:rPr>
      </w:pPr>
      <w:bookmarkStart w:id="80" w:name="sub_1100"/>
      <w:r w:rsidRPr="003D572F">
        <w:rPr>
          <w:rFonts w:ascii="Times New Roman" w:hAnsi="Times New Roman" w:cs="Times New Roman"/>
          <w:sz w:val="28"/>
          <w:szCs w:val="28"/>
        </w:rPr>
        <w:t>1. Термины и сокращения</w:t>
      </w:r>
    </w:p>
    <w:bookmarkEnd w:id="80"/>
    <w:p w:rsidR="00FE2B6C" w:rsidRPr="003D572F" w:rsidRDefault="00FE2B6C" w:rsidP="003D572F">
      <w:pPr>
        <w:shd w:val="clear" w:color="auto" w:fill="FFFFFF"/>
        <w:ind w:firstLine="851"/>
        <w:jc w:val="both"/>
      </w:pPr>
    </w:p>
    <w:p w:rsidR="00FE2B6C" w:rsidRPr="003D572F" w:rsidRDefault="00FE2B6C" w:rsidP="003D572F">
      <w:pPr>
        <w:shd w:val="clear" w:color="auto" w:fill="FFFFFF"/>
        <w:ind w:firstLine="851"/>
        <w:jc w:val="both"/>
      </w:pPr>
      <w:r w:rsidRPr="003D572F">
        <w:rPr>
          <w:rStyle w:val="aff8"/>
          <w:bCs/>
          <w:color w:val="auto"/>
        </w:rPr>
        <w:t>Фонд</w:t>
      </w:r>
      <w:r w:rsidRPr="003D572F">
        <w:t xml:space="preserve"> - Фонд социального страхования Российской Федерации.</w:t>
      </w:r>
    </w:p>
    <w:p w:rsidR="00FE2B6C" w:rsidRPr="003D572F" w:rsidRDefault="00FE2B6C" w:rsidP="003D572F">
      <w:pPr>
        <w:shd w:val="clear" w:color="auto" w:fill="FFFFFF"/>
        <w:ind w:firstLine="851"/>
        <w:jc w:val="both"/>
      </w:pPr>
      <w:r w:rsidRPr="003D572F">
        <w:rPr>
          <w:rStyle w:val="aff8"/>
          <w:bCs/>
          <w:color w:val="auto"/>
        </w:rPr>
        <w:t>Страхователь</w:t>
      </w:r>
      <w:r w:rsidRPr="003D572F">
        <w:t xml:space="preserve"> - юридическое или физическое лицо, зарегистрированное в территориальном органе Фонда, которое представляет в территориальные органы Фонда Расчет в соответствии с Федеральными законами </w:t>
      </w:r>
      <w:r w:rsidRPr="003D572F">
        <w:rPr>
          <w:rStyle w:val="aff9"/>
          <w:color w:val="auto"/>
        </w:rPr>
        <w:t xml:space="preserve">от 29.12.2006 </w:t>
      </w:r>
      <w:r>
        <w:rPr>
          <w:rStyle w:val="aff9"/>
          <w:color w:val="auto"/>
        </w:rPr>
        <w:t>№</w:t>
      </w:r>
      <w:r w:rsidRPr="003D572F">
        <w:rPr>
          <w:rStyle w:val="aff9"/>
          <w:color w:val="auto"/>
        </w:rPr>
        <w:t> 255-ФЗ</w:t>
      </w:r>
      <w:r w:rsidRPr="003D572F">
        <w:t xml:space="preserve"> </w:t>
      </w:r>
      <w:r>
        <w:t>«</w:t>
      </w:r>
      <w:r w:rsidRPr="003D572F">
        <w:t>Об обязательном социальном страховании на случай временной нетрудоспособности и в связи с материнством</w:t>
      </w:r>
      <w:r>
        <w:t>»</w:t>
      </w:r>
      <w:r w:rsidRPr="003D572F">
        <w:t xml:space="preserve"> (далее - Федеральный закон </w:t>
      </w:r>
      <w:r>
        <w:t>№</w:t>
      </w:r>
      <w:r w:rsidRPr="003D572F">
        <w:t xml:space="preserve"> 255-ФЗ), </w:t>
      </w:r>
      <w:hyperlink r:id="rId7" w:history="1">
        <w:r w:rsidRPr="003D572F">
          <w:rPr>
            <w:rStyle w:val="aff9"/>
            <w:color w:val="auto"/>
          </w:rPr>
          <w:t xml:space="preserve">от 24.07.1998 </w:t>
        </w:r>
        <w:r>
          <w:rPr>
            <w:rStyle w:val="aff9"/>
            <w:color w:val="auto"/>
          </w:rPr>
          <w:t>№</w:t>
        </w:r>
        <w:r w:rsidRPr="003D572F">
          <w:rPr>
            <w:rStyle w:val="aff9"/>
            <w:color w:val="auto"/>
          </w:rPr>
          <w:t> 125-ФЗ</w:t>
        </w:r>
      </w:hyperlink>
      <w:r w:rsidRPr="003D572F">
        <w:t xml:space="preserve"> </w:t>
      </w:r>
      <w:r>
        <w:t>«</w:t>
      </w:r>
      <w:r w:rsidRPr="003D572F">
        <w:t>Об обязательном социальном страховании от несчастных случаев на производстве и профессиональных заболеваний</w:t>
      </w:r>
      <w:r>
        <w:t>»</w:t>
      </w:r>
      <w:r w:rsidRPr="003D572F">
        <w:t xml:space="preserve"> (далее - Федеральный закон </w:t>
      </w:r>
      <w:r>
        <w:t xml:space="preserve">№ </w:t>
      </w:r>
      <w:r w:rsidRPr="003D572F">
        <w:t xml:space="preserve">125-ФЗ), </w:t>
      </w:r>
      <w:hyperlink r:id="rId8" w:history="1">
        <w:r w:rsidRPr="003D572F">
          <w:rPr>
            <w:rStyle w:val="aff9"/>
            <w:color w:val="auto"/>
          </w:rPr>
          <w:t xml:space="preserve">от 24.07.2009 </w:t>
        </w:r>
        <w:r>
          <w:rPr>
            <w:rStyle w:val="aff9"/>
            <w:color w:val="auto"/>
          </w:rPr>
          <w:t>№</w:t>
        </w:r>
        <w:r w:rsidRPr="003D572F">
          <w:rPr>
            <w:rStyle w:val="aff9"/>
            <w:color w:val="auto"/>
          </w:rPr>
          <w:t> 212-ФЗ</w:t>
        </w:r>
      </w:hyperlink>
      <w:r w:rsidRPr="003D572F">
        <w:t xml:space="preserve"> </w:t>
      </w:r>
      <w:r>
        <w:t>«</w:t>
      </w:r>
      <w:r w:rsidRPr="003D572F">
        <w:t>О страховых взносах в Пенсионный Фонд Российской Федерации, Федеральный фонд обязательного медицинского страхования</w:t>
      </w:r>
      <w:r>
        <w:t>»</w:t>
      </w:r>
      <w:r w:rsidRPr="003D572F">
        <w:t xml:space="preserve"> (далее - Федеральный закон </w:t>
      </w:r>
      <w:r>
        <w:t>№</w:t>
      </w:r>
      <w:r w:rsidRPr="003D572F">
        <w:t> 212-ФЗ).</w:t>
      </w:r>
    </w:p>
    <w:p w:rsidR="00FE2B6C" w:rsidRPr="003D572F" w:rsidRDefault="00FE2B6C" w:rsidP="003D572F">
      <w:pPr>
        <w:shd w:val="clear" w:color="auto" w:fill="FFFFFF"/>
        <w:ind w:firstLine="851"/>
        <w:jc w:val="both"/>
      </w:pPr>
      <w:r w:rsidRPr="003D572F">
        <w:rPr>
          <w:rStyle w:val="aff8"/>
          <w:bCs/>
          <w:color w:val="auto"/>
        </w:rPr>
        <w:t>Уполномоченный представитель</w:t>
      </w:r>
      <w:r w:rsidRPr="003D572F">
        <w:t xml:space="preserve"> - юридическое или физическое лицо, участвующее в отношениях, по представлению отчетности страхователя в Фонд, в соответствии с Федеральным законом </w:t>
      </w:r>
      <w:r>
        <w:t>№</w:t>
      </w:r>
      <w:r w:rsidRPr="003D572F">
        <w:t> 212-ФЗ.</w:t>
      </w:r>
    </w:p>
    <w:p w:rsidR="00FE2B6C" w:rsidRPr="003D572F" w:rsidRDefault="00FE2B6C" w:rsidP="003D572F">
      <w:pPr>
        <w:shd w:val="clear" w:color="auto" w:fill="FFFFFF"/>
        <w:ind w:firstLine="851"/>
        <w:jc w:val="both"/>
      </w:pPr>
      <w:r w:rsidRPr="003D572F">
        <w:rPr>
          <w:rStyle w:val="aff8"/>
          <w:bCs/>
          <w:color w:val="auto"/>
        </w:rPr>
        <w:t>Участники ЭДО</w:t>
      </w:r>
      <w:r w:rsidRPr="003D572F">
        <w:t xml:space="preserve"> - страхователь, его уполномоченный представитель, Фонд.</w:t>
      </w:r>
    </w:p>
    <w:p w:rsidR="00FE2B6C" w:rsidRPr="003D572F" w:rsidRDefault="00FE2B6C" w:rsidP="003D572F">
      <w:pPr>
        <w:shd w:val="clear" w:color="auto" w:fill="FFFFFF"/>
        <w:ind w:firstLine="851"/>
        <w:jc w:val="both"/>
      </w:pPr>
      <w:bookmarkStart w:id="81" w:name="sub_11"/>
      <w:r w:rsidRPr="003D572F">
        <w:rPr>
          <w:rStyle w:val="aff8"/>
          <w:bCs/>
          <w:color w:val="auto"/>
        </w:rPr>
        <w:t>Удостоверяющий центр (далее - УЦ)</w:t>
      </w:r>
      <w:r w:rsidRPr="003D572F">
        <w:t xml:space="preserve"> - юридическое лицо или индивидуальный предприниматель, осуществляющие функции по созданию и выдаче сертификатов ключей проверки электронных подписей, а также иные функции, предусмотренные </w:t>
      </w:r>
      <w:hyperlink r:id="rId9" w:history="1">
        <w:r w:rsidRPr="003D572F">
          <w:rPr>
            <w:rStyle w:val="aff9"/>
            <w:color w:val="auto"/>
          </w:rPr>
          <w:t>Федеральным законом</w:t>
        </w:r>
      </w:hyperlink>
      <w:r w:rsidRPr="003D572F">
        <w:t xml:space="preserve"> от 06.04.2011 </w:t>
      </w:r>
      <w:r>
        <w:t>№</w:t>
      </w:r>
      <w:r w:rsidRPr="003D572F">
        <w:t xml:space="preserve"> 63-ФЗ </w:t>
      </w:r>
      <w:r>
        <w:t>«</w:t>
      </w:r>
      <w:r w:rsidRPr="003D572F">
        <w:t>Об электронной подписи</w:t>
      </w:r>
      <w:r>
        <w:t>»</w:t>
      </w:r>
      <w:r w:rsidRPr="003D572F">
        <w:t xml:space="preserve"> (далее - Федеральный закон </w:t>
      </w:r>
      <w:r>
        <w:t>№</w:t>
      </w:r>
      <w:r w:rsidRPr="003D572F">
        <w:t> 63-ФЗ).</w:t>
      </w:r>
    </w:p>
    <w:bookmarkEnd w:id="81"/>
    <w:p w:rsidR="00FE2B6C" w:rsidRPr="003D572F" w:rsidRDefault="00FE2B6C" w:rsidP="003D572F">
      <w:pPr>
        <w:shd w:val="clear" w:color="auto" w:fill="FFFFFF"/>
        <w:ind w:firstLine="851"/>
        <w:jc w:val="both"/>
      </w:pPr>
      <w:r w:rsidRPr="003D572F">
        <w:rPr>
          <w:rStyle w:val="aff8"/>
          <w:bCs/>
          <w:color w:val="auto"/>
        </w:rPr>
        <w:t>Аккредитация удостоверяющего центра</w:t>
      </w:r>
      <w:r w:rsidRPr="003D572F">
        <w:t xml:space="preserve"> - признание уполномоченным федеральным органом соответствия удостоверяющего центра требованиям Федерального закона </w:t>
      </w:r>
      <w:r>
        <w:t>№</w:t>
      </w:r>
      <w:r w:rsidRPr="003D572F">
        <w:t> 63-ФЗ.</w:t>
      </w:r>
    </w:p>
    <w:p w:rsidR="00FE2B6C" w:rsidRPr="003D572F" w:rsidRDefault="00FE2B6C" w:rsidP="003D572F">
      <w:pPr>
        <w:shd w:val="clear" w:color="auto" w:fill="FFFFFF"/>
        <w:ind w:firstLine="851"/>
        <w:jc w:val="both"/>
      </w:pPr>
      <w:r w:rsidRPr="003D572F">
        <w:rPr>
          <w:rStyle w:val="aff8"/>
          <w:bCs/>
          <w:color w:val="auto"/>
        </w:rPr>
        <w:t>Удостоверяющий центр Фонда</w:t>
      </w:r>
      <w:r w:rsidRPr="003D572F">
        <w:t xml:space="preserve"> - аккредитованный удостоверяющий центр Фонда.</w:t>
      </w:r>
    </w:p>
    <w:p w:rsidR="00FE2B6C" w:rsidRPr="003D572F" w:rsidRDefault="00FE2B6C" w:rsidP="003D572F">
      <w:pPr>
        <w:shd w:val="clear" w:color="auto" w:fill="FFFFFF"/>
        <w:ind w:firstLine="851"/>
        <w:jc w:val="both"/>
      </w:pPr>
      <w:bookmarkStart w:id="82" w:name="sub_16"/>
      <w:r w:rsidRPr="003D572F">
        <w:rPr>
          <w:rStyle w:val="aff8"/>
          <w:bCs/>
          <w:color w:val="auto"/>
        </w:rPr>
        <w:t>Электронная подпись (далее - ЭП)</w:t>
      </w:r>
      <w:r w:rsidRPr="003D572F">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p>
    <w:p w:rsidR="00FE2B6C" w:rsidRPr="003D572F" w:rsidRDefault="00FE2B6C" w:rsidP="003D572F">
      <w:pPr>
        <w:shd w:val="clear" w:color="auto" w:fill="FFFFFF"/>
        <w:ind w:firstLine="851"/>
        <w:jc w:val="both"/>
      </w:pPr>
      <w:bookmarkStart w:id="83" w:name="sub_14"/>
      <w:bookmarkEnd w:id="82"/>
      <w:r w:rsidRPr="003D572F">
        <w:rPr>
          <w:rStyle w:val="aff8"/>
          <w:bCs/>
          <w:color w:val="auto"/>
        </w:rPr>
        <w:t>Электронный документ</w:t>
      </w:r>
      <w:r w:rsidRPr="003D572F">
        <w:t xml:space="preserve"> - документ, представленный в электронном виде, в соответствии с требованиями формата для данного вида документа, заверенный </w:t>
      </w:r>
      <w:hyperlink r:id="rId10" w:history="1">
        <w:r w:rsidRPr="003D572F">
          <w:rPr>
            <w:rStyle w:val="aff9"/>
            <w:color w:val="auto"/>
          </w:rPr>
          <w:t>ЭП</w:t>
        </w:r>
      </w:hyperlink>
      <w:r w:rsidRPr="003D572F">
        <w:t xml:space="preserve"> страхователя (уполномоченного лица страхователя).</w:t>
      </w:r>
    </w:p>
    <w:p w:rsidR="00FE2B6C" w:rsidRPr="003D572F" w:rsidRDefault="00FE2B6C" w:rsidP="003D572F">
      <w:pPr>
        <w:shd w:val="clear" w:color="auto" w:fill="FFFFFF"/>
        <w:ind w:firstLine="851"/>
        <w:jc w:val="both"/>
      </w:pPr>
      <w:bookmarkStart w:id="84" w:name="sub_15"/>
      <w:bookmarkEnd w:id="83"/>
      <w:r w:rsidRPr="003D572F">
        <w:rPr>
          <w:rStyle w:val="aff8"/>
          <w:bCs/>
          <w:color w:val="auto"/>
        </w:rPr>
        <w:lastRenderedPageBreak/>
        <w:t>Электронный документооборот (далее - ЭДО)</w:t>
      </w:r>
      <w:r w:rsidRPr="003D572F">
        <w:t xml:space="preserve"> - обмен электронными документами в соответствии с настоящей Технологией.</w:t>
      </w:r>
    </w:p>
    <w:p w:rsidR="00FE2B6C" w:rsidRPr="003D572F" w:rsidRDefault="00FE2B6C" w:rsidP="003D572F">
      <w:pPr>
        <w:shd w:val="clear" w:color="auto" w:fill="FFFFFF"/>
        <w:ind w:firstLine="851"/>
        <w:jc w:val="both"/>
      </w:pPr>
      <w:bookmarkStart w:id="85" w:name="sub_17"/>
      <w:bookmarkEnd w:id="84"/>
      <w:r w:rsidRPr="003D572F">
        <w:rPr>
          <w:rStyle w:val="aff8"/>
          <w:bCs/>
          <w:color w:val="auto"/>
        </w:rPr>
        <w:t>Ключ электронной подписи (далее ключ ЭП)</w:t>
      </w:r>
      <w:r w:rsidRPr="003D572F">
        <w:t xml:space="preserve"> - уникальная последовательность символов, предназначенная для создания электронной подписи;</w:t>
      </w:r>
    </w:p>
    <w:p w:rsidR="00FE2B6C" w:rsidRPr="003D572F" w:rsidRDefault="00FE2B6C" w:rsidP="003D572F">
      <w:pPr>
        <w:shd w:val="clear" w:color="auto" w:fill="FFFFFF"/>
        <w:ind w:firstLine="851"/>
        <w:jc w:val="both"/>
      </w:pPr>
      <w:bookmarkStart w:id="86" w:name="sub_18"/>
      <w:bookmarkEnd w:id="85"/>
      <w:r w:rsidRPr="003D572F">
        <w:rPr>
          <w:rStyle w:val="aff8"/>
          <w:bCs/>
          <w:color w:val="auto"/>
        </w:rPr>
        <w:t>Ключ проверки электронной подписи</w:t>
      </w:r>
      <w:r w:rsidRPr="003D572F">
        <w:t xml:space="preserve"> - уникальная последовательность символов, однозначно связанная с ключом </w:t>
      </w:r>
      <w:hyperlink r:id="rId11" w:history="1">
        <w:r w:rsidRPr="003D572F">
          <w:rPr>
            <w:rStyle w:val="aff9"/>
            <w:color w:val="auto"/>
          </w:rPr>
          <w:t>ЭП</w:t>
        </w:r>
      </w:hyperlink>
      <w:r w:rsidRPr="003D572F">
        <w:t xml:space="preserve"> и предназначенная для проверки подлинности ЭП (далее - проверка электронной подписи);</w:t>
      </w:r>
    </w:p>
    <w:p w:rsidR="00FE2B6C" w:rsidRPr="003D572F" w:rsidRDefault="00FE2B6C" w:rsidP="003D572F">
      <w:pPr>
        <w:shd w:val="clear" w:color="auto" w:fill="FFFFFF"/>
        <w:ind w:firstLine="851"/>
        <w:jc w:val="both"/>
      </w:pPr>
      <w:bookmarkStart w:id="87" w:name="sub_19"/>
      <w:bookmarkEnd w:id="86"/>
      <w:r w:rsidRPr="003D572F">
        <w:rPr>
          <w:rStyle w:val="aff8"/>
          <w:bCs/>
          <w:color w:val="auto"/>
        </w:rPr>
        <w:t>Сертификат ключа проверки электронной подписи</w:t>
      </w:r>
      <w:r w:rsidRPr="003D572F">
        <w:t xml:space="preserve"> - электронный документ или документ на бумажном носителе, выданные удостоверяющим центром либо доверенным лицом удостоверяющего центра и подтверждающий принадлежность ключа проверки </w:t>
      </w:r>
      <w:hyperlink r:id="rId12" w:history="1">
        <w:r w:rsidRPr="003D572F">
          <w:rPr>
            <w:rStyle w:val="aff9"/>
            <w:color w:val="auto"/>
          </w:rPr>
          <w:t>ЭП</w:t>
        </w:r>
      </w:hyperlink>
      <w:r w:rsidRPr="003D572F">
        <w:t xml:space="preserve"> владельцу сертификата ключа проверки ЭП.</w:t>
      </w:r>
    </w:p>
    <w:bookmarkEnd w:id="87"/>
    <w:p w:rsidR="00FE2B6C" w:rsidRPr="003D572F" w:rsidRDefault="00FE2B6C" w:rsidP="003D572F">
      <w:pPr>
        <w:shd w:val="clear" w:color="auto" w:fill="FFFFFF"/>
        <w:ind w:firstLine="851"/>
        <w:jc w:val="both"/>
        <w:rPr>
          <w:rStyle w:val="aff8"/>
          <w:bCs/>
          <w:color w:val="auto"/>
        </w:rPr>
      </w:pPr>
      <w:r w:rsidRPr="003D572F">
        <w:rPr>
          <w:rStyle w:val="aff8"/>
          <w:bCs/>
          <w:color w:val="auto"/>
        </w:rPr>
        <w:t>Квалифицированный сертификат ключа проверки электронной подписи (далее - квалифицированный сертификат)</w:t>
      </w:r>
      <w:r w:rsidRPr="003D572F">
        <w:t xml:space="preserve"> - сертификат ключа проверки </w:t>
      </w:r>
      <w:hyperlink r:id="rId13" w:history="1">
        <w:r w:rsidRPr="003D572F">
          <w:rPr>
            <w:rStyle w:val="aff9"/>
            <w:color w:val="auto"/>
          </w:rPr>
          <w:t>ЭП</w:t>
        </w:r>
      </w:hyperlink>
      <w:r w:rsidRPr="003D572F">
        <w:t>, выданный аккредитованным удостоверяющим центром.</w:t>
      </w:r>
      <w:bookmarkStart w:id="88" w:name="sub_20"/>
    </w:p>
    <w:p w:rsidR="00FE2B6C" w:rsidRPr="003D572F" w:rsidRDefault="00FE2B6C" w:rsidP="003D572F">
      <w:pPr>
        <w:shd w:val="clear" w:color="auto" w:fill="FFFFFF"/>
        <w:ind w:firstLine="851"/>
        <w:jc w:val="both"/>
      </w:pPr>
      <w:r w:rsidRPr="003D572F">
        <w:rPr>
          <w:rStyle w:val="aff8"/>
          <w:bCs/>
          <w:color w:val="auto"/>
        </w:rPr>
        <w:t>Средства электронной подписи (далее – средства ЭП)</w:t>
      </w:r>
      <w:r w:rsidRPr="003D572F">
        <w:t xml:space="preserve"> - шифровальные (криптографические) средства, используемые для реализации хотя бы одной из следующих функций - создание электронной подписи, проверка электронной подписи, создание ключа электронной подписи и ключа проверки электронной подписи. Приобретаются участниками ЭДО самостоятельно.</w:t>
      </w:r>
    </w:p>
    <w:p w:rsidR="00FE2B6C" w:rsidRPr="003D572F" w:rsidRDefault="00FE2B6C" w:rsidP="003D572F">
      <w:pPr>
        <w:shd w:val="clear" w:color="auto" w:fill="FFFFFF"/>
        <w:ind w:firstLine="851"/>
        <w:jc w:val="both"/>
      </w:pPr>
      <w:bookmarkStart w:id="89" w:name="sub_21"/>
      <w:bookmarkEnd w:id="88"/>
      <w:r w:rsidRPr="003D572F">
        <w:rPr>
          <w:rStyle w:val="aff8"/>
          <w:bCs/>
          <w:color w:val="auto"/>
        </w:rPr>
        <w:t>Конфликтная ситуация</w:t>
      </w:r>
      <w:r w:rsidRPr="003D572F">
        <w:t xml:space="preserve"> - ситуация, при которой у участников ЭДО возникают разногласия по вопросам правильности формирования, подписания или срока (даты и времени) предоставления электронных документов.</w:t>
      </w:r>
    </w:p>
    <w:p w:rsidR="00FE2B6C" w:rsidRPr="003D572F" w:rsidRDefault="00FE2B6C" w:rsidP="003D572F">
      <w:pPr>
        <w:shd w:val="clear" w:color="auto" w:fill="FFFFFF"/>
        <w:ind w:firstLine="851"/>
        <w:jc w:val="both"/>
      </w:pPr>
      <w:bookmarkStart w:id="90" w:name="sub_23"/>
      <w:bookmarkEnd w:id="89"/>
      <w:r w:rsidRPr="003D572F">
        <w:rPr>
          <w:rStyle w:val="aff8"/>
          <w:bCs/>
          <w:color w:val="auto"/>
        </w:rPr>
        <w:t>Расчет (Форма 4-ФСС)</w:t>
      </w:r>
      <w:r w:rsidRPr="003D572F">
        <w:t xml:space="preserve"> - </w:t>
      </w:r>
      <w:hyperlink r:id="rId14" w:history="1">
        <w:r w:rsidRPr="003D572F">
          <w:rPr>
            <w:rStyle w:val="aff9"/>
            <w:color w:val="auto"/>
          </w:rPr>
          <w:t>расчет</w:t>
        </w:r>
      </w:hyperlink>
      <w:r w:rsidRPr="003D572F">
        <w:t xml:space="preserve"> по начисленным и уплаченным страховым взносам на обязательное социальное страхование на случай временной нетрудоспособности и в связи с материнством и по обязательному социальному страхованию от несчастных случаев на производстве и профессиональных заболеваний, а также по расходам на выплату страхового обеспечения, утвержденный </w:t>
      </w:r>
      <w:r w:rsidRPr="003D572F">
        <w:rPr>
          <w:rStyle w:val="affa"/>
          <w:color w:val="auto"/>
          <w:shd w:val="clear" w:color="auto" w:fill="FFFFFF"/>
        </w:rPr>
        <w:t xml:space="preserve">соответствующим </w:t>
      </w:r>
      <w:hyperlink r:id="rId15" w:history="1">
        <w:r w:rsidRPr="003D572F">
          <w:rPr>
            <w:rStyle w:val="aff9"/>
            <w:color w:val="auto"/>
            <w:shd w:val="clear" w:color="auto" w:fill="FFFFFF"/>
          </w:rPr>
          <w:t>нормативным правовым актом</w:t>
        </w:r>
      </w:hyperlink>
      <w:r w:rsidRPr="003D572F">
        <w:rPr>
          <w:rStyle w:val="affa"/>
          <w:color w:val="auto"/>
          <w:shd w:val="clear" w:color="auto" w:fill="FFFFFF"/>
        </w:rPr>
        <w:t xml:space="preserve"> Фонда по согласованию с Министерством</w:t>
      </w:r>
      <w:r w:rsidRPr="003D572F">
        <w:t xml:space="preserve"> труда и социальной защиты Российской Федерации.</w:t>
      </w:r>
    </w:p>
    <w:bookmarkEnd w:id="90"/>
    <w:p w:rsidR="00FE2B6C" w:rsidRPr="003D572F" w:rsidRDefault="00FE2B6C" w:rsidP="003D572F">
      <w:pPr>
        <w:shd w:val="clear" w:color="auto" w:fill="FFFFFF"/>
        <w:ind w:firstLine="851"/>
        <w:jc w:val="both"/>
      </w:pPr>
      <w:r w:rsidRPr="003D572F">
        <w:rPr>
          <w:rStyle w:val="aff8"/>
          <w:bCs/>
          <w:color w:val="auto"/>
        </w:rPr>
        <w:t>Шлюз приема Расчетов в сети Интернет</w:t>
      </w:r>
      <w:r w:rsidRPr="003D572F">
        <w:t xml:space="preserve"> - WEB-pecypc Фонда http://f4.fss.ru, позволяющий загрузить Расчет, представляемый в Фонд в электронном виде, просмотреть и проверить на корректное заполнение и получить результаты проверки Расчета в Фонде.</w:t>
      </w:r>
    </w:p>
    <w:p w:rsidR="00FE2B6C" w:rsidRPr="003D572F" w:rsidRDefault="00FE2B6C" w:rsidP="003D572F">
      <w:pPr>
        <w:shd w:val="clear" w:color="auto" w:fill="FFFFFF"/>
        <w:ind w:firstLine="851"/>
        <w:jc w:val="both"/>
      </w:pPr>
      <w:bookmarkStart w:id="91" w:name="sub_24"/>
      <w:r w:rsidRPr="003D572F">
        <w:rPr>
          <w:rStyle w:val="aff8"/>
          <w:bCs/>
          <w:color w:val="auto"/>
        </w:rPr>
        <w:t>Расчет, представляемый в Фонд в электронном виде,</w:t>
      </w:r>
      <w:r w:rsidRPr="003D572F">
        <w:t xml:space="preserve"> - файл в утвержденном Фондом xml-формате, содержащий все необходимые показатели Расчета, подписанный ЭП страхователя (ЭП должностного лица, имеющего право подписи Расчета на бумажном носителе) или уполномоченного представителя, выданной в соответствии с </w:t>
      </w:r>
      <w:hyperlink w:anchor="sub_40000" w:history="1">
        <w:r w:rsidRPr="003D572F">
          <w:rPr>
            <w:rStyle w:val="aff9"/>
            <w:color w:val="auto"/>
          </w:rPr>
          <w:t xml:space="preserve">приложением </w:t>
        </w:r>
        <w:r>
          <w:rPr>
            <w:rStyle w:val="aff9"/>
            <w:color w:val="auto"/>
          </w:rPr>
          <w:t>№</w:t>
        </w:r>
        <w:r w:rsidRPr="003D572F">
          <w:rPr>
            <w:rStyle w:val="aff9"/>
            <w:color w:val="auto"/>
          </w:rPr>
          <w:t> 4</w:t>
        </w:r>
      </w:hyperlink>
      <w:r w:rsidRPr="003D572F">
        <w:t xml:space="preserve"> к Технологии приема расчетов страхователей по начисленным и уплаченным страховым взносам в системе Фонда социального страхования </w:t>
      </w:r>
      <w:r w:rsidRPr="003D572F">
        <w:lastRenderedPageBreak/>
        <w:t>Российской Федерации в электронном виде с применением электронной подписи (далее - Технология), зашифрованный с помощью средств криптозащиты.</w:t>
      </w:r>
    </w:p>
    <w:bookmarkEnd w:id="91"/>
    <w:p w:rsidR="00FE2B6C" w:rsidRPr="003D572F" w:rsidRDefault="00FE2B6C" w:rsidP="003D572F">
      <w:pPr>
        <w:shd w:val="clear" w:color="auto" w:fill="FFFFFF"/>
        <w:ind w:firstLine="851"/>
        <w:jc w:val="both"/>
      </w:pPr>
      <w:r w:rsidRPr="003D572F">
        <w:rPr>
          <w:rStyle w:val="aff8"/>
          <w:bCs/>
          <w:color w:val="auto"/>
        </w:rPr>
        <w:t>Идентификатор файла Расчета</w:t>
      </w:r>
      <w:r w:rsidRPr="003D572F">
        <w:t xml:space="preserve"> - уникальный номер, присваиваемый файлу Расчета при получении его Шлюзом приема Расчетов в сети Интернет.</w:t>
      </w:r>
    </w:p>
    <w:p w:rsidR="00FE2B6C" w:rsidRPr="003D572F" w:rsidRDefault="00FE2B6C" w:rsidP="003D572F">
      <w:pPr>
        <w:shd w:val="clear" w:color="auto" w:fill="FFFFFF"/>
        <w:ind w:firstLine="851"/>
        <w:jc w:val="both"/>
      </w:pPr>
      <w:r w:rsidRPr="003D572F">
        <w:rPr>
          <w:rStyle w:val="aff8"/>
          <w:bCs/>
          <w:color w:val="auto"/>
        </w:rPr>
        <w:t>Квитанция о получении Расчета</w:t>
      </w:r>
      <w:r w:rsidRPr="003D572F">
        <w:t xml:space="preserve"> - электронный документ, формируемый Фондом в зашифрованном виде, заверенный ЭП уполномоченного должностного лица Фонда, содержащий Расчет в электронном виде, сведения о дате и времени получения Расчета Фондом, историю отправок предыдущих квитанций за текущий отчетный период. Квитанция о получении Расчета свидетельствует о том, что файл Расчета получен Фондом и действительно является файлом Расчета.</w:t>
      </w:r>
    </w:p>
    <w:p w:rsidR="00FE2B6C" w:rsidRPr="003D572F" w:rsidRDefault="00FE2B6C" w:rsidP="003D572F">
      <w:pPr>
        <w:shd w:val="clear" w:color="auto" w:fill="FFFFFF"/>
        <w:ind w:firstLine="851"/>
        <w:jc w:val="both"/>
      </w:pPr>
      <w:r w:rsidRPr="003D572F">
        <w:rPr>
          <w:rStyle w:val="aff8"/>
          <w:bCs/>
          <w:color w:val="auto"/>
        </w:rPr>
        <w:t>Квитанция о получении Расчета с ошибками</w:t>
      </w:r>
      <w:r w:rsidRPr="003D572F">
        <w:t xml:space="preserve"> - электронный документ, формируемый Фондом в зашифрованном виде, заверенный ЭП уполномоченного должностного лица Фонда, содержащий Расчет с ошибками в контрольных соотношениях показателей логического контроля в электронном виде, сведения о дате и времени получения Расчета Фондом, а также историю отправок предыдущих квитанций за текущий отчетный период. Квитанция свидетельствует о том, что файл Расчета получен Фондом, действительно является файлом Расчета, но в Расчете имеются ошибки в контрольных соотношениях показателей логического контроля с их описанием.</w:t>
      </w:r>
    </w:p>
    <w:p w:rsidR="00FE2B6C" w:rsidRPr="003D572F" w:rsidRDefault="00FE2B6C" w:rsidP="003D572F">
      <w:pPr>
        <w:shd w:val="clear" w:color="auto" w:fill="FFFFFF"/>
        <w:ind w:firstLine="851"/>
        <w:jc w:val="both"/>
      </w:pPr>
      <w:bookmarkStart w:id="92" w:name="sub_26"/>
      <w:r w:rsidRPr="003D572F">
        <w:rPr>
          <w:rStyle w:val="aff8"/>
          <w:bCs/>
          <w:color w:val="auto"/>
        </w:rPr>
        <w:t>Протокол проверки</w:t>
      </w:r>
      <w:r w:rsidRPr="003D572F">
        <w:t xml:space="preserve"> - информация, размещаемая на шлюзе приема Расчетов в сети "Интернет", содержащая этапы обработки Расчета.</w:t>
      </w:r>
    </w:p>
    <w:bookmarkEnd w:id="92"/>
    <w:p w:rsidR="00FE2B6C" w:rsidRPr="003D572F" w:rsidRDefault="00FE2B6C" w:rsidP="003D572F">
      <w:pPr>
        <w:shd w:val="clear" w:color="auto" w:fill="FFFFFF"/>
        <w:ind w:firstLine="851"/>
        <w:jc w:val="both"/>
      </w:pPr>
      <w:r w:rsidRPr="003D572F">
        <w:rPr>
          <w:rStyle w:val="aff8"/>
          <w:bCs/>
          <w:color w:val="auto"/>
        </w:rPr>
        <w:t>Хранилище электронных документов</w:t>
      </w:r>
      <w:r w:rsidRPr="003D572F">
        <w:t xml:space="preserve"> - часть программно-аппаратного комплекса Шлюз приема Расчетов в сети "Интернет".</w:t>
      </w:r>
    </w:p>
    <w:p w:rsidR="00FE2B6C" w:rsidRPr="003D572F" w:rsidRDefault="00FE2B6C" w:rsidP="003D572F">
      <w:pPr>
        <w:shd w:val="clear" w:color="auto" w:fill="FFFFFF"/>
        <w:ind w:firstLine="851"/>
        <w:jc w:val="both"/>
      </w:pPr>
    </w:p>
    <w:p w:rsidR="00FE2B6C" w:rsidRPr="003D572F" w:rsidRDefault="00FE2B6C" w:rsidP="003D572F">
      <w:pPr>
        <w:pStyle w:val="1"/>
        <w:shd w:val="clear" w:color="auto" w:fill="FFFFFF"/>
        <w:ind w:firstLine="851"/>
        <w:jc w:val="both"/>
        <w:rPr>
          <w:rFonts w:ascii="Times New Roman" w:hAnsi="Times New Roman" w:cs="Times New Roman"/>
          <w:sz w:val="28"/>
          <w:szCs w:val="28"/>
        </w:rPr>
      </w:pPr>
      <w:bookmarkStart w:id="93" w:name="sub_1200"/>
      <w:r w:rsidRPr="003D572F">
        <w:rPr>
          <w:rFonts w:ascii="Times New Roman" w:hAnsi="Times New Roman" w:cs="Times New Roman"/>
          <w:sz w:val="28"/>
          <w:szCs w:val="28"/>
        </w:rPr>
        <w:t>2. Общие положения</w:t>
      </w:r>
    </w:p>
    <w:bookmarkEnd w:id="93"/>
    <w:p w:rsidR="00FE2B6C" w:rsidRPr="003D572F" w:rsidRDefault="00FE2B6C" w:rsidP="003D572F">
      <w:pPr>
        <w:shd w:val="clear" w:color="auto" w:fill="FFFFFF"/>
        <w:ind w:firstLine="851"/>
        <w:jc w:val="both"/>
      </w:pPr>
    </w:p>
    <w:p w:rsidR="00FE2B6C" w:rsidRPr="003D572F" w:rsidRDefault="00FE2B6C" w:rsidP="003D572F">
      <w:pPr>
        <w:shd w:val="clear" w:color="auto" w:fill="FFFFFF"/>
        <w:ind w:firstLine="851"/>
        <w:jc w:val="both"/>
      </w:pPr>
      <w:bookmarkStart w:id="94" w:name="sub_659423432"/>
      <w:bookmarkStart w:id="95" w:name="sub_1201"/>
      <w:r w:rsidRPr="003D572F">
        <w:t xml:space="preserve">2.1. Настоящая Технология разработана в соответствии с </w:t>
      </w:r>
      <w:hyperlink r:id="rId16" w:history="1">
        <w:r w:rsidRPr="003D572F">
          <w:rPr>
            <w:rStyle w:val="aff9"/>
            <w:color w:val="auto"/>
          </w:rPr>
          <w:t>Федеральным законом</w:t>
        </w:r>
      </w:hyperlink>
      <w:r w:rsidRPr="003D572F">
        <w:t xml:space="preserve"> </w:t>
      </w:r>
      <w:r>
        <w:t>№</w:t>
      </w:r>
      <w:r w:rsidRPr="003D572F">
        <w:t xml:space="preserve"> 63-ФЗ, </w:t>
      </w:r>
      <w:hyperlink r:id="rId17" w:history="1">
        <w:r w:rsidRPr="003D572F">
          <w:rPr>
            <w:rStyle w:val="aff9"/>
            <w:color w:val="auto"/>
          </w:rPr>
          <w:t>Федеральным законом</w:t>
        </w:r>
      </w:hyperlink>
      <w:r w:rsidRPr="003D572F">
        <w:t xml:space="preserve"> от 27.07.2006 </w:t>
      </w:r>
      <w:r>
        <w:t>№</w:t>
      </w:r>
      <w:r w:rsidRPr="003D572F">
        <w:t xml:space="preserve"> 149-ФЗ </w:t>
      </w:r>
      <w:r>
        <w:t>«</w:t>
      </w:r>
      <w:r w:rsidRPr="003D572F">
        <w:t>Об информации, информационных технологиях и защите информации</w:t>
      </w:r>
      <w:r>
        <w:t>»</w:t>
      </w:r>
      <w:r w:rsidRPr="003D572F">
        <w:t xml:space="preserve">, </w:t>
      </w:r>
      <w:hyperlink r:id="rId18" w:history="1">
        <w:r w:rsidRPr="003D572F">
          <w:rPr>
            <w:rStyle w:val="aff9"/>
            <w:color w:val="auto"/>
          </w:rPr>
          <w:t>Федеральным законом</w:t>
        </w:r>
      </w:hyperlink>
      <w:r w:rsidRPr="003D572F">
        <w:t xml:space="preserve"> </w:t>
      </w:r>
      <w:r>
        <w:t>№</w:t>
      </w:r>
      <w:r w:rsidRPr="003D572F">
        <w:t xml:space="preserve"> 212-ФЗ, </w:t>
      </w:r>
      <w:hyperlink r:id="rId19" w:history="1">
        <w:r w:rsidRPr="003D572F">
          <w:rPr>
            <w:rStyle w:val="aff9"/>
            <w:color w:val="auto"/>
          </w:rPr>
          <w:t>Федеральным законом</w:t>
        </w:r>
      </w:hyperlink>
      <w:r w:rsidRPr="003D572F">
        <w:t xml:space="preserve"> </w:t>
      </w:r>
      <w:r>
        <w:t>№</w:t>
      </w:r>
      <w:r w:rsidRPr="003D572F">
        <w:t xml:space="preserve"> 125-ФЗ, </w:t>
      </w:r>
      <w:hyperlink r:id="rId20" w:history="1">
        <w:r w:rsidRPr="003D572F">
          <w:rPr>
            <w:rStyle w:val="aff9"/>
            <w:color w:val="auto"/>
          </w:rPr>
          <w:t>Федеральным законом</w:t>
        </w:r>
      </w:hyperlink>
      <w:r w:rsidRPr="003D572F">
        <w:t xml:space="preserve"> </w:t>
      </w:r>
      <w:r>
        <w:t>№</w:t>
      </w:r>
      <w:r w:rsidRPr="003D572F">
        <w:t xml:space="preserve"> 255-ФЗ, а также </w:t>
      </w:r>
      <w:hyperlink r:id="rId21" w:history="1">
        <w:r w:rsidRPr="003D572F">
          <w:rPr>
            <w:rStyle w:val="aff9"/>
            <w:color w:val="auto"/>
          </w:rPr>
          <w:t>приказом</w:t>
        </w:r>
      </w:hyperlink>
      <w:r w:rsidRPr="003D572F">
        <w:t xml:space="preserve"> Федеральной службы безопасности Российской Федерации (далее - ФСБ России) от 27.12.2011 </w:t>
      </w:r>
      <w:r>
        <w:t>№</w:t>
      </w:r>
      <w:r w:rsidRPr="003D572F">
        <w:t xml:space="preserve"> 795 </w:t>
      </w:r>
      <w:r>
        <w:t>«</w:t>
      </w:r>
      <w:r w:rsidRPr="003D572F">
        <w:t>Об утверждении Требований к форме квалифицированного сертификата ключа проверки электронной подписи</w:t>
      </w:r>
      <w:r>
        <w:t>»</w:t>
      </w:r>
      <w:r w:rsidRPr="003D572F">
        <w:t xml:space="preserve"> (далее - приказ ФСБ России </w:t>
      </w:r>
      <w:r>
        <w:t>№</w:t>
      </w:r>
      <w:r w:rsidRPr="003D572F">
        <w:t> 795).</w:t>
      </w:r>
    </w:p>
    <w:p w:rsidR="00FE2B6C" w:rsidRPr="003D572F" w:rsidRDefault="00FE2B6C" w:rsidP="003D572F">
      <w:pPr>
        <w:shd w:val="clear" w:color="auto" w:fill="FFFFFF"/>
        <w:ind w:firstLine="851"/>
        <w:jc w:val="both"/>
      </w:pPr>
      <w:bookmarkStart w:id="96" w:name="sub_1202"/>
      <w:bookmarkEnd w:id="94"/>
      <w:bookmarkEnd w:id="95"/>
      <w:r w:rsidRPr="003D572F">
        <w:t>2.2. Технология предназначена для организации защищенного юридически значимого ЭДО между участниками и определяет:</w:t>
      </w:r>
    </w:p>
    <w:bookmarkEnd w:id="96"/>
    <w:p w:rsidR="00FE2B6C" w:rsidRPr="003D572F" w:rsidRDefault="00FE2B6C" w:rsidP="003D572F">
      <w:pPr>
        <w:shd w:val="clear" w:color="auto" w:fill="FFFFFF"/>
        <w:ind w:firstLine="851"/>
        <w:jc w:val="both"/>
      </w:pPr>
      <w:r w:rsidRPr="003D572F">
        <w:t xml:space="preserve">- процедуру взаимодействия и последовательность действий участников ЭДО в целях обмена юридически значимыми электронными документами с применением </w:t>
      </w:r>
      <w:hyperlink r:id="rId22" w:history="1">
        <w:r w:rsidRPr="003D572F">
          <w:rPr>
            <w:rStyle w:val="aff9"/>
            <w:color w:val="auto"/>
          </w:rPr>
          <w:t>ЭП</w:t>
        </w:r>
      </w:hyperlink>
      <w:r w:rsidRPr="003D572F">
        <w:t>;</w:t>
      </w:r>
    </w:p>
    <w:p w:rsidR="00FE2B6C" w:rsidRPr="003D572F" w:rsidRDefault="00FE2B6C" w:rsidP="003D572F">
      <w:pPr>
        <w:shd w:val="clear" w:color="auto" w:fill="FFFFFF"/>
        <w:ind w:firstLine="851"/>
        <w:jc w:val="both"/>
      </w:pPr>
      <w:r w:rsidRPr="003D572F">
        <w:lastRenderedPageBreak/>
        <w:t>- набор требований к формату, логическому контролю и шифрованию Расчета в системе ЭДО Фонда;</w:t>
      </w:r>
    </w:p>
    <w:p w:rsidR="00FE2B6C" w:rsidRPr="003D572F" w:rsidRDefault="00FE2B6C" w:rsidP="003D572F">
      <w:pPr>
        <w:shd w:val="clear" w:color="auto" w:fill="FFFFFF"/>
        <w:ind w:firstLine="851"/>
        <w:jc w:val="both"/>
      </w:pPr>
      <w:r w:rsidRPr="003D572F">
        <w:t>- порядок урегулирования конфликтных ситуаций, возникающих при осуществлении ЭДО.</w:t>
      </w:r>
    </w:p>
    <w:p w:rsidR="00FE2B6C" w:rsidRPr="003D572F" w:rsidRDefault="00FE2B6C" w:rsidP="003D572F">
      <w:pPr>
        <w:shd w:val="clear" w:color="auto" w:fill="FFFFFF"/>
        <w:ind w:firstLine="851"/>
        <w:jc w:val="both"/>
      </w:pPr>
      <w:bookmarkStart w:id="97" w:name="sub_1203"/>
      <w:r w:rsidRPr="003D572F">
        <w:t xml:space="preserve">2.3. Обмен документами в электронном виде с применением </w:t>
      </w:r>
      <w:hyperlink r:id="rId23" w:history="1">
        <w:r w:rsidRPr="003D572F">
          <w:rPr>
            <w:rStyle w:val="aff9"/>
            <w:color w:val="auto"/>
          </w:rPr>
          <w:t>ЭП</w:t>
        </w:r>
      </w:hyperlink>
      <w:r w:rsidRPr="003D572F">
        <w:t xml:space="preserve"> между участниками ЭДО осуществляется в зашифрованном виде. Документы шифруются отправителем для получателя.</w:t>
      </w:r>
    </w:p>
    <w:p w:rsidR="00FE2B6C" w:rsidRPr="003D572F" w:rsidRDefault="00FE2B6C" w:rsidP="003D572F">
      <w:pPr>
        <w:shd w:val="clear" w:color="auto" w:fill="FFFFFF"/>
        <w:ind w:firstLine="851"/>
        <w:jc w:val="both"/>
      </w:pPr>
      <w:bookmarkStart w:id="98" w:name="sub_1204"/>
      <w:bookmarkEnd w:id="97"/>
      <w:r w:rsidRPr="003D572F">
        <w:t xml:space="preserve">2.4. Обеспечение безопасности ЭДО регулируется Регламентом обеспечения безопасности информации при представлении страхователями Расчета Страхователя в Фонд и РО в электронном виде с применением </w:t>
      </w:r>
      <w:hyperlink r:id="rId24" w:history="1">
        <w:r w:rsidRPr="003D572F">
          <w:rPr>
            <w:rStyle w:val="aff9"/>
            <w:color w:val="auto"/>
          </w:rPr>
          <w:t>ЭП</w:t>
        </w:r>
      </w:hyperlink>
      <w:r w:rsidRPr="003D572F">
        <w:t xml:space="preserve"> по телекоммуникационным каналам связи (</w:t>
      </w:r>
      <w:hyperlink w:anchor="sub_50000" w:history="1">
        <w:r w:rsidRPr="003D572F">
          <w:rPr>
            <w:rStyle w:val="aff9"/>
            <w:color w:val="auto"/>
          </w:rPr>
          <w:t xml:space="preserve">приложение </w:t>
        </w:r>
        <w:r>
          <w:rPr>
            <w:rStyle w:val="aff9"/>
            <w:color w:val="auto"/>
          </w:rPr>
          <w:t>№</w:t>
        </w:r>
        <w:r w:rsidRPr="003D572F">
          <w:rPr>
            <w:rStyle w:val="aff9"/>
            <w:color w:val="auto"/>
          </w:rPr>
          <w:t> 5</w:t>
        </w:r>
      </w:hyperlink>
      <w:r w:rsidRPr="003D572F">
        <w:t>).</w:t>
      </w:r>
    </w:p>
    <w:p w:rsidR="00FE2B6C" w:rsidRPr="003D572F" w:rsidRDefault="00FE2B6C" w:rsidP="003D572F">
      <w:pPr>
        <w:shd w:val="clear" w:color="auto" w:fill="FFFFFF"/>
        <w:ind w:firstLine="851"/>
        <w:jc w:val="both"/>
      </w:pPr>
      <w:bookmarkStart w:id="99" w:name="sub_1205"/>
      <w:bookmarkEnd w:id="98"/>
      <w:r w:rsidRPr="003D572F">
        <w:t>2.5. Средства ЭП, используемые при взаимодействии в процессе ЭДО, должны иметь подтверждение соответствия требованиям, установленным в соответствии с законодательством Российской Федерации.</w:t>
      </w:r>
    </w:p>
    <w:p w:rsidR="00FE2B6C" w:rsidRPr="003D572F" w:rsidRDefault="00FE2B6C" w:rsidP="003D572F">
      <w:pPr>
        <w:shd w:val="clear" w:color="auto" w:fill="FFFFFF"/>
        <w:ind w:firstLine="851"/>
        <w:jc w:val="both"/>
      </w:pPr>
      <w:bookmarkStart w:id="100" w:name="sub_1207"/>
      <w:bookmarkEnd w:id="99"/>
      <w:r w:rsidRPr="003D572F">
        <w:t xml:space="preserve">2.6. В системе ЭДО используются, принимаются и признаются только квалифицированные сертификаты ключей подписи, изготовленные УЦ, прошедшими процедуры аккредитации в соответствии с требованиями Федерального закона </w:t>
      </w:r>
      <w:r>
        <w:t>№</w:t>
      </w:r>
      <w:r w:rsidRPr="003D572F">
        <w:t xml:space="preserve"> 63-ФЗ.</w:t>
      </w:r>
    </w:p>
    <w:p w:rsidR="00FE2B6C" w:rsidRPr="003D572F" w:rsidRDefault="00FE2B6C" w:rsidP="003D572F">
      <w:pPr>
        <w:shd w:val="clear" w:color="auto" w:fill="FFFFFF"/>
        <w:ind w:firstLine="851"/>
        <w:jc w:val="both"/>
      </w:pPr>
      <w:bookmarkStart w:id="101" w:name="sub_1208"/>
      <w:bookmarkEnd w:id="100"/>
      <w:r w:rsidRPr="003D572F">
        <w:t>2.7. В процессе ЭДО участники обмениваются следующими юридически значимыми электронными документами:</w:t>
      </w:r>
    </w:p>
    <w:bookmarkEnd w:id="101"/>
    <w:p w:rsidR="00FE2B6C" w:rsidRPr="003D572F" w:rsidRDefault="00FE2B6C" w:rsidP="003D572F">
      <w:pPr>
        <w:shd w:val="clear" w:color="auto" w:fill="FFFFFF"/>
        <w:ind w:firstLine="851"/>
        <w:jc w:val="both"/>
      </w:pPr>
      <w:r w:rsidRPr="003D572F">
        <w:t xml:space="preserve">- </w:t>
      </w:r>
      <w:hyperlink r:id="rId25" w:history="1">
        <w:r w:rsidRPr="003D572F">
          <w:rPr>
            <w:rStyle w:val="aff9"/>
            <w:color w:val="auto"/>
          </w:rPr>
          <w:t>Расчет</w:t>
        </w:r>
      </w:hyperlink>
      <w:r w:rsidRPr="003D572F">
        <w:t>;</w:t>
      </w:r>
    </w:p>
    <w:p w:rsidR="00FE2B6C" w:rsidRPr="003D572F" w:rsidRDefault="00FE2B6C" w:rsidP="003D572F">
      <w:pPr>
        <w:shd w:val="clear" w:color="auto" w:fill="FFFFFF"/>
        <w:ind w:firstLine="851"/>
        <w:jc w:val="both"/>
      </w:pPr>
      <w:r w:rsidRPr="003D572F">
        <w:t>- Квитанция о получении Расчета или Квитанция о получении Расчета с ошибками.</w:t>
      </w:r>
    </w:p>
    <w:p w:rsidR="00FE2B6C" w:rsidRPr="003D572F" w:rsidRDefault="00FE2B6C" w:rsidP="003D572F">
      <w:pPr>
        <w:shd w:val="clear" w:color="auto" w:fill="FFFFFF"/>
        <w:ind w:firstLine="851"/>
        <w:jc w:val="both"/>
      </w:pPr>
      <w:bookmarkStart w:id="102" w:name="sub_1209"/>
      <w:r w:rsidRPr="003D572F">
        <w:t xml:space="preserve">2.8. Представление страхователями Расчета в Фонд в электронном виде с </w:t>
      </w:r>
      <w:hyperlink r:id="rId26" w:history="1">
        <w:r w:rsidRPr="003D572F">
          <w:rPr>
            <w:rStyle w:val="aff9"/>
            <w:color w:val="auto"/>
          </w:rPr>
          <w:t>ЭП</w:t>
        </w:r>
      </w:hyperlink>
      <w:r w:rsidRPr="003D572F">
        <w:t xml:space="preserve"> осуществляется:</w:t>
      </w:r>
    </w:p>
    <w:bookmarkEnd w:id="102"/>
    <w:p w:rsidR="00FE2B6C" w:rsidRPr="003D572F" w:rsidRDefault="00FE2B6C" w:rsidP="003D572F">
      <w:pPr>
        <w:shd w:val="clear" w:color="auto" w:fill="FFFFFF"/>
        <w:ind w:firstLine="851"/>
        <w:jc w:val="both"/>
      </w:pPr>
      <w:r w:rsidRPr="003D572F">
        <w:t>- по телекоммуникационным каналам связи в сети "Интернет";</w:t>
      </w:r>
    </w:p>
    <w:p w:rsidR="00FE2B6C" w:rsidRPr="003D572F" w:rsidRDefault="00FE2B6C" w:rsidP="003D572F">
      <w:pPr>
        <w:shd w:val="clear" w:color="auto" w:fill="FFFFFF"/>
        <w:ind w:firstLine="851"/>
        <w:jc w:val="both"/>
      </w:pPr>
      <w:r w:rsidRPr="003D572F">
        <w:t>- с использованием внешних носителей (дискета, компакт-диск (CD, DVD), флэш-накопитель USB и т.п.) в присутствии страхователя или его уполномоченного представителя.</w:t>
      </w:r>
    </w:p>
    <w:p w:rsidR="00FE2B6C" w:rsidRPr="003D572F" w:rsidRDefault="00FE2B6C" w:rsidP="003D572F">
      <w:pPr>
        <w:shd w:val="clear" w:color="auto" w:fill="FFFFFF"/>
        <w:ind w:firstLine="851"/>
        <w:jc w:val="both"/>
      </w:pPr>
    </w:p>
    <w:p w:rsidR="00FE2B6C" w:rsidRPr="003D572F" w:rsidRDefault="00FE2B6C" w:rsidP="003D572F">
      <w:pPr>
        <w:pStyle w:val="1"/>
        <w:shd w:val="clear" w:color="auto" w:fill="FFFFFF"/>
        <w:ind w:firstLine="851"/>
        <w:jc w:val="both"/>
        <w:rPr>
          <w:rFonts w:ascii="Times New Roman" w:hAnsi="Times New Roman" w:cs="Times New Roman"/>
          <w:sz w:val="28"/>
          <w:szCs w:val="28"/>
        </w:rPr>
      </w:pPr>
      <w:bookmarkStart w:id="103" w:name="sub_1300"/>
      <w:r w:rsidRPr="003D572F">
        <w:rPr>
          <w:rFonts w:ascii="Times New Roman" w:hAnsi="Times New Roman" w:cs="Times New Roman"/>
          <w:sz w:val="28"/>
          <w:szCs w:val="28"/>
        </w:rPr>
        <w:t>3. Подготовка Расчетов в электронном виде с ЭП</w:t>
      </w:r>
    </w:p>
    <w:bookmarkEnd w:id="103"/>
    <w:p w:rsidR="00FE2B6C" w:rsidRPr="003D572F" w:rsidRDefault="00FE2B6C" w:rsidP="003D572F">
      <w:pPr>
        <w:shd w:val="clear" w:color="auto" w:fill="FFFFFF"/>
        <w:ind w:firstLine="851"/>
        <w:jc w:val="both"/>
      </w:pPr>
    </w:p>
    <w:p w:rsidR="00FE2B6C" w:rsidRPr="003D572F" w:rsidRDefault="00FE2B6C" w:rsidP="003D572F">
      <w:pPr>
        <w:shd w:val="clear" w:color="auto" w:fill="FFFFFF"/>
        <w:ind w:firstLine="851"/>
        <w:jc w:val="both"/>
      </w:pPr>
      <w:bookmarkStart w:id="104" w:name="sub_1301"/>
      <w:r w:rsidRPr="003D572F">
        <w:t xml:space="preserve">3.1. Для представления Расчета в Фонд в электронном виде с применением </w:t>
      </w:r>
      <w:hyperlink r:id="rId27" w:history="1">
        <w:r w:rsidRPr="003D572F">
          <w:rPr>
            <w:rStyle w:val="aff9"/>
            <w:color w:val="auto"/>
          </w:rPr>
          <w:t>ЭП</w:t>
        </w:r>
      </w:hyperlink>
      <w:r w:rsidRPr="003D572F">
        <w:t xml:space="preserve"> по телекоммуникационным каналам связи или с использованием внешних носителей данных страхователю необходимы следующие компоненты:</w:t>
      </w:r>
    </w:p>
    <w:bookmarkEnd w:id="104"/>
    <w:p w:rsidR="00FE2B6C" w:rsidRPr="003D572F" w:rsidRDefault="00FE2B6C" w:rsidP="003D572F">
      <w:pPr>
        <w:shd w:val="clear" w:color="auto" w:fill="FFFFFF"/>
        <w:ind w:firstLine="851"/>
        <w:jc w:val="both"/>
      </w:pPr>
      <w:r w:rsidRPr="003D572F">
        <w:t>- доступ в сеть "Интернет";</w:t>
      </w:r>
    </w:p>
    <w:p w:rsidR="00FE2B6C" w:rsidRPr="003D572F" w:rsidRDefault="00FE2B6C" w:rsidP="003D572F">
      <w:pPr>
        <w:shd w:val="clear" w:color="auto" w:fill="FFFFFF"/>
        <w:ind w:firstLine="851"/>
        <w:jc w:val="both"/>
      </w:pPr>
      <w:r w:rsidRPr="003D572F">
        <w:t>- ключ ЭП и квалифицированный сертификат ключа проверки электронной подписи (приобретаются страхователем самостоятельно);</w:t>
      </w:r>
    </w:p>
    <w:p w:rsidR="00FE2B6C" w:rsidRPr="003D572F" w:rsidRDefault="00FE2B6C" w:rsidP="003D572F">
      <w:pPr>
        <w:shd w:val="clear" w:color="auto" w:fill="FFFFFF"/>
        <w:ind w:firstLine="851"/>
        <w:jc w:val="both"/>
      </w:pPr>
      <w:r w:rsidRPr="003D572F">
        <w:t>- средства ЭП.</w:t>
      </w:r>
    </w:p>
    <w:p w:rsidR="00FE2B6C" w:rsidRPr="003D572F" w:rsidRDefault="00FE2B6C" w:rsidP="003D572F">
      <w:pPr>
        <w:shd w:val="clear" w:color="auto" w:fill="FFFFFF"/>
        <w:ind w:firstLine="851"/>
        <w:jc w:val="both"/>
      </w:pPr>
      <w:bookmarkStart w:id="105" w:name="sub_1303"/>
      <w:r w:rsidRPr="003D572F">
        <w:t>3.2. Для представления Расчета в электронном виде страхователь:</w:t>
      </w:r>
    </w:p>
    <w:bookmarkEnd w:id="105"/>
    <w:p w:rsidR="00FE2B6C" w:rsidRPr="003D572F" w:rsidRDefault="00FE2B6C" w:rsidP="003D572F">
      <w:pPr>
        <w:shd w:val="clear" w:color="auto" w:fill="FFFFFF"/>
        <w:ind w:firstLine="851"/>
        <w:jc w:val="both"/>
      </w:pPr>
      <w:r w:rsidRPr="003D572F">
        <w:t xml:space="preserve">- формирует файл Расчета в соответствии с </w:t>
      </w:r>
      <w:hyperlink w:anchor="sub_10000" w:history="1">
        <w:r w:rsidRPr="003D572F">
          <w:rPr>
            <w:rStyle w:val="aff9"/>
            <w:color w:val="auto"/>
          </w:rPr>
          <w:t xml:space="preserve">приложениями </w:t>
        </w:r>
        <w:r>
          <w:rPr>
            <w:rStyle w:val="aff9"/>
            <w:color w:val="auto"/>
          </w:rPr>
          <w:t>№</w:t>
        </w:r>
        <w:r w:rsidRPr="003D572F">
          <w:rPr>
            <w:rStyle w:val="aff9"/>
            <w:color w:val="auto"/>
          </w:rPr>
          <w:t> 1</w:t>
        </w:r>
      </w:hyperlink>
      <w:r w:rsidRPr="003D572F">
        <w:t xml:space="preserve"> и </w:t>
      </w:r>
      <w:hyperlink w:anchor="sub_20000" w:history="1">
        <w:r>
          <w:rPr>
            <w:rStyle w:val="aff9"/>
            <w:color w:val="auto"/>
          </w:rPr>
          <w:t>№</w:t>
        </w:r>
        <w:r w:rsidRPr="003D572F">
          <w:rPr>
            <w:rStyle w:val="aff9"/>
            <w:color w:val="auto"/>
          </w:rPr>
          <w:t> 2</w:t>
        </w:r>
      </w:hyperlink>
      <w:r w:rsidRPr="003D572F">
        <w:t>;</w:t>
      </w:r>
    </w:p>
    <w:p w:rsidR="00FE2B6C" w:rsidRPr="003D572F" w:rsidRDefault="00FE2B6C" w:rsidP="003D572F">
      <w:pPr>
        <w:shd w:val="clear" w:color="auto" w:fill="FFFFFF"/>
        <w:ind w:firstLine="851"/>
        <w:jc w:val="both"/>
      </w:pPr>
      <w:r w:rsidRPr="003D572F">
        <w:lastRenderedPageBreak/>
        <w:t>- проверяет правильность подготовки Расчета (в этих целях используются контрольные соотношения логического контроля между показателями Расчета (</w:t>
      </w:r>
      <w:hyperlink w:anchor="sub_30000" w:history="1">
        <w:r w:rsidRPr="003D572F">
          <w:rPr>
            <w:rStyle w:val="aff9"/>
            <w:color w:val="auto"/>
          </w:rPr>
          <w:t xml:space="preserve">приложение </w:t>
        </w:r>
        <w:r>
          <w:rPr>
            <w:rStyle w:val="aff9"/>
            <w:color w:val="auto"/>
          </w:rPr>
          <w:t>№</w:t>
        </w:r>
        <w:r w:rsidRPr="003D572F">
          <w:rPr>
            <w:rStyle w:val="aff9"/>
            <w:color w:val="auto"/>
          </w:rPr>
          <w:t> 3</w:t>
        </w:r>
      </w:hyperlink>
      <w:r w:rsidRPr="003D572F">
        <w:t>);</w:t>
      </w:r>
    </w:p>
    <w:p w:rsidR="00FE2B6C" w:rsidRPr="003D572F" w:rsidRDefault="00FE2B6C" w:rsidP="003D572F">
      <w:pPr>
        <w:shd w:val="clear" w:color="auto" w:fill="FFFFFF"/>
        <w:ind w:firstLine="851"/>
        <w:jc w:val="both"/>
      </w:pPr>
      <w:r w:rsidRPr="003D572F">
        <w:t xml:space="preserve">- подписывает файл Расчета ЭП должностного лица, имеющего право подписи Расчета страхователя на бумажном носителе либо уполномоченного представителя, зашифровывает сформированный файл в соответствии с требованиями изложенными в </w:t>
      </w:r>
      <w:hyperlink w:anchor="sub_40000" w:history="1">
        <w:r w:rsidRPr="003D572F">
          <w:rPr>
            <w:rStyle w:val="aff9"/>
            <w:color w:val="auto"/>
          </w:rPr>
          <w:t xml:space="preserve">приложении </w:t>
        </w:r>
        <w:r>
          <w:rPr>
            <w:rStyle w:val="aff9"/>
            <w:color w:val="auto"/>
          </w:rPr>
          <w:t>№</w:t>
        </w:r>
        <w:r w:rsidRPr="003D572F">
          <w:rPr>
            <w:rStyle w:val="aff9"/>
            <w:color w:val="auto"/>
          </w:rPr>
          <w:t> 4</w:t>
        </w:r>
      </w:hyperlink>
      <w:r w:rsidRPr="003D572F">
        <w:t>.</w:t>
      </w:r>
    </w:p>
    <w:p w:rsidR="00FE2B6C" w:rsidRPr="003D572F" w:rsidRDefault="00FE2B6C" w:rsidP="003D572F">
      <w:pPr>
        <w:shd w:val="clear" w:color="auto" w:fill="FFFFFF"/>
        <w:ind w:firstLine="851"/>
        <w:jc w:val="both"/>
      </w:pPr>
      <w:bookmarkStart w:id="106" w:name="sub_1304"/>
      <w:r w:rsidRPr="003D572F">
        <w:t xml:space="preserve">3.4. Формирование Расчета в электронном виде с применением </w:t>
      </w:r>
      <w:hyperlink r:id="rId28" w:history="1">
        <w:r w:rsidRPr="003D572F">
          <w:rPr>
            <w:rStyle w:val="aff9"/>
            <w:color w:val="auto"/>
          </w:rPr>
          <w:t>ЭП</w:t>
        </w:r>
      </w:hyperlink>
      <w:r w:rsidRPr="003D572F">
        <w:t xml:space="preserve"> осуществляется в соответствии с требованиями </w:t>
      </w:r>
      <w:hyperlink r:id="rId29" w:history="1">
        <w:r w:rsidRPr="003D572F">
          <w:rPr>
            <w:rStyle w:val="aff9"/>
            <w:color w:val="auto"/>
          </w:rPr>
          <w:t>Федерального закона</w:t>
        </w:r>
      </w:hyperlink>
      <w:r w:rsidRPr="003D572F">
        <w:t xml:space="preserve"> </w:t>
      </w:r>
      <w:r>
        <w:t xml:space="preserve">     №</w:t>
      </w:r>
      <w:r w:rsidRPr="003D572F">
        <w:t xml:space="preserve"> 212-ФЗ, </w:t>
      </w:r>
      <w:hyperlink r:id="rId30" w:history="1">
        <w:r w:rsidRPr="003D572F">
          <w:rPr>
            <w:rStyle w:val="aff9"/>
            <w:color w:val="auto"/>
          </w:rPr>
          <w:t>форма</w:t>
        </w:r>
      </w:hyperlink>
      <w:r w:rsidRPr="003D572F">
        <w:t xml:space="preserve"> </w:t>
      </w:r>
      <w:r w:rsidRPr="003D572F">
        <w:rPr>
          <w:shd w:val="clear" w:color="auto" w:fill="FFFFFF"/>
        </w:rPr>
        <w:t xml:space="preserve">Расчета утверждена </w:t>
      </w:r>
      <w:r w:rsidRPr="003D572F">
        <w:rPr>
          <w:rStyle w:val="affa"/>
          <w:color w:val="auto"/>
          <w:shd w:val="clear" w:color="auto" w:fill="FFFFFF"/>
        </w:rPr>
        <w:t xml:space="preserve">соответствующим </w:t>
      </w:r>
      <w:hyperlink r:id="rId31" w:history="1">
        <w:r w:rsidRPr="003D572F">
          <w:rPr>
            <w:rStyle w:val="aff9"/>
            <w:color w:val="auto"/>
            <w:shd w:val="clear" w:color="auto" w:fill="FFFFFF"/>
          </w:rPr>
          <w:t>нормативным правовым актом</w:t>
        </w:r>
      </w:hyperlink>
      <w:r w:rsidRPr="003D572F">
        <w:rPr>
          <w:rStyle w:val="affa"/>
          <w:color w:val="auto"/>
          <w:shd w:val="clear" w:color="auto" w:fill="FFFFFF"/>
        </w:rPr>
        <w:t xml:space="preserve"> Фонда по согласованию с Министерством труда и социальной защиты Российской Федерации</w:t>
      </w:r>
      <w:r w:rsidRPr="003D572F">
        <w:rPr>
          <w:shd w:val="clear" w:color="auto" w:fill="FFFFFF"/>
        </w:rPr>
        <w:t xml:space="preserve"> и настоящей</w:t>
      </w:r>
      <w:r w:rsidRPr="003D572F">
        <w:t xml:space="preserve"> Технологией.</w:t>
      </w:r>
      <w:bookmarkStart w:id="107" w:name="sub_1400"/>
      <w:bookmarkEnd w:id="106"/>
    </w:p>
    <w:p w:rsidR="00FE2B6C" w:rsidRPr="003D572F" w:rsidRDefault="00FE2B6C" w:rsidP="003D572F">
      <w:pPr>
        <w:pStyle w:val="1"/>
        <w:shd w:val="clear" w:color="auto" w:fill="FFFFFF"/>
        <w:ind w:firstLine="851"/>
        <w:jc w:val="both"/>
        <w:rPr>
          <w:rFonts w:ascii="Times New Roman" w:hAnsi="Times New Roman" w:cs="Times New Roman"/>
          <w:sz w:val="28"/>
          <w:szCs w:val="28"/>
        </w:rPr>
      </w:pPr>
      <w:r w:rsidRPr="003D572F">
        <w:rPr>
          <w:rFonts w:ascii="Times New Roman" w:hAnsi="Times New Roman" w:cs="Times New Roman"/>
          <w:sz w:val="28"/>
          <w:szCs w:val="28"/>
        </w:rPr>
        <w:t>4. Представление Расчетов в электронном виде с ЭП:</w:t>
      </w:r>
    </w:p>
    <w:bookmarkEnd w:id="107"/>
    <w:p w:rsidR="00FE2B6C" w:rsidRPr="003D572F" w:rsidRDefault="00FE2B6C" w:rsidP="003D572F">
      <w:pPr>
        <w:shd w:val="clear" w:color="auto" w:fill="FFFFFF"/>
        <w:ind w:firstLine="851"/>
        <w:jc w:val="both"/>
      </w:pPr>
    </w:p>
    <w:p w:rsidR="00FE2B6C" w:rsidRPr="003D572F" w:rsidRDefault="00FE2B6C" w:rsidP="003D572F">
      <w:pPr>
        <w:shd w:val="clear" w:color="auto" w:fill="FFFFFF"/>
        <w:ind w:firstLine="851"/>
        <w:jc w:val="both"/>
      </w:pPr>
      <w:bookmarkStart w:id="108" w:name="sub_1401"/>
      <w:r w:rsidRPr="003D572F">
        <w:t>4.1. Страхователь представляет Расчет в Фонд в электронном виде по телекоммуникационным каналам связи на шлюз приема расчётов в сети "Интернет" (адрес опубликован на официальном сайте Фонда www.fss.ru) или лично (через уполномоченного представителя страхователя) на внешнем носителе в территориальный орган Фонда по месту его регистрации.</w:t>
      </w:r>
    </w:p>
    <w:p w:rsidR="00FE2B6C" w:rsidRPr="003D572F" w:rsidRDefault="00FE2B6C" w:rsidP="003D572F">
      <w:pPr>
        <w:shd w:val="clear" w:color="auto" w:fill="FFFFFF"/>
        <w:ind w:firstLine="851"/>
        <w:jc w:val="both"/>
      </w:pPr>
      <w:bookmarkStart w:id="109" w:name="sub_1402"/>
      <w:bookmarkEnd w:id="108"/>
      <w:r w:rsidRPr="003D572F">
        <w:t xml:space="preserve">4.2. В случае, если страхователь действует через уполномоченного представителя, информация о правомочиях представителя и сроке их действия должна содержаться в базе данных доверенностей Фонда и подтверждаться доверенностью страхователя, оформленной в соответствии с требованиями законодательства Российской Федерации. Для включения информации о правомочиях уполномоченного представителя и сроке их действия в базу данных доверенностей Фонда уполномоченный представитель должен зарегистрировать действующий квалифицированный сертификат </w:t>
      </w:r>
      <w:hyperlink r:id="rId32" w:history="1">
        <w:r w:rsidRPr="003D572F">
          <w:rPr>
            <w:rStyle w:val="aff9"/>
            <w:color w:val="auto"/>
          </w:rPr>
          <w:t>ЭП</w:t>
        </w:r>
      </w:hyperlink>
      <w:r w:rsidRPr="003D572F">
        <w:t xml:space="preserve"> в профиле пользователя на сайте Фонда по электронному адресу http://portal.fss.ru. После этого уполномоченный представитель представляет в территориальный орган Фонда по месту регистрации страхователя документы, подтверждающие его право действовать от имени страхователя.</w:t>
      </w:r>
    </w:p>
    <w:p w:rsidR="00FE2B6C" w:rsidRPr="003D572F" w:rsidRDefault="00FE2B6C" w:rsidP="003D572F">
      <w:pPr>
        <w:shd w:val="clear" w:color="auto" w:fill="FFFFFF"/>
        <w:ind w:firstLine="851"/>
        <w:jc w:val="both"/>
      </w:pPr>
      <w:bookmarkStart w:id="110" w:name="sub_1403"/>
      <w:bookmarkEnd w:id="109"/>
      <w:r w:rsidRPr="003D572F">
        <w:t>4.3. Возможность сдачи Расчета за следующий отчётный период, в случае ликвидации, реорганизации и подобных случаях, появляется только после завершения текущей отчётной кампании в соответствии с законодательством Российской Федерации.</w:t>
      </w:r>
    </w:p>
    <w:p w:rsidR="00FE2B6C" w:rsidRPr="003D572F" w:rsidRDefault="00FE2B6C" w:rsidP="003D572F">
      <w:pPr>
        <w:shd w:val="clear" w:color="auto" w:fill="FFFFFF"/>
        <w:ind w:firstLine="851"/>
        <w:jc w:val="both"/>
      </w:pPr>
      <w:bookmarkStart w:id="111" w:name="sub_1404"/>
      <w:bookmarkEnd w:id="110"/>
      <w:r w:rsidRPr="003D572F">
        <w:t>4.4. При получении шлюзом приема Расчетов в сети "Интернет" файла Расчета, каждому файлу Расчета присваивается уникальный идентификатор файла Расчета.</w:t>
      </w:r>
    </w:p>
    <w:p w:rsidR="00FE2B6C" w:rsidRPr="003D572F" w:rsidRDefault="00FE2B6C" w:rsidP="003D572F">
      <w:pPr>
        <w:shd w:val="clear" w:color="auto" w:fill="FFFFFF"/>
        <w:ind w:firstLine="851"/>
        <w:jc w:val="both"/>
      </w:pPr>
      <w:bookmarkStart w:id="112" w:name="sub_1405"/>
      <w:bookmarkEnd w:id="111"/>
      <w:r w:rsidRPr="003D572F">
        <w:t>4.5. После поступления файла Расчета страхователя на шлюз приема расчётов в сети "Интернет" проводятся следующие этапы контроля:</w:t>
      </w:r>
    </w:p>
    <w:bookmarkEnd w:id="112"/>
    <w:p w:rsidR="00FE2B6C" w:rsidRPr="003D572F" w:rsidRDefault="00FE2B6C" w:rsidP="003D572F">
      <w:pPr>
        <w:shd w:val="clear" w:color="auto" w:fill="FFFFFF"/>
        <w:ind w:firstLine="851"/>
        <w:jc w:val="both"/>
      </w:pPr>
      <w:r w:rsidRPr="003D572F">
        <w:t>- проверка формата наименования и размера файла Расчета в электронном виде (</w:t>
      </w:r>
      <w:hyperlink w:anchor="sub_10000" w:history="1">
        <w:r w:rsidRPr="003D572F">
          <w:rPr>
            <w:rStyle w:val="aff9"/>
            <w:color w:val="auto"/>
          </w:rPr>
          <w:t xml:space="preserve">приложение </w:t>
        </w:r>
        <w:r>
          <w:rPr>
            <w:rStyle w:val="aff9"/>
            <w:color w:val="auto"/>
          </w:rPr>
          <w:t>№</w:t>
        </w:r>
        <w:r w:rsidRPr="003D572F">
          <w:rPr>
            <w:rStyle w:val="aff9"/>
            <w:color w:val="auto"/>
          </w:rPr>
          <w:t> 1</w:t>
        </w:r>
      </w:hyperlink>
      <w:r w:rsidRPr="003D572F">
        <w:t>);</w:t>
      </w:r>
    </w:p>
    <w:p w:rsidR="00FE2B6C" w:rsidRPr="003D572F" w:rsidRDefault="00FE2B6C" w:rsidP="003D572F">
      <w:pPr>
        <w:shd w:val="clear" w:color="auto" w:fill="FFFFFF"/>
        <w:ind w:firstLine="851"/>
        <w:jc w:val="both"/>
      </w:pPr>
      <w:r w:rsidRPr="003D572F">
        <w:t>- расшифровка и проверка ЭП страхователя (</w:t>
      </w:r>
      <w:hyperlink w:anchor="sub_40000" w:history="1">
        <w:r w:rsidRPr="003D572F">
          <w:rPr>
            <w:rStyle w:val="aff9"/>
            <w:color w:val="auto"/>
          </w:rPr>
          <w:t xml:space="preserve">приложение </w:t>
        </w:r>
        <w:r>
          <w:rPr>
            <w:rStyle w:val="aff9"/>
            <w:color w:val="auto"/>
          </w:rPr>
          <w:t>№</w:t>
        </w:r>
        <w:r w:rsidRPr="003D572F">
          <w:rPr>
            <w:rStyle w:val="aff9"/>
            <w:color w:val="auto"/>
          </w:rPr>
          <w:t> 4</w:t>
        </w:r>
      </w:hyperlink>
      <w:r w:rsidRPr="003D572F">
        <w:t>);</w:t>
      </w:r>
    </w:p>
    <w:p w:rsidR="00FE2B6C" w:rsidRPr="003D572F" w:rsidRDefault="00FE2B6C" w:rsidP="003D572F">
      <w:pPr>
        <w:shd w:val="clear" w:color="auto" w:fill="FFFFFF"/>
        <w:ind w:firstLine="851"/>
        <w:jc w:val="both"/>
      </w:pPr>
      <w:r w:rsidRPr="003D572F">
        <w:lastRenderedPageBreak/>
        <w:t>- проверка соответствия структуры файла Расчета утвержденному формату (</w:t>
      </w:r>
      <w:hyperlink w:anchor="sub_20000" w:history="1">
        <w:r w:rsidRPr="003D572F">
          <w:rPr>
            <w:rStyle w:val="aff9"/>
            <w:color w:val="auto"/>
          </w:rPr>
          <w:t xml:space="preserve">приложение </w:t>
        </w:r>
        <w:r>
          <w:rPr>
            <w:rStyle w:val="aff9"/>
            <w:color w:val="auto"/>
          </w:rPr>
          <w:t>№</w:t>
        </w:r>
        <w:r w:rsidRPr="003D572F">
          <w:rPr>
            <w:rStyle w:val="aff9"/>
            <w:color w:val="auto"/>
          </w:rPr>
          <w:t> 2)</w:t>
        </w:r>
      </w:hyperlink>
      <w:r w:rsidRPr="003D572F">
        <w:t>;</w:t>
      </w:r>
    </w:p>
    <w:p w:rsidR="00FE2B6C" w:rsidRPr="003D572F" w:rsidRDefault="00FE2B6C" w:rsidP="003D572F">
      <w:pPr>
        <w:shd w:val="clear" w:color="auto" w:fill="FFFFFF"/>
        <w:ind w:firstLine="851"/>
        <w:jc w:val="both"/>
      </w:pPr>
      <w:r w:rsidRPr="003D572F">
        <w:t>- проверка соответствия контрольных соотношений показателей логического контроля (</w:t>
      </w:r>
      <w:hyperlink w:anchor="sub_30000" w:history="1">
        <w:r w:rsidRPr="003D572F">
          <w:rPr>
            <w:rStyle w:val="aff9"/>
            <w:color w:val="auto"/>
          </w:rPr>
          <w:t xml:space="preserve">приложение </w:t>
        </w:r>
        <w:r>
          <w:rPr>
            <w:rStyle w:val="aff9"/>
            <w:color w:val="auto"/>
          </w:rPr>
          <w:t>№</w:t>
        </w:r>
        <w:r w:rsidRPr="003D572F">
          <w:rPr>
            <w:rStyle w:val="aff9"/>
            <w:color w:val="auto"/>
          </w:rPr>
          <w:t> 3</w:t>
        </w:r>
      </w:hyperlink>
      <w:r w:rsidRPr="003D572F">
        <w:t>).</w:t>
      </w:r>
    </w:p>
    <w:p w:rsidR="00FE2B6C" w:rsidRPr="003D572F" w:rsidRDefault="00FE2B6C" w:rsidP="003D572F">
      <w:pPr>
        <w:shd w:val="clear" w:color="auto" w:fill="FFFFFF"/>
        <w:ind w:firstLine="851"/>
        <w:jc w:val="both"/>
      </w:pPr>
      <w:r w:rsidRPr="003D572F">
        <w:t>В результате обработки файла Расчета формируется соответствующий протокол проверки, Квитанция о получении Расчета или Квитанция о получении Расчета с ошибками. Протокол проверки доступен на странице "Проверка и контроль" шлюза приема расчётов в сети "Интернет".</w:t>
      </w:r>
    </w:p>
    <w:p w:rsidR="00FE2B6C" w:rsidRPr="003D572F" w:rsidRDefault="00FE2B6C" w:rsidP="003D572F">
      <w:pPr>
        <w:shd w:val="clear" w:color="auto" w:fill="FFFFFF"/>
        <w:ind w:firstLine="851"/>
        <w:jc w:val="both"/>
      </w:pPr>
      <w:r w:rsidRPr="003D572F">
        <w:t>Обработка файла Расчета шлюзом приема Расчетов в сети "Интернет" осуществляется в срок не более 24 часов с момента получения Расчета.</w:t>
      </w:r>
    </w:p>
    <w:p w:rsidR="00FE2B6C" w:rsidRPr="003D572F" w:rsidRDefault="00FE2B6C" w:rsidP="003D572F">
      <w:pPr>
        <w:shd w:val="clear" w:color="auto" w:fill="FFFFFF"/>
        <w:ind w:firstLine="851"/>
        <w:jc w:val="both"/>
      </w:pPr>
      <w:bookmarkStart w:id="113" w:name="sub_1406"/>
      <w:r w:rsidRPr="003D572F">
        <w:t xml:space="preserve">4.6. Датой и временем получения Расчета считаются соответственно дата и время (по Шлюзу приема Расчетов) создания квитанции о приеме Расчета, которая формируется в случае успешного прохождения проверок, описанных в </w:t>
      </w:r>
      <w:hyperlink w:anchor="sub_1405" w:history="1">
        <w:r w:rsidRPr="003D572F">
          <w:rPr>
            <w:rStyle w:val="aff9"/>
            <w:color w:val="auto"/>
          </w:rPr>
          <w:t>4.5</w:t>
        </w:r>
      </w:hyperlink>
      <w:r w:rsidRPr="003D572F">
        <w:t xml:space="preserve"> настоящей Технологии.</w:t>
      </w:r>
    </w:p>
    <w:p w:rsidR="00FE2B6C" w:rsidRPr="003D572F" w:rsidRDefault="00FE2B6C" w:rsidP="003D572F">
      <w:pPr>
        <w:shd w:val="clear" w:color="auto" w:fill="FFFFFF"/>
        <w:ind w:firstLine="851"/>
        <w:jc w:val="both"/>
      </w:pPr>
      <w:bookmarkStart w:id="114" w:name="sub_1407"/>
      <w:bookmarkEnd w:id="113"/>
      <w:r w:rsidRPr="003D572F">
        <w:t>4.7. Расчет считается представленным своевременно, если отправленный файл Расчета не получил отрицательных результатов при проверке на соответствие требованиям, предъявляемым к Расчету в электронном виде, и срок его получения Фондом будет не позднее срока, установленного законодательством Российской Федерации.</w:t>
      </w:r>
    </w:p>
    <w:p w:rsidR="00FE2B6C" w:rsidRPr="003D572F" w:rsidRDefault="00FE2B6C" w:rsidP="003D572F">
      <w:pPr>
        <w:shd w:val="clear" w:color="auto" w:fill="FFFFFF"/>
        <w:ind w:firstLine="851"/>
        <w:jc w:val="both"/>
      </w:pPr>
      <w:bookmarkStart w:id="115" w:name="sub_1408"/>
      <w:bookmarkEnd w:id="114"/>
      <w:r w:rsidRPr="003D572F">
        <w:t xml:space="preserve">4.8. При повторной отправке Расчета одного и того же страхователя за один и тот же отчетный период последующие Расчеты страхователя будут считаться корректирующим и их показатели приняты Фондом. Датой и временем приема Расчета в данном случае будет считаться дата представления первого Расчета в рамках сроков предоставления Расчетов в соответствии с </w:t>
      </w:r>
      <w:hyperlink r:id="rId33" w:history="1">
        <w:r w:rsidRPr="003D572F">
          <w:rPr>
            <w:rStyle w:val="aff9"/>
            <w:color w:val="auto"/>
          </w:rPr>
          <w:t>Федеральным законом</w:t>
        </w:r>
      </w:hyperlink>
      <w:r w:rsidRPr="003D572F">
        <w:t xml:space="preserve"> </w:t>
      </w:r>
      <w:r>
        <w:t>№</w:t>
      </w:r>
      <w:r w:rsidRPr="003D572F">
        <w:t> 212-ФЗ.</w:t>
      </w:r>
    </w:p>
    <w:p w:rsidR="00FE2B6C" w:rsidRPr="003D572F" w:rsidRDefault="00FE2B6C" w:rsidP="003D572F">
      <w:pPr>
        <w:shd w:val="clear" w:color="auto" w:fill="FFFFFF"/>
        <w:ind w:firstLine="851"/>
        <w:jc w:val="both"/>
      </w:pPr>
      <w:bookmarkStart w:id="116" w:name="sub_1409"/>
      <w:bookmarkEnd w:id="115"/>
      <w:r w:rsidRPr="003D572F">
        <w:t xml:space="preserve">4.9. Должностное лицо территориального органа Фонда (далее - Должностное лицо), уполномоченное на прием Расчета, представленного страхователем с использованием внешних носителей данных, при получении от страхователя либо уполномоченного представителя такого Расчета осуществляет передачу последнего на шлюз приема Расчетов в сети "Интернет", и при положительном прохождении этапов контроля указанных в </w:t>
      </w:r>
      <w:hyperlink w:anchor="sub_1405" w:history="1">
        <w:r w:rsidRPr="003D572F">
          <w:rPr>
            <w:rStyle w:val="aff9"/>
            <w:color w:val="auto"/>
          </w:rPr>
          <w:t>пункте 4.5</w:t>
        </w:r>
      </w:hyperlink>
      <w:r w:rsidRPr="003D572F">
        <w:t xml:space="preserve"> настоящей Технологии передает страхователю (уполномоченному представителю) на внешнем носителе квитанцию о получении Расчета или квитанцию о получении Расчета с ошибками. Сообщает страхователю о возникшей ошибке в соответствии с протоколом проверки и передает страхователю на внешнем носителе текстовый файл с идентификатором файла Расчета (&lt;номер страхователя&gt;_&lt;расчетный год&gt;_&lt;отчетный квартал&gt;.txt).</w:t>
      </w:r>
    </w:p>
    <w:p w:rsidR="00FE2B6C" w:rsidRPr="003D572F" w:rsidRDefault="00FE2B6C" w:rsidP="003D572F">
      <w:pPr>
        <w:shd w:val="clear" w:color="auto" w:fill="FFFFFF"/>
        <w:ind w:firstLine="851"/>
        <w:jc w:val="both"/>
      </w:pPr>
      <w:bookmarkStart w:id="117" w:name="sub_1410"/>
      <w:bookmarkEnd w:id="116"/>
      <w:r w:rsidRPr="003D572F">
        <w:t>4.10. Файл Расчета, переданный страхователем по телекоммуникационным каналам связи или через Должностное лицо, не проходит этапы контроля на шлюзе приёма расчётов в сети "Интернет" и не принимается Фондом в следующих случаях:</w:t>
      </w:r>
    </w:p>
    <w:bookmarkEnd w:id="117"/>
    <w:p w:rsidR="00FE2B6C" w:rsidRPr="003D572F" w:rsidRDefault="00FE2B6C" w:rsidP="003D572F">
      <w:pPr>
        <w:shd w:val="clear" w:color="auto" w:fill="FFFFFF"/>
        <w:ind w:firstLine="851"/>
        <w:jc w:val="both"/>
      </w:pPr>
      <w:r w:rsidRPr="003D572F">
        <w:t>- файл Расчета не соответствует формату наименования и размера файла Расчета в электронном виде;</w:t>
      </w:r>
    </w:p>
    <w:p w:rsidR="00FE2B6C" w:rsidRPr="003D572F" w:rsidRDefault="00FE2B6C" w:rsidP="003D572F">
      <w:pPr>
        <w:shd w:val="clear" w:color="auto" w:fill="FFFFFF"/>
        <w:ind w:firstLine="851"/>
        <w:jc w:val="both"/>
      </w:pPr>
      <w:r w:rsidRPr="003D572F">
        <w:t xml:space="preserve">- отсутствует или не соответствует </w:t>
      </w:r>
      <w:hyperlink w:anchor="sub_40000" w:history="1">
        <w:r w:rsidRPr="003D572F">
          <w:rPr>
            <w:rStyle w:val="aff9"/>
            <w:color w:val="auto"/>
          </w:rPr>
          <w:t>Требованиям</w:t>
        </w:r>
      </w:hyperlink>
      <w:r w:rsidRPr="003D572F">
        <w:t xml:space="preserve"> по совместимости к процедурам формирования </w:t>
      </w:r>
      <w:hyperlink r:id="rId34" w:history="1">
        <w:r w:rsidRPr="003D572F">
          <w:rPr>
            <w:rStyle w:val="aff9"/>
            <w:color w:val="auto"/>
          </w:rPr>
          <w:t>ЭП</w:t>
        </w:r>
      </w:hyperlink>
      <w:r w:rsidRPr="003D572F">
        <w:t>, встраивания ЭП в документ и шифрования;</w:t>
      </w:r>
    </w:p>
    <w:p w:rsidR="00FE2B6C" w:rsidRPr="003D572F" w:rsidRDefault="00FE2B6C" w:rsidP="003D572F">
      <w:pPr>
        <w:shd w:val="clear" w:color="auto" w:fill="FFFFFF"/>
        <w:ind w:firstLine="851"/>
        <w:jc w:val="both"/>
      </w:pPr>
      <w:r w:rsidRPr="003D572F">
        <w:lastRenderedPageBreak/>
        <w:t>- на момент проверки ЭП сертификат ключа подписи страхователя (уполномоченного представителя) утратил силу (не действует, находится в списке отозванных сертификатов ключей подписи, выдан УЦ, не прошедшим аккредитацию);</w:t>
      </w:r>
    </w:p>
    <w:p w:rsidR="00FE2B6C" w:rsidRPr="003D572F" w:rsidRDefault="00FE2B6C" w:rsidP="003D572F">
      <w:pPr>
        <w:shd w:val="clear" w:color="auto" w:fill="FFFFFF"/>
        <w:ind w:firstLine="851"/>
        <w:jc w:val="both"/>
      </w:pPr>
      <w:r w:rsidRPr="003D572F">
        <w:t>- файл Расчета подписан ЭП лица, не имеющего право на подписание данного Расчета;</w:t>
      </w:r>
    </w:p>
    <w:p w:rsidR="00FE2B6C" w:rsidRPr="003D572F" w:rsidRDefault="00FE2B6C" w:rsidP="003D572F">
      <w:pPr>
        <w:shd w:val="clear" w:color="auto" w:fill="FFFFFF"/>
        <w:ind w:firstLine="851"/>
        <w:jc w:val="both"/>
      </w:pPr>
      <w:r w:rsidRPr="003D572F">
        <w:t>- файл Расчета не соответствует структуре утвержденного формата.</w:t>
      </w:r>
    </w:p>
    <w:p w:rsidR="00FE2B6C" w:rsidRPr="003D572F" w:rsidRDefault="00FE2B6C" w:rsidP="003D572F">
      <w:pPr>
        <w:shd w:val="clear" w:color="auto" w:fill="FFFFFF"/>
        <w:ind w:firstLine="851"/>
        <w:jc w:val="both"/>
      </w:pPr>
      <w:r w:rsidRPr="003D572F">
        <w:t>Перечень случаев, в которых файл Расчета не проходит этапы контроля на шлюзе приема Расчетов в сети "Интернет", является исчерпывающим.</w:t>
      </w:r>
    </w:p>
    <w:p w:rsidR="00FE2B6C" w:rsidRPr="003D572F" w:rsidRDefault="00FE2B6C" w:rsidP="003D572F">
      <w:pPr>
        <w:shd w:val="clear" w:color="auto" w:fill="FFFFFF"/>
        <w:ind w:firstLine="851"/>
        <w:jc w:val="both"/>
      </w:pPr>
      <w:bookmarkStart w:id="118" w:name="sub_1411"/>
      <w:r w:rsidRPr="003D572F">
        <w:t xml:space="preserve">4.11. После исправления несоответствий, указанных в </w:t>
      </w:r>
      <w:hyperlink w:anchor="sub_1410" w:history="1">
        <w:r w:rsidRPr="003D572F">
          <w:rPr>
            <w:rStyle w:val="aff9"/>
            <w:color w:val="auto"/>
          </w:rPr>
          <w:t>пункте 4.10.</w:t>
        </w:r>
      </w:hyperlink>
      <w:r w:rsidRPr="003D572F">
        <w:t xml:space="preserve"> настоящей Технологии, страхователь направляет файл Расчета повторно. При этом датой представления Расчета в Фонд будет считаться дата получения первого Расчета, успешно прошедшего этапы контроля, указанные в </w:t>
      </w:r>
      <w:hyperlink w:anchor="sub_1405" w:history="1">
        <w:r w:rsidRPr="003D572F">
          <w:rPr>
            <w:rStyle w:val="aff9"/>
            <w:color w:val="auto"/>
          </w:rPr>
          <w:t>пункте 4.5.</w:t>
        </w:r>
      </w:hyperlink>
      <w:r w:rsidRPr="003D572F">
        <w:t xml:space="preserve"> настоящей Технологии.</w:t>
      </w:r>
    </w:p>
    <w:p w:rsidR="00FE2B6C" w:rsidRPr="003D572F" w:rsidRDefault="00FE2B6C" w:rsidP="003D572F">
      <w:pPr>
        <w:shd w:val="clear" w:color="auto" w:fill="FFFFFF"/>
        <w:ind w:firstLine="851"/>
        <w:jc w:val="both"/>
      </w:pPr>
      <w:bookmarkStart w:id="119" w:name="sub_1412"/>
      <w:bookmarkEnd w:id="118"/>
      <w:r w:rsidRPr="003D572F">
        <w:t xml:space="preserve">4.12. После завершения обработки файла Расчета шлюзом приема расчётов в сети "Интернет" со страницы проверки Расчета "Проверка и контроль" страхователь, используя идентификатор файла Расчета, может скачать квитанцию о получении Расчета Фондом в случае успешного прохождения этапов контроля, указанных в </w:t>
      </w:r>
      <w:hyperlink w:anchor="sub_1405" w:history="1">
        <w:r w:rsidRPr="003D572F">
          <w:rPr>
            <w:rStyle w:val="aff9"/>
            <w:color w:val="auto"/>
          </w:rPr>
          <w:t>пункте 4.5.</w:t>
        </w:r>
      </w:hyperlink>
      <w:r w:rsidRPr="003D572F">
        <w:t xml:space="preserve"> настоящей Технологии, либо квитанцию о получении Расчета с ошибками и протокол проверки.</w:t>
      </w:r>
    </w:p>
    <w:p w:rsidR="00FE2B6C" w:rsidRPr="003D572F" w:rsidRDefault="00FE2B6C" w:rsidP="003D572F">
      <w:pPr>
        <w:shd w:val="clear" w:color="auto" w:fill="FFFFFF"/>
        <w:ind w:firstLine="851"/>
        <w:jc w:val="both"/>
      </w:pPr>
      <w:bookmarkStart w:id="120" w:name="sub_1413"/>
      <w:bookmarkEnd w:id="119"/>
      <w:r w:rsidRPr="003D572F">
        <w:t>4.13. В случае получения квитанции о Расчете с ошибками, рекомендуется исправить указанный Расчет и повторно направить его на шлюз приема Расчетов в сети "Интернет". При этом датой представления файла Расчета в Фонд будет считаться дата, указанная в первой сформированной квитанции.</w:t>
      </w:r>
    </w:p>
    <w:bookmarkEnd w:id="120"/>
    <w:p w:rsidR="00FE2B6C" w:rsidRPr="003D572F" w:rsidRDefault="00FE2B6C" w:rsidP="003D572F">
      <w:pPr>
        <w:shd w:val="clear" w:color="auto" w:fill="FFFFFF"/>
        <w:ind w:firstLine="851"/>
        <w:jc w:val="both"/>
      </w:pPr>
    </w:p>
    <w:p w:rsidR="00FE2B6C" w:rsidRPr="003D572F" w:rsidRDefault="00FE2B6C" w:rsidP="003D572F">
      <w:pPr>
        <w:pStyle w:val="1"/>
        <w:shd w:val="clear" w:color="auto" w:fill="FFFFFF"/>
        <w:ind w:firstLine="851"/>
        <w:jc w:val="both"/>
        <w:rPr>
          <w:rFonts w:ascii="Times New Roman" w:hAnsi="Times New Roman" w:cs="Times New Roman"/>
          <w:sz w:val="28"/>
          <w:szCs w:val="28"/>
        </w:rPr>
      </w:pPr>
      <w:bookmarkStart w:id="121" w:name="sub_1500"/>
      <w:r w:rsidRPr="003D572F">
        <w:rPr>
          <w:rFonts w:ascii="Times New Roman" w:hAnsi="Times New Roman" w:cs="Times New Roman"/>
          <w:sz w:val="28"/>
          <w:szCs w:val="28"/>
        </w:rPr>
        <w:t>5. Порядок получения и использования ЭП</w:t>
      </w:r>
    </w:p>
    <w:bookmarkEnd w:id="121"/>
    <w:p w:rsidR="00FE2B6C" w:rsidRPr="003D572F" w:rsidRDefault="00FE2B6C" w:rsidP="003D572F">
      <w:pPr>
        <w:shd w:val="clear" w:color="auto" w:fill="FFFFFF"/>
        <w:ind w:firstLine="851"/>
        <w:jc w:val="both"/>
      </w:pPr>
    </w:p>
    <w:p w:rsidR="00FE2B6C" w:rsidRPr="003D572F" w:rsidRDefault="00FE2B6C" w:rsidP="003D572F">
      <w:pPr>
        <w:shd w:val="clear" w:color="auto" w:fill="FFFFFF"/>
        <w:ind w:firstLine="851"/>
        <w:jc w:val="both"/>
      </w:pPr>
      <w:bookmarkStart w:id="122" w:name="sub_1502"/>
      <w:r w:rsidRPr="003D572F">
        <w:t xml:space="preserve">5.1. Юридически значимые электронные документы (Расчеты страхователей, квитанции), исходящие участников ЭДО, подписываются </w:t>
      </w:r>
      <w:r w:rsidRPr="003D572F">
        <w:rPr>
          <w:rStyle w:val="aff9"/>
          <w:color w:val="auto"/>
        </w:rPr>
        <w:t>ЭП</w:t>
      </w:r>
      <w:r w:rsidRPr="003D572F">
        <w:t xml:space="preserve"> уполномоченных лиц.</w:t>
      </w:r>
    </w:p>
    <w:p w:rsidR="00FE2B6C" w:rsidRPr="003D572F" w:rsidRDefault="00FE2B6C" w:rsidP="003D572F">
      <w:pPr>
        <w:shd w:val="clear" w:color="auto" w:fill="FFFFFF"/>
        <w:ind w:firstLine="851"/>
        <w:jc w:val="both"/>
      </w:pPr>
      <w:bookmarkStart w:id="123" w:name="sub_1503"/>
      <w:bookmarkEnd w:id="122"/>
      <w:r w:rsidRPr="003D572F">
        <w:t>5.2. Участники ЭДО должны обеспечить сохранность сертификатов ключей подписи в течение всего периода хранения электронных документов в архивном хранилище, но не менее чем за пять лет, предшествующих текущему году.</w:t>
      </w:r>
    </w:p>
    <w:p w:rsidR="00FE2B6C" w:rsidRPr="003D572F" w:rsidRDefault="00FE2B6C" w:rsidP="003D572F">
      <w:pPr>
        <w:shd w:val="clear" w:color="auto" w:fill="FFFFFF"/>
        <w:ind w:firstLine="851"/>
        <w:jc w:val="both"/>
      </w:pPr>
      <w:bookmarkStart w:id="124" w:name="sub_1504"/>
      <w:bookmarkEnd w:id="123"/>
      <w:r w:rsidRPr="003D572F">
        <w:t>5.3. В случае компрометации ключа электронной подписи участник ЭДО должен в кратчайший срок известить об этом УЦ, выдавший сертификат ключа подписи, который должен произвести отзыв сертификата ключа подписи и его внеплановую замену.</w:t>
      </w:r>
    </w:p>
    <w:p w:rsidR="00FE2B6C" w:rsidRPr="003D572F" w:rsidRDefault="00FE2B6C" w:rsidP="003D572F">
      <w:pPr>
        <w:shd w:val="clear" w:color="auto" w:fill="FFFFFF"/>
        <w:ind w:firstLine="851"/>
        <w:jc w:val="both"/>
      </w:pPr>
      <w:bookmarkStart w:id="125" w:name="sub_1506"/>
      <w:bookmarkEnd w:id="124"/>
      <w:r w:rsidRPr="003D572F">
        <w:t xml:space="preserve">5.4. Квалифицированный сертификат УЦ Фонда и квалифицированный сертификат ключа электронной подписи уполномоченного лица (электронной подписи Фонда) для подписи квитанции о получении Расчета публикуются на </w:t>
      </w:r>
      <w:r w:rsidRPr="003D572F">
        <w:lastRenderedPageBreak/>
        <w:t>официальном сайте Фонда в сети "Интернет" по электронному адресу http://fss.ru.</w:t>
      </w:r>
    </w:p>
    <w:p w:rsidR="00FE2B6C" w:rsidRPr="003D572F" w:rsidRDefault="00FE2B6C" w:rsidP="003D572F">
      <w:pPr>
        <w:shd w:val="clear" w:color="auto" w:fill="FFFFFF"/>
        <w:ind w:firstLine="851"/>
        <w:jc w:val="both"/>
      </w:pPr>
      <w:bookmarkStart w:id="126" w:name="sub_1507"/>
      <w:bookmarkEnd w:id="125"/>
      <w:r w:rsidRPr="003D572F">
        <w:t xml:space="preserve">5.7. В случае выявления несовпадения сведений, указанных в сертификате ключа с учетными данными страхователя, в соответствии с документами о регистрации в Фонде, участник ЭДО должен в кратчайший срок либо в срок, установленный УЦ, известить об этом УЦ, выдавший сертификат ключа подписи, который должен произвести отзыв сертификата ключа подписи и его внеплановую замену (см. также </w:t>
      </w:r>
      <w:r w:rsidRPr="003D572F">
        <w:rPr>
          <w:rStyle w:val="aff9"/>
          <w:color w:val="auto"/>
        </w:rPr>
        <w:t>5.4</w:t>
      </w:r>
      <w:r w:rsidRPr="003D572F">
        <w:t>).</w:t>
      </w:r>
    </w:p>
    <w:p w:rsidR="00FE2B6C" w:rsidRPr="003D572F" w:rsidRDefault="00FE2B6C" w:rsidP="003D572F">
      <w:pPr>
        <w:shd w:val="clear" w:color="auto" w:fill="FFFFFF"/>
        <w:ind w:firstLine="851"/>
        <w:jc w:val="both"/>
      </w:pPr>
      <w:bookmarkStart w:id="127" w:name="sub_1508"/>
      <w:bookmarkEnd w:id="126"/>
      <w:r w:rsidRPr="003D572F">
        <w:t xml:space="preserve">5.8. За неправомерное подписание электронного документа </w:t>
      </w:r>
      <w:r w:rsidRPr="003D572F">
        <w:rPr>
          <w:rStyle w:val="aff9"/>
          <w:color w:val="auto"/>
        </w:rPr>
        <w:t>ЭП</w:t>
      </w:r>
      <w:r w:rsidRPr="003D572F">
        <w:t xml:space="preserve"> ответственность несет участник ЭДО, допустивший это нарушение.</w:t>
      </w:r>
    </w:p>
    <w:bookmarkEnd w:id="127"/>
    <w:p w:rsidR="00FE2B6C" w:rsidRPr="003D572F" w:rsidRDefault="00FE2B6C" w:rsidP="003D572F">
      <w:pPr>
        <w:shd w:val="clear" w:color="auto" w:fill="FFFFFF"/>
        <w:ind w:firstLine="851"/>
        <w:jc w:val="both"/>
      </w:pPr>
    </w:p>
    <w:p w:rsidR="00FE2B6C" w:rsidRPr="003D572F" w:rsidRDefault="00FE2B6C" w:rsidP="003D572F">
      <w:pPr>
        <w:pStyle w:val="1"/>
        <w:shd w:val="clear" w:color="auto" w:fill="FFFFFF"/>
        <w:ind w:firstLine="851"/>
        <w:jc w:val="both"/>
        <w:rPr>
          <w:rFonts w:ascii="Times New Roman" w:hAnsi="Times New Roman" w:cs="Times New Roman"/>
          <w:sz w:val="28"/>
          <w:szCs w:val="28"/>
        </w:rPr>
      </w:pPr>
      <w:bookmarkStart w:id="128" w:name="sub_1600"/>
      <w:r w:rsidRPr="003D572F">
        <w:rPr>
          <w:rFonts w:ascii="Times New Roman" w:hAnsi="Times New Roman" w:cs="Times New Roman"/>
          <w:sz w:val="28"/>
          <w:szCs w:val="28"/>
        </w:rPr>
        <w:t>6. Требования к хранению принятых электронных документов (Расчетов в электронном виде)</w:t>
      </w:r>
    </w:p>
    <w:bookmarkEnd w:id="128"/>
    <w:p w:rsidR="00FE2B6C" w:rsidRPr="003D572F" w:rsidRDefault="00FE2B6C" w:rsidP="003D572F">
      <w:pPr>
        <w:shd w:val="clear" w:color="auto" w:fill="FFFFFF"/>
        <w:ind w:firstLine="851"/>
        <w:jc w:val="both"/>
      </w:pPr>
    </w:p>
    <w:p w:rsidR="00FE2B6C" w:rsidRPr="003D572F" w:rsidRDefault="00FE2B6C" w:rsidP="003D572F">
      <w:pPr>
        <w:shd w:val="clear" w:color="auto" w:fill="FFFFFF"/>
        <w:ind w:firstLine="851"/>
        <w:jc w:val="both"/>
      </w:pPr>
      <w:bookmarkStart w:id="129" w:name="sub_1601"/>
      <w:r w:rsidRPr="003D572F">
        <w:t>6.1. Отправленные и принятые электронные документы подлежат хранению в Хранилище электронных документов совместно с соответствующими сертификатами ключей подписи.</w:t>
      </w:r>
    </w:p>
    <w:p w:rsidR="00FE2B6C" w:rsidRPr="003D572F" w:rsidRDefault="00FE2B6C" w:rsidP="003D572F">
      <w:pPr>
        <w:shd w:val="clear" w:color="auto" w:fill="FFFFFF"/>
        <w:ind w:firstLine="851"/>
        <w:jc w:val="both"/>
      </w:pPr>
      <w:bookmarkStart w:id="130" w:name="sub_1602"/>
      <w:bookmarkEnd w:id="129"/>
      <w:r w:rsidRPr="003D572F">
        <w:t>6.2. Срок хранения принятого Расчета - не менее пяти лет с момента получения Фондом.</w:t>
      </w:r>
    </w:p>
    <w:p w:rsidR="00FE2B6C" w:rsidRPr="003D572F" w:rsidRDefault="00FE2B6C" w:rsidP="003D572F">
      <w:pPr>
        <w:shd w:val="clear" w:color="auto" w:fill="FFFFFF"/>
        <w:ind w:firstLine="851"/>
        <w:jc w:val="both"/>
      </w:pPr>
      <w:bookmarkStart w:id="131" w:name="sub_1603"/>
      <w:bookmarkEnd w:id="130"/>
      <w:r w:rsidRPr="003D572F">
        <w:t xml:space="preserve">6.3. Срок хранения Страхователем квитанции о получении Расчета либо квитанции о получении Расчета с ошибками не менее пяти лет по завершении процедуры ЭДО в соответствии с </w:t>
      </w:r>
      <w:r w:rsidRPr="003D572F">
        <w:rPr>
          <w:rStyle w:val="aff9"/>
          <w:color w:val="auto"/>
        </w:rPr>
        <w:t>частью 4</w:t>
      </w:r>
      <w:r w:rsidRPr="003D572F">
        <w:t xml:space="preserve"> настоящей Технологии.</w:t>
      </w:r>
    </w:p>
    <w:p w:rsidR="00FE2B6C" w:rsidRPr="003D572F" w:rsidRDefault="00FE2B6C" w:rsidP="003D572F">
      <w:pPr>
        <w:shd w:val="clear" w:color="auto" w:fill="FFFFFF"/>
        <w:ind w:firstLine="851"/>
        <w:jc w:val="both"/>
      </w:pPr>
      <w:bookmarkStart w:id="132" w:name="sub_1604"/>
      <w:bookmarkEnd w:id="131"/>
      <w:r w:rsidRPr="003D572F">
        <w:t>6.4. Обеспечение безопасности информации, содержащейся в хранилище Фонда, регулируется Регламентом обеспечения безопасности информации при представлении Страхователями либо их Уполномоченными представителями страхователя Расчета в Фонд и РО в электронном виде с применением электронной подписи по телекоммуникационным каналам связи (</w:t>
      </w:r>
      <w:r w:rsidRPr="003D572F">
        <w:rPr>
          <w:rStyle w:val="aff9"/>
          <w:color w:val="auto"/>
        </w:rPr>
        <w:t xml:space="preserve">приложение </w:t>
      </w:r>
      <w:r>
        <w:rPr>
          <w:rStyle w:val="aff9"/>
          <w:color w:val="auto"/>
        </w:rPr>
        <w:t>№</w:t>
      </w:r>
      <w:r w:rsidRPr="003D572F">
        <w:rPr>
          <w:rStyle w:val="aff9"/>
          <w:color w:val="auto"/>
        </w:rPr>
        <w:t> 5</w:t>
      </w:r>
      <w:r w:rsidRPr="003D572F">
        <w:t>).</w:t>
      </w:r>
    </w:p>
    <w:bookmarkEnd w:id="132"/>
    <w:p w:rsidR="00FE2B6C" w:rsidRPr="003D572F" w:rsidRDefault="00FE2B6C" w:rsidP="003D572F">
      <w:pPr>
        <w:shd w:val="clear" w:color="auto" w:fill="FFFFFF"/>
        <w:ind w:firstLine="851"/>
        <w:jc w:val="both"/>
      </w:pPr>
    </w:p>
    <w:p w:rsidR="00FE2B6C" w:rsidRPr="003D572F" w:rsidRDefault="00FE2B6C" w:rsidP="003D572F">
      <w:pPr>
        <w:pStyle w:val="1"/>
        <w:shd w:val="clear" w:color="auto" w:fill="FFFFFF"/>
        <w:ind w:firstLine="851"/>
        <w:jc w:val="both"/>
        <w:rPr>
          <w:rFonts w:ascii="Times New Roman" w:hAnsi="Times New Roman" w:cs="Times New Roman"/>
          <w:sz w:val="28"/>
          <w:szCs w:val="28"/>
        </w:rPr>
      </w:pPr>
      <w:bookmarkStart w:id="133" w:name="sub_1700"/>
      <w:r w:rsidRPr="003D572F">
        <w:rPr>
          <w:rFonts w:ascii="Times New Roman" w:hAnsi="Times New Roman" w:cs="Times New Roman"/>
          <w:sz w:val="28"/>
          <w:szCs w:val="28"/>
        </w:rPr>
        <w:t>7. Действия в конфликтных ситуациях, возникающих при электронном документообороте</w:t>
      </w:r>
    </w:p>
    <w:bookmarkEnd w:id="133"/>
    <w:p w:rsidR="00FE2B6C" w:rsidRPr="003D572F" w:rsidRDefault="00FE2B6C" w:rsidP="003D572F">
      <w:pPr>
        <w:shd w:val="clear" w:color="auto" w:fill="FFFFFF"/>
        <w:ind w:firstLine="851"/>
        <w:jc w:val="both"/>
      </w:pPr>
    </w:p>
    <w:p w:rsidR="00FE2B6C" w:rsidRPr="003D572F" w:rsidRDefault="00FE2B6C" w:rsidP="003D572F">
      <w:pPr>
        <w:shd w:val="clear" w:color="auto" w:fill="FFFFFF"/>
        <w:ind w:firstLine="851"/>
        <w:jc w:val="both"/>
      </w:pPr>
      <w:r w:rsidRPr="003D572F">
        <w:t>В соответствии с настоящей Технологией различают следующие конфликтные ситуации и действия при их возникновении:</w:t>
      </w:r>
    </w:p>
    <w:p w:rsidR="00FE2B6C" w:rsidRPr="003D572F" w:rsidRDefault="00FE2B6C" w:rsidP="003D572F">
      <w:pPr>
        <w:shd w:val="clear" w:color="auto" w:fill="FFFFFF"/>
        <w:ind w:firstLine="851"/>
        <w:jc w:val="both"/>
      </w:pPr>
      <w:r w:rsidRPr="003D572F">
        <w:t xml:space="preserve">- Файл расчёта не соответствует </w:t>
      </w:r>
      <w:r w:rsidRPr="003D572F">
        <w:rPr>
          <w:rStyle w:val="aff9"/>
          <w:color w:val="auto"/>
        </w:rPr>
        <w:t>Требованиям</w:t>
      </w:r>
      <w:r w:rsidRPr="003D572F">
        <w:t xml:space="preserve"> по совместимости к процедурам формирования ЭП и шифрования.</w:t>
      </w:r>
    </w:p>
    <w:p w:rsidR="00FE2B6C" w:rsidRPr="003D572F" w:rsidRDefault="00FE2B6C" w:rsidP="003D572F">
      <w:pPr>
        <w:shd w:val="clear" w:color="auto" w:fill="FFFFFF"/>
        <w:ind w:firstLine="851"/>
        <w:jc w:val="both"/>
      </w:pPr>
      <w:r w:rsidRPr="003D572F">
        <w:t>При возникновении данной конфликтной ситуации Страхователь или его Уполномоченный представитель должны обратиться за помощью в организацию, предоставившую ПО для подготовки Расчета либо ПО для подписания и шифрования Расчета.</w:t>
      </w:r>
    </w:p>
    <w:p w:rsidR="00FE2B6C" w:rsidRPr="003D572F" w:rsidRDefault="00FE2B6C" w:rsidP="003D572F">
      <w:pPr>
        <w:shd w:val="clear" w:color="auto" w:fill="FFFFFF"/>
        <w:ind w:firstLine="851"/>
        <w:jc w:val="both"/>
      </w:pPr>
      <w:r w:rsidRPr="003D572F">
        <w:t xml:space="preserve">- На момент проверки </w:t>
      </w:r>
      <w:r w:rsidRPr="003D572F">
        <w:rPr>
          <w:rStyle w:val="aff9"/>
          <w:color w:val="auto"/>
        </w:rPr>
        <w:t>ЭП</w:t>
      </w:r>
      <w:r w:rsidRPr="003D572F">
        <w:t xml:space="preserve"> сертификат ключа подписи страхователя (уполномоченного представителя) утратил силу (не действует, находится в </w:t>
      </w:r>
      <w:r w:rsidRPr="003D572F">
        <w:lastRenderedPageBreak/>
        <w:t>списке отозванных сертификатов ключей подписи, выдан УЦ, не прошедшим аккредитацию).</w:t>
      </w:r>
    </w:p>
    <w:p w:rsidR="00FE2B6C" w:rsidRPr="003D572F" w:rsidRDefault="00FE2B6C" w:rsidP="003D572F">
      <w:pPr>
        <w:shd w:val="clear" w:color="auto" w:fill="FFFFFF"/>
        <w:ind w:firstLine="851"/>
        <w:jc w:val="both"/>
      </w:pPr>
      <w:r w:rsidRPr="003D572F">
        <w:t>При возникновении данной конфликтной ситуации Страхователь или его Уполномоченный представитель должны обратиться в Аккредитованный УЦ, который выдал сертификат и ключ подписи за разъяснениями.</w:t>
      </w:r>
    </w:p>
    <w:p w:rsidR="00FE2B6C" w:rsidRPr="003D572F" w:rsidRDefault="00FE2B6C" w:rsidP="003D572F">
      <w:pPr>
        <w:shd w:val="clear" w:color="auto" w:fill="FFFFFF"/>
        <w:ind w:firstLine="851"/>
        <w:jc w:val="both"/>
      </w:pPr>
      <w:r w:rsidRPr="003D572F">
        <w:t>- Файл Расчета не соответствует структуре утвержденного формата.</w:t>
      </w:r>
    </w:p>
    <w:p w:rsidR="00FE2B6C" w:rsidRPr="003D572F" w:rsidRDefault="00FE2B6C" w:rsidP="003D572F">
      <w:pPr>
        <w:shd w:val="clear" w:color="auto" w:fill="FFFFFF"/>
        <w:ind w:firstLine="851"/>
        <w:jc w:val="both"/>
      </w:pPr>
      <w:r w:rsidRPr="003D572F">
        <w:t>При возникновении данной конфликтной ситуации Страхователь или его Уполномоченный представитель должны обратиться за помощью в организацию, предоставившую ПО для подготовки Расчета.</w:t>
      </w:r>
    </w:p>
    <w:p w:rsidR="00FE2B6C" w:rsidRPr="003D572F" w:rsidRDefault="00FE2B6C" w:rsidP="003D572F">
      <w:pPr>
        <w:shd w:val="clear" w:color="auto" w:fill="FFFFFF"/>
        <w:ind w:firstLine="851"/>
        <w:jc w:val="both"/>
      </w:pPr>
      <w:r w:rsidRPr="003D572F">
        <w:t>- Несвоевременное представление Расчёта.</w:t>
      </w:r>
    </w:p>
    <w:p w:rsidR="00FE2B6C" w:rsidRPr="003D572F" w:rsidRDefault="00FE2B6C" w:rsidP="003D572F">
      <w:pPr>
        <w:shd w:val="clear" w:color="auto" w:fill="FFFFFF"/>
        <w:ind w:firstLine="851"/>
        <w:jc w:val="both"/>
      </w:pPr>
      <w:r w:rsidRPr="003D572F">
        <w:t>При возникновении данной конфликтной ситуации Страхователь или его Уполномоченный представитель должны обратиться за разъяснениями в территориальный орган Фонда по месту регистрации Страхователя. В случае, невозможности решить вопрос на уровне территориального органа Фонда, Страхователь или его Уполномоченный представитель могут обратиться с жалобой в Центральный аппарат Фонда.</w:t>
      </w:r>
    </w:p>
    <w:p w:rsidR="00FE2B6C" w:rsidRPr="003D572F" w:rsidRDefault="00FE2B6C" w:rsidP="003D572F">
      <w:pPr>
        <w:shd w:val="clear" w:color="auto" w:fill="FFFFFF"/>
        <w:ind w:firstLine="851"/>
        <w:jc w:val="both"/>
      </w:pPr>
      <w:r w:rsidRPr="003D572F">
        <w:t>При обращении территориальный орган Фонда или Центральный аппарат Фонда Страхователь или его Уполномоченный представитель должны предоставить Идентификатор файла Расчета.</w:t>
      </w:r>
    </w:p>
    <w:p w:rsidR="00FE2B6C" w:rsidRPr="003F64AD" w:rsidRDefault="00FE2B6C" w:rsidP="003D572F">
      <w:pPr>
        <w:shd w:val="clear" w:color="auto" w:fill="FFFFFF"/>
      </w:pPr>
    </w:p>
    <w:p w:rsidR="00FE2B6C" w:rsidRPr="003F64AD" w:rsidRDefault="00FE2B6C" w:rsidP="003D572F">
      <w:pPr>
        <w:shd w:val="clear" w:color="auto" w:fill="FFFFFF"/>
      </w:pPr>
    </w:p>
    <w:p w:rsidR="00FE2B6C" w:rsidRPr="003F64AD" w:rsidRDefault="00FE2B6C" w:rsidP="003D572F">
      <w:pPr>
        <w:shd w:val="clear" w:color="auto" w:fill="FFFFFF"/>
      </w:pPr>
    </w:p>
    <w:p w:rsidR="00FE2B6C" w:rsidRPr="003F64AD" w:rsidRDefault="00FE2B6C" w:rsidP="003D572F">
      <w:pPr>
        <w:shd w:val="clear" w:color="auto" w:fill="FFFFFF"/>
      </w:pPr>
    </w:p>
    <w:p w:rsidR="00FE2B6C" w:rsidRPr="003F64AD" w:rsidRDefault="00FE2B6C" w:rsidP="003D572F">
      <w:pPr>
        <w:shd w:val="clear" w:color="auto" w:fill="FFFFFF"/>
      </w:pPr>
    </w:p>
    <w:p w:rsidR="00FE2B6C" w:rsidRPr="003F64AD" w:rsidRDefault="00FE2B6C" w:rsidP="003D572F">
      <w:pPr>
        <w:shd w:val="clear" w:color="auto" w:fill="FFFFFF"/>
      </w:pPr>
    </w:p>
    <w:p w:rsidR="00FE2B6C" w:rsidRPr="003F64AD" w:rsidRDefault="00FE2B6C" w:rsidP="003D572F">
      <w:pPr>
        <w:shd w:val="clear" w:color="auto" w:fill="FFFFFF"/>
      </w:pPr>
    </w:p>
    <w:p w:rsidR="00FE2B6C" w:rsidRPr="003F64AD" w:rsidRDefault="00FE2B6C" w:rsidP="003D572F">
      <w:pPr>
        <w:shd w:val="clear" w:color="auto" w:fill="FFFFFF"/>
      </w:pPr>
    </w:p>
    <w:p w:rsidR="00FE2B6C" w:rsidRPr="003F64AD" w:rsidRDefault="00FE2B6C" w:rsidP="003D572F">
      <w:pPr>
        <w:shd w:val="clear" w:color="auto" w:fill="FFFFFF"/>
      </w:pPr>
    </w:p>
    <w:p w:rsidR="00FE2B6C" w:rsidRPr="003F64AD" w:rsidRDefault="00FE2B6C" w:rsidP="003D572F">
      <w:pPr>
        <w:shd w:val="clear" w:color="auto" w:fill="FFFFFF"/>
      </w:pPr>
    </w:p>
    <w:p w:rsidR="00FE2B6C" w:rsidRPr="003F64AD" w:rsidRDefault="00FE2B6C" w:rsidP="003D572F">
      <w:pPr>
        <w:shd w:val="clear" w:color="auto" w:fill="FFFFFF"/>
      </w:pPr>
    </w:p>
    <w:p w:rsidR="00FE2B6C" w:rsidRPr="003F64AD" w:rsidRDefault="00FE2B6C" w:rsidP="003D572F">
      <w:pPr>
        <w:shd w:val="clear" w:color="auto" w:fill="FFFFFF"/>
      </w:pPr>
    </w:p>
    <w:p w:rsidR="00FE2B6C" w:rsidRPr="003F64AD" w:rsidRDefault="00FE2B6C" w:rsidP="003D572F">
      <w:pPr>
        <w:shd w:val="clear" w:color="auto" w:fill="FFFFFF"/>
      </w:pPr>
    </w:p>
    <w:p w:rsidR="00FE2B6C" w:rsidRPr="003F64AD" w:rsidRDefault="00FE2B6C" w:rsidP="003D572F">
      <w:pPr>
        <w:shd w:val="clear" w:color="auto" w:fill="FFFFFF"/>
      </w:pPr>
    </w:p>
    <w:p w:rsidR="00FE2B6C" w:rsidRPr="003F64AD" w:rsidRDefault="00FE2B6C" w:rsidP="003D572F">
      <w:pPr>
        <w:shd w:val="clear" w:color="auto" w:fill="FFFFFF"/>
      </w:pPr>
    </w:p>
    <w:p w:rsidR="00FE2B6C" w:rsidRPr="003F64AD" w:rsidRDefault="00FE2B6C" w:rsidP="003D572F">
      <w:pPr>
        <w:shd w:val="clear" w:color="auto" w:fill="FFFFFF"/>
      </w:pPr>
    </w:p>
    <w:p w:rsidR="00FE2B6C" w:rsidRPr="003F64AD" w:rsidRDefault="00FE2B6C" w:rsidP="003D572F">
      <w:pPr>
        <w:shd w:val="clear" w:color="auto" w:fill="FFFFFF"/>
      </w:pPr>
    </w:p>
    <w:p w:rsidR="00FE2B6C" w:rsidRPr="003F64AD" w:rsidRDefault="00FE2B6C" w:rsidP="003D572F">
      <w:pPr>
        <w:shd w:val="clear" w:color="auto" w:fill="FFFFFF"/>
      </w:pPr>
    </w:p>
    <w:p w:rsidR="00FE2B6C" w:rsidRPr="003F64AD" w:rsidRDefault="00FE2B6C" w:rsidP="003D572F">
      <w:pPr>
        <w:shd w:val="clear" w:color="auto" w:fill="FFFFFF"/>
      </w:pPr>
    </w:p>
    <w:p w:rsidR="00FE2B6C" w:rsidRPr="003F64AD" w:rsidRDefault="00FE2B6C" w:rsidP="003D572F">
      <w:pPr>
        <w:shd w:val="clear" w:color="auto" w:fill="FFFFFF"/>
      </w:pPr>
    </w:p>
    <w:p w:rsidR="00FE2B6C" w:rsidRPr="003F64AD" w:rsidRDefault="00FE2B6C" w:rsidP="003D572F">
      <w:pPr>
        <w:shd w:val="clear" w:color="auto" w:fill="FFFFFF"/>
      </w:pPr>
    </w:p>
    <w:p w:rsidR="00FE2B6C" w:rsidRDefault="00FE2B6C" w:rsidP="003D572F">
      <w:pPr>
        <w:shd w:val="clear" w:color="auto" w:fill="FFFFFF"/>
      </w:pPr>
    </w:p>
    <w:p w:rsidR="00FE2B6C" w:rsidRDefault="00FE2B6C" w:rsidP="003D572F">
      <w:pPr>
        <w:shd w:val="clear" w:color="auto" w:fill="FFFFFF"/>
      </w:pPr>
    </w:p>
    <w:p w:rsidR="00FE2B6C" w:rsidRDefault="00FE2B6C" w:rsidP="003D572F">
      <w:pPr>
        <w:shd w:val="clear" w:color="auto" w:fill="FFFFFF"/>
      </w:pPr>
    </w:p>
    <w:p w:rsidR="00FE2B6C" w:rsidRDefault="00FE2B6C" w:rsidP="003D572F">
      <w:pPr>
        <w:shd w:val="clear" w:color="auto" w:fill="FFFFFF"/>
      </w:pPr>
    </w:p>
    <w:p w:rsidR="00FE2B6C" w:rsidRDefault="00FE2B6C" w:rsidP="003D572F">
      <w:pPr>
        <w:shd w:val="clear" w:color="auto" w:fill="FFFFFF"/>
      </w:pPr>
    </w:p>
    <w:p w:rsidR="00FE2B6C" w:rsidRDefault="00FE2B6C" w:rsidP="003D572F">
      <w:pPr>
        <w:shd w:val="clear" w:color="auto" w:fill="FFFFFF"/>
      </w:pPr>
    </w:p>
    <w:tbl>
      <w:tblPr>
        <w:tblW w:w="5103" w:type="dxa"/>
        <w:tblInd w:w="4928" w:type="dxa"/>
        <w:tblLook w:val="01E0"/>
      </w:tblPr>
      <w:tblGrid>
        <w:gridCol w:w="5103"/>
      </w:tblGrid>
      <w:tr w:rsidR="00FE2B6C" w:rsidRPr="003D572F" w:rsidTr="007C7EC6">
        <w:tc>
          <w:tcPr>
            <w:tcW w:w="5103" w:type="dxa"/>
          </w:tcPr>
          <w:p w:rsidR="00FE2B6C" w:rsidRDefault="00FE2B6C" w:rsidP="007C7EC6">
            <w:pPr>
              <w:shd w:val="clear" w:color="auto" w:fill="FFFFFF"/>
              <w:ind w:right="352"/>
              <w:jc w:val="center"/>
            </w:pPr>
          </w:p>
          <w:p w:rsidR="00FE2B6C" w:rsidRPr="007C7EC6" w:rsidRDefault="00FE2B6C" w:rsidP="007C7EC6">
            <w:pPr>
              <w:shd w:val="clear" w:color="auto" w:fill="FFFFFF"/>
              <w:ind w:right="352"/>
              <w:jc w:val="center"/>
            </w:pPr>
            <w:r w:rsidRPr="007C7EC6">
              <w:t>Приложение № 1</w:t>
            </w:r>
          </w:p>
          <w:p w:rsidR="00FE2B6C" w:rsidRPr="007C7EC6" w:rsidRDefault="00FE2B6C" w:rsidP="007C7EC6">
            <w:pPr>
              <w:shd w:val="clear" w:color="auto" w:fill="FFFFFF"/>
              <w:ind w:right="352"/>
              <w:jc w:val="center"/>
            </w:pPr>
            <w:r w:rsidRPr="007C7EC6">
              <w:t>к Технологии приема расчетов</w:t>
            </w:r>
          </w:p>
          <w:p w:rsidR="00FE2B6C" w:rsidRPr="007C7EC6" w:rsidRDefault="00FE2B6C" w:rsidP="007C7EC6">
            <w:pPr>
              <w:shd w:val="clear" w:color="auto" w:fill="FFFFFF"/>
              <w:ind w:right="352"/>
              <w:jc w:val="center"/>
            </w:pPr>
            <w:r w:rsidRPr="007C7EC6">
              <w:t>страхователей по начисленным и</w:t>
            </w:r>
          </w:p>
          <w:p w:rsidR="00FE2B6C" w:rsidRPr="007C7EC6" w:rsidRDefault="00FE2B6C" w:rsidP="007C7EC6">
            <w:pPr>
              <w:shd w:val="clear" w:color="auto" w:fill="FFFFFF"/>
              <w:ind w:right="352"/>
              <w:jc w:val="center"/>
            </w:pPr>
            <w:r w:rsidRPr="007C7EC6">
              <w:t>уплаченным страховым взносам в</w:t>
            </w:r>
          </w:p>
          <w:p w:rsidR="00FE2B6C" w:rsidRPr="007C7EC6" w:rsidRDefault="00FE2B6C" w:rsidP="007C7EC6">
            <w:pPr>
              <w:shd w:val="clear" w:color="auto" w:fill="FFFFFF"/>
              <w:ind w:right="352"/>
              <w:jc w:val="center"/>
            </w:pPr>
            <w:r w:rsidRPr="007C7EC6">
              <w:t>системе Фонда социального страхования</w:t>
            </w:r>
          </w:p>
          <w:p w:rsidR="00FE2B6C" w:rsidRDefault="00FE2B6C" w:rsidP="007C7EC6">
            <w:pPr>
              <w:shd w:val="clear" w:color="auto" w:fill="FFFFFF"/>
              <w:ind w:right="352"/>
              <w:jc w:val="center"/>
            </w:pPr>
            <w:r w:rsidRPr="007C7EC6">
              <w:t xml:space="preserve">Российской Федерации в электронном виде с </w:t>
            </w:r>
            <w:r>
              <w:t>применением электронной подписи</w:t>
            </w:r>
            <w:r w:rsidRPr="007C7EC6">
              <w:t xml:space="preserve"> утвержденной приказом Фонда социального страхования Российской Федерации </w:t>
            </w:r>
          </w:p>
          <w:p w:rsidR="00FE2B6C" w:rsidRPr="003D572F" w:rsidRDefault="00FE2B6C" w:rsidP="007C7EC6">
            <w:pPr>
              <w:shd w:val="clear" w:color="auto" w:fill="FFFFFF"/>
              <w:ind w:right="352"/>
              <w:jc w:val="center"/>
              <w:rPr>
                <w:sz w:val="24"/>
                <w:szCs w:val="24"/>
              </w:rPr>
            </w:pPr>
            <w:r w:rsidRPr="007C7EC6">
              <w:t>от «__ »________</w:t>
            </w:r>
            <w:r>
              <w:t>_</w:t>
            </w:r>
            <w:r w:rsidRPr="007C7EC6">
              <w:t>2016 г. № _______</w:t>
            </w:r>
          </w:p>
        </w:tc>
      </w:tr>
    </w:tbl>
    <w:p w:rsidR="00FE2B6C" w:rsidRPr="003D572F" w:rsidRDefault="00FE2B6C" w:rsidP="003D572F">
      <w:pPr>
        <w:shd w:val="clear" w:color="auto" w:fill="FFFFFF"/>
        <w:ind w:left="5761"/>
      </w:pPr>
    </w:p>
    <w:p w:rsidR="00FE2B6C" w:rsidRPr="003D572F" w:rsidRDefault="00FE2B6C" w:rsidP="003D572F">
      <w:pPr>
        <w:pStyle w:val="2"/>
        <w:shd w:val="clear" w:color="auto" w:fill="FFFFFF"/>
        <w:spacing w:before="120" w:after="60"/>
        <w:ind w:right="-104" w:firstLine="0"/>
        <w:jc w:val="center"/>
        <w:rPr>
          <w:b/>
        </w:rPr>
      </w:pPr>
      <w:r w:rsidRPr="003D572F">
        <w:rPr>
          <w:b/>
        </w:rPr>
        <w:t>Описание формата наименования и размера файла Расчета в электронном виде</w:t>
      </w:r>
    </w:p>
    <w:p w:rsidR="00FE2B6C" w:rsidRPr="003D572F" w:rsidRDefault="00FE2B6C" w:rsidP="003D572F">
      <w:pPr>
        <w:shd w:val="clear" w:color="auto" w:fill="FFFFFF"/>
      </w:pPr>
    </w:p>
    <w:p w:rsidR="00FE2B6C" w:rsidRPr="003D572F" w:rsidRDefault="00FE2B6C" w:rsidP="003D572F">
      <w:pPr>
        <w:pStyle w:val="af"/>
        <w:shd w:val="clear" w:color="auto" w:fill="FFFFFF"/>
        <w:spacing w:after="0"/>
        <w:ind w:firstLine="708"/>
        <w:jc w:val="both"/>
        <w:rPr>
          <w:sz w:val="28"/>
          <w:szCs w:val="28"/>
          <w:lang w:eastAsia="ar-SA"/>
        </w:rPr>
      </w:pPr>
      <w:r w:rsidRPr="003D572F">
        <w:rPr>
          <w:sz w:val="28"/>
          <w:szCs w:val="28"/>
        </w:rPr>
        <w:t xml:space="preserve">Каждый передаваемый XML-файл может содержать сведения только об одном Расчете. </w:t>
      </w:r>
      <w:r w:rsidRPr="003D572F">
        <w:rPr>
          <w:sz w:val="28"/>
          <w:szCs w:val="28"/>
          <w:lang w:eastAsia="ar-SA"/>
        </w:rPr>
        <w:t>Заполненный файл Расчета должен иметь размер не более 512 кбайт (524288 байт). Подписанный файл Расчета должен иметь размер не более 640 кбайт (655360 байт). Зашифрованный файл подписанного Расчета должен иметь размер не более 640 кбайт (655360 байт).</w:t>
      </w:r>
    </w:p>
    <w:p w:rsidR="00FE2B6C" w:rsidRPr="003D572F" w:rsidRDefault="00FE2B6C" w:rsidP="003D572F">
      <w:pPr>
        <w:pStyle w:val="af"/>
        <w:shd w:val="clear" w:color="auto" w:fill="FFFFFF"/>
        <w:suppressAutoHyphens/>
        <w:spacing w:after="0"/>
        <w:ind w:firstLine="708"/>
        <w:jc w:val="both"/>
        <w:rPr>
          <w:sz w:val="28"/>
          <w:szCs w:val="28"/>
          <w:lang w:eastAsia="ar-SA"/>
        </w:rPr>
      </w:pPr>
      <w:r w:rsidRPr="003D572F">
        <w:rPr>
          <w:sz w:val="28"/>
          <w:szCs w:val="28"/>
          <w:lang w:eastAsia="ar-SA"/>
        </w:rPr>
        <w:t>Зашифрованный файл Расчета в формате PKCS#7, сформированный в соответствии с требованиями Приложения №</w:t>
      </w:r>
      <w:r>
        <w:rPr>
          <w:sz w:val="28"/>
          <w:szCs w:val="28"/>
          <w:lang w:eastAsia="ar-SA"/>
        </w:rPr>
        <w:t xml:space="preserve"> </w:t>
      </w:r>
      <w:r w:rsidRPr="003D572F">
        <w:rPr>
          <w:sz w:val="28"/>
          <w:szCs w:val="28"/>
          <w:lang w:eastAsia="ar-SA"/>
        </w:rPr>
        <w:t>4, предназначенный для передачи в Фонд, должен иметь название</w:t>
      </w:r>
    </w:p>
    <w:p w:rsidR="00FE2B6C" w:rsidRPr="003D572F" w:rsidRDefault="00FE2B6C" w:rsidP="003D572F">
      <w:pPr>
        <w:pStyle w:val="af"/>
        <w:shd w:val="clear" w:color="auto" w:fill="FFFFFF"/>
        <w:suppressAutoHyphens/>
        <w:spacing w:after="0"/>
        <w:jc w:val="both"/>
        <w:rPr>
          <w:sz w:val="28"/>
          <w:szCs w:val="28"/>
          <w:lang w:eastAsia="ar-SA"/>
        </w:rPr>
      </w:pPr>
      <w:r w:rsidRPr="003D572F">
        <w:rPr>
          <w:b/>
          <w:bCs/>
          <w:sz w:val="28"/>
          <w:szCs w:val="28"/>
          <w:lang w:eastAsia="ar-SA"/>
        </w:rPr>
        <w:t>&lt;номер страхователя&gt;_&lt;расчетный год&gt;_&lt;отчетный квартал&gt;.ef4</w:t>
      </w:r>
      <w:r w:rsidRPr="003D572F">
        <w:rPr>
          <w:sz w:val="28"/>
          <w:szCs w:val="28"/>
          <w:lang w:eastAsia="ar-SA"/>
        </w:rPr>
        <w:t>,</w:t>
      </w:r>
    </w:p>
    <w:p w:rsidR="00FE2B6C" w:rsidRPr="003D572F" w:rsidRDefault="00FE2B6C" w:rsidP="003D572F">
      <w:pPr>
        <w:pStyle w:val="af"/>
        <w:shd w:val="clear" w:color="auto" w:fill="FFFFFF"/>
        <w:spacing w:after="0"/>
        <w:jc w:val="both"/>
        <w:rPr>
          <w:sz w:val="28"/>
          <w:szCs w:val="28"/>
          <w:lang w:eastAsia="ar-SA"/>
        </w:rPr>
      </w:pPr>
      <w:r w:rsidRPr="003D572F">
        <w:rPr>
          <w:sz w:val="28"/>
          <w:szCs w:val="28"/>
        </w:rPr>
        <w:tab/>
      </w:r>
      <w:r w:rsidRPr="003D572F">
        <w:rPr>
          <w:sz w:val="28"/>
          <w:szCs w:val="28"/>
          <w:lang w:eastAsia="ar-SA"/>
        </w:rPr>
        <w:t>Номер страхователя – уникальный реестровый номер страхователя, в системе Фонда:</w:t>
      </w:r>
    </w:p>
    <w:p w:rsidR="00FE2B6C" w:rsidRPr="003D572F" w:rsidRDefault="00FE2B6C" w:rsidP="003D572F">
      <w:pPr>
        <w:pStyle w:val="af"/>
        <w:shd w:val="clear" w:color="auto" w:fill="FFFFFF"/>
        <w:spacing w:after="0"/>
        <w:jc w:val="both"/>
        <w:rPr>
          <w:sz w:val="28"/>
          <w:szCs w:val="28"/>
          <w:lang w:eastAsia="ar-SA"/>
        </w:rPr>
      </w:pPr>
      <w:r w:rsidRPr="003D572F">
        <w:rPr>
          <w:sz w:val="28"/>
          <w:szCs w:val="28"/>
          <w:lang w:eastAsia="ar-SA"/>
        </w:rPr>
        <w:t>- для юридических лиц и индивидуальных предпринимателей: 10-значный регистрационный номер страхователя, присвоенный территориальным органом Фонда страхователю при его регистрации; должен совпадать с реквизитом «REG_NUM» элемента «Титул» (Приложение №</w:t>
      </w:r>
      <w:r>
        <w:rPr>
          <w:sz w:val="28"/>
          <w:szCs w:val="28"/>
          <w:lang w:eastAsia="ar-SA"/>
        </w:rPr>
        <w:t xml:space="preserve"> </w:t>
      </w:r>
      <w:r w:rsidRPr="003D572F">
        <w:rPr>
          <w:sz w:val="28"/>
          <w:szCs w:val="28"/>
          <w:lang w:eastAsia="ar-SA"/>
        </w:rPr>
        <w:t>2);</w:t>
      </w:r>
    </w:p>
    <w:p w:rsidR="00FE2B6C" w:rsidRPr="003D572F" w:rsidRDefault="00FE2B6C" w:rsidP="003D572F">
      <w:pPr>
        <w:pStyle w:val="af"/>
        <w:shd w:val="clear" w:color="auto" w:fill="FFFFFF"/>
        <w:spacing w:after="0"/>
        <w:jc w:val="both"/>
        <w:rPr>
          <w:sz w:val="28"/>
          <w:szCs w:val="28"/>
          <w:lang w:eastAsia="ar-SA"/>
        </w:rPr>
      </w:pPr>
      <w:r w:rsidRPr="003D572F">
        <w:rPr>
          <w:sz w:val="28"/>
          <w:szCs w:val="28"/>
          <w:lang w:eastAsia="ar-SA"/>
        </w:rPr>
        <w:t>- для страхователей – обособленных подразделений юридических лиц: 10-значный дополнительный код обособленного подразделения, присвоенный территориальным органом Фонда страхователю при его регистрации по месту нахождения обособленного подразделения; должен совпадать с реквизитом «</w:t>
      </w:r>
      <w:r w:rsidRPr="003D572F">
        <w:rPr>
          <w:sz w:val="28"/>
          <w:szCs w:val="28"/>
          <w:lang w:val="en-US" w:eastAsia="ar-SA"/>
        </w:rPr>
        <w:t>REG</w:t>
      </w:r>
      <w:r w:rsidRPr="003D572F">
        <w:rPr>
          <w:sz w:val="28"/>
          <w:szCs w:val="28"/>
          <w:lang w:eastAsia="ar-SA"/>
        </w:rPr>
        <w:t>_NUM» элемента «Титул» (Приложение №</w:t>
      </w:r>
      <w:r>
        <w:rPr>
          <w:sz w:val="28"/>
          <w:szCs w:val="28"/>
          <w:lang w:eastAsia="ar-SA"/>
        </w:rPr>
        <w:t xml:space="preserve"> </w:t>
      </w:r>
      <w:r w:rsidRPr="003D572F">
        <w:rPr>
          <w:sz w:val="28"/>
          <w:szCs w:val="28"/>
          <w:lang w:eastAsia="ar-SA"/>
        </w:rPr>
        <w:t>2).</w:t>
      </w:r>
    </w:p>
    <w:p w:rsidR="00FE2B6C" w:rsidRPr="003D572F" w:rsidRDefault="00FE2B6C" w:rsidP="003D572F">
      <w:pPr>
        <w:pStyle w:val="af"/>
        <w:shd w:val="clear" w:color="auto" w:fill="FFFFFF"/>
        <w:spacing w:after="0"/>
        <w:ind w:firstLine="720"/>
        <w:jc w:val="both"/>
        <w:rPr>
          <w:sz w:val="28"/>
          <w:szCs w:val="28"/>
          <w:lang w:eastAsia="ar-SA"/>
        </w:rPr>
      </w:pPr>
      <w:r w:rsidRPr="003D572F">
        <w:rPr>
          <w:sz w:val="28"/>
          <w:szCs w:val="28"/>
          <w:lang w:eastAsia="ar-SA"/>
        </w:rPr>
        <w:t>Расчетный год</w:t>
      </w:r>
      <w:r w:rsidRPr="003D572F" w:rsidDel="008D603A">
        <w:rPr>
          <w:sz w:val="28"/>
          <w:szCs w:val="28"/>
          <w:lang w:eastAsia="ar-SA"/>
        </w:rPr>
        <w:t xml:space="preserve"> </w:t>
      </w:r>
      <w:r w:rsidRPr="003D572F">
        <w:rPr>
          <w:sz w:val="28"/>
          <w:szCs w:val="28"/>
          <w:lang w:eastAsia="ar-SA"/>
        </w:rPr>
        <w:t>записывается в формате «ГГГГ».</w:t>
      </w:r>
    </w:p>
    <w:p w:rsidR="00FE2B6C" w:rsidRPr="003D572F" w:rsidRDefault="00FE2B6C" w:rsidP="003D572F">
      <w:pPr>
        <w:pStyle w:val="af"/>
        <w:shd w:val="clear" w:color="auto" w:fill="FFFFFF"/>
        <w:spacing w:after="0"/>
        <w:ind w:firstLine="720"/>
        <w:jc w:val="both"/>
        <w:rPr>
          <w:sz w:val="28"/>
          <w:szCs w:val="28"/>
          <w:lang w:eastAsia="ar-SA"/>
        </w:rPr>
      </w:pPr>
      <w:r w:rsidRPr="003D572F">
        <w:rPr>
          <w:sz w:val="28"/>
          <w:szCs w:val="28"/>
          <w:lang w:eastAsia="ar-SA"/>
        </w:rPr>
        <w:t>Отчетный квартал записывается следующим образом: «03» - для расчёта за 1 квартал, «06» - за полугодие, «09» - за 9 месяцев, «12» - за год.</w:t>
      </w:r>
    </w:p>
    <w:p w:rsidR="00FE2B6C" w:rsidRPr="003D572F" w:rsidRDefault="00FE2B6C" w:rsidP="003D572F">
      <w:pPr>
        <w:pStyle w:val="af"/>
        <w:shd w:val="clear" w:color="auto" w:fill="FFFFFF"/>
        <w:spacing w:after="0"/>
        <w:jc w:val="both"/>
        <w:rPr>
          <w:sz w:val="28"/>
          <w:szCs w:val="28"/>
          <w:lang w:eastAsia="ar-SA"/>
        </w:rPr>
      </w:pPr>
      <w:r w:rsidRPr="003D572F">
        <w:rPr>
          <w:sz w:val="28"/>
          <w:szCs w:val="28"/>
          <w:lang w:eastAsia="ar-SA"/>
        </w:rPr>
        <w:tab/>
        <w:t xml:space="preserve">Например, зашифрованный файл Расчета страхователя с реестровым номером </w:t>
      </w:r>
      <w:r w:rsidRPr="003D572F">
        <w:rPr>
          <w:b/>
          <w:sz w:val="28"/>
          <w:szCs w:val="28"/>
          <w:lang w:eastAsia="ar-SA"/>
        </w:rPr>
        <w:t>0112345678</w:t>
      </w:r>
      <w:r w:rsidRPr="003D572F">
        <w:rPr>
          <w:sz w:val="28"/>
          <w:szCs w:val="28"/>
          <w:lang w:eastAsia="ar-SA"/>
        </w:rPr>
        <w:t xml:space="preserve"> за </w:t>
      </w:r>
      <w:r w:rsidRPr="003D572F">
        <w:rPr>
          <w:b/>
          <w:sz w:val="28"/>
          <w:szCs w:val="28"/>
          <w:lang w:eastAsia="ar-SA"/>
        </w:rPr>
        <w:t>1</w:t>
      </w:r>
      <w:r w:rsidRPr="003D572F">
        <w:rPr>
          <w:sz w:val="28"/>
          <w:szCs w:val="28"/>
          <w:lang w:eastAsia="ar-SA"/>
        </w:rPr>
        <w:t xml:space="preserve">-й квартал </w:t>
      </w:r>
      <w:r w:rsidRPr="003D572F">
        <w:rPr>
          <w:b/>
          <w:sz w:val="28"/>
          <w:szCs w:val="28"/>
          <w:lang w:eastAsia="ar-SA"/>
        </w:rPr>
        <w:t>2016</w:t>
      </w:r>
      <w:r w:rsidRPr="003D572F">
        <w:rPr>
          <w:sz w:val="28"/>
          <w:szCs w:val="28"/>
          <w:lang w:eastAsia="ar-SA"/>
        </w:rPr>
        <w:t xml:space="preserve"> года должен называться </w:t>
      </w:r>
      <w:r w:rsidRPr="003D572F">
        <w:rPr>
          <w:b/>
          <w:sz w:val="28"/>
          <w:szCs w:val="28"/>
          <w:lang w:eastAsia="ar-SA"/>
        </w:rPr>
        <w:t>0112345678_2016_03.ef4</w:t>
      </w:r>
      <w:r w:rsidRPr="003D572F">
        <w:rPr>
          <w:sz w:val="28"/>
          <w:szCs w:val="28"/>
          <w:lang w:eastAsia="ar-SA"/>
        </w:rPr>
        <w:t xml:space="preserve">, а за </w:t>
      </w:r>
      <w:r w:rsidRPr="003D572F">
        <w:rPr>
          <w:b/>
          <w:sz w:val="28"/>
          <w:szCs w:val="28"/>
          <w:lang w:eastAsia="ar-SA"/>
        </w:rPr>
        <w:t>2015</w:t>
      </w:r>
      <w:r w:rsidRPr="003D572F">
        <w:rPr>
          <w:sz w:val="28"/>
          <w:szCs w:val="28"/>
          <w:lang w:eastAsia="ar-SA"/>
        </w:rPr>
        <w:t xml:space="preserve"> год – </w:t>
      </w:r>
      <w:r w:rsidRPr="003D572F">
        <w:rPr>
          <w:b/>
          <w:sz w:val="28"/>
          <w:szCs w:val="28"/>
          <w:lang w:eastAsia="ar-SA"/>
        </w:rPr>
        <w:t>0112345678_2015_12.ef4</w:t>
      </w:r>
      <w:r w:rsidRPr="003D572F">
        <w:rPr>
          <w:sz w:val="28"/>
          <w:szCs w:val="28"/>
          <w:lang w:eastAsia="ar-SA"/>
        </w:rPr>
        <w:t>.</w:t>
      </w:r>
    </w:p>
    <w:p w:rsidR="00FE2B6C" w:rsidRPr="003D572F" w:rsidRDefault="00FE2B6C" w:rsidP="003D572F">
      <w:pPr>
        <w:shd w:val="clear" w:color="auto" w:fill="FFFFFF"/>
      </w:pPr>
      <w:r w:rsidRPr="003D572F">
        <w:rPr>
          <w:lang w:eastAsia="ar-SA"/>
        </w:rPr>
        <w:lastRenderedPageBreak/>
        <w:t xml:space="preserve">Для формирования Файла Расчета Страхователь либо Уполномоченный представитель могут использовать ПО бесплатно размещённое на Портале Фонда по адресу: </w:t>
      </w:r>
      <w:r w:rsidRPr="003D572F">
        <w:rPr>
          <w:lang w:val="en-US" w:eastAsia="ar-SA"/>
        </w:rPr>
        <w:t>http</w:t>
      </w:r>
      <w:r w:rsidRPr="003D572F">
        <w:rPr>
          <w:lang w:eastAsia="ar-SA"/>
        </w:rPr>
        <w:t>://fss.ru/ru/fund/download/index.shtml</w:t>
      </w:r>
      <w:r w:rsidRPr="003D572F">
        <w:br w:type="page"/>
      </w:r>
    </w:p>
    <w:tbl>
      <w:tblPr>
        <w:tblW w:w="5103" w:type="dxa"/>
        <w:tblInd w:w="4928" w:type="dxa"/>
        <w:tblLook w:val="01E0"/>
      </w:tblPr>
      <w:tblGrid>
        <w:gridCol w:w="5103"/>
      </w:tblGrid>
      <w:tr w:rsidR="00FE2B6C" w:rsidRPr="003D572F" w:rsidTr="005F4BDD">
        <w:tc>
          <w:tcPr>
            <w:tcW w:w="5103" w:type="dxa"/>
          </w:tcPr>
          <w:p w:rsidR="00FE2B6C" w:rsidRPr="007C7EC6" w:rsidRDefault="00FE2B6C" w:rsidP="005F4BDD">
            <w:pPr>
              <w:shd w:val="clear" w:color="auto" w:fill="FFFFFF"/>
              <w:ind w:right="352"/>
              <w:jc w:val="center"/>
            </w:pPr>
            <w:r w:rsidRPr="007C7EC6">
              <w:t>При</w:t>
            </w:r>
            <w:r>
              <w:t>ложение № 2</w:t>
            </w:r>
          </w:p>
          <w:p w:rsidR="00FE2B6C" w:rsidRPr="007C7EC6" w:rsidRDefault="00FE2B6C" w:rsidP="005F4BDD">
            <w:pPr>
              <w:shd w:val="clear" w:color="auto" w:fill="FFFFFF"/>
              <w:ind w:right="352"/>
              <w:jc w:val="center"/>
            </w:pPr>
            <w:r w:rsidRPr="007C7EC6">
              <w:t>к Технологии приема расчетов</w:t>
            </w:r>
          </w:p>
          <w:p w:rsidR="00FE2B6C" w:rsidRPr="007C7EC6" w:rsidRDefault="00FE2B6C" w:rsidP="005F4BDD">
            <w:pPr>
              <w:shd w:val="clear" w:color="auto" w:fill="FFFFFF"/>
              <w:ind w:right="352"/>
              <w:jc w:val="center"/>
            </w:pPr>
            <w:r w:rsidRPr="007C7EC6">
              <w:t>страхователей по начисленным и</w:t>
            </w:r>
          </w:p>
          <w:p w:rsidR="00FE2B6C" w:rsidRPr="007C7EC6" w:rsidRDefault="00FE2B6C" w:rsidP="005F4BDD">
            <w:pPr>
              <w:shd w:val="clear" w:color="auto" w:fill="FFFFFF"/>
              <w:ind w:right="352"/>
              <w:jc w:val="center"/>
            </w:pPr>
            <w:r w:rsidRPr="007C7EC6">
              <w:t>уплаченным страховым взносам в</w:t>
            </w:r>
          </w:p>
          <w:p w:rsidR="00FE2B6C" w:rsidRPr="007C7EC6" w:rsidRDefault="00FE2B6C" w:rsidP="005F4BDD">
            <w:pPr>
              <w:shd w:val="clear" w:color="auto" w:fill="FFFFFF"/>
              <w:ind w:right="352"/>
              <w:jc w:val="center"/>
            </w:pPr>
            <w:r w:rsidRPr="007C7EC6">
              <w:t>системе Фонда социального страхования</w:t>
            </w:r>
          </w:p>
          <w:p w:rsidR="00FE2B6C" w:rsidRDefault="00FE2B6C" w:rsidP="005F4BDD">
            <w:pPr>
              <w:shd w:val="clear" w:color="auto" w:fill="FFFFFF"/>
              <w:ind w:right="352"/>
              <w:jc w:val="center"/>
            </w:pPr>
            <w:r w:rsidRPr="007C7EC6">
              <w:t xml:space="preserve">Российской Федерации в электронном виде с </w:t>
            </w:r>
            <w:r>
              <w:t>применением электронной подписи</w:t>
            </w:r>
            <w:r w:rsidRPr="007C7EC6">
              <w:t xml:space="preserve"> утвержденной приказом Фонда социального страхования Российской Федерации </w:t>
            </w:r>
          </w:p>
          <w:p w:rsidR="00FE2B6C" w:rsidRPr="003D572F" w:rsidRDefault="00FE2B6C" w:rsidP="005F4BDD">
            <w:pPr>
              <w:shd w:val="clear" w:color="auto" w:fill="FFFFFF"/>
              <w:ind w:right="352"/>
              <w:jc w:val="center"/>
              <w:rPr>
                <w:sz w:val="24"/>
                <w:szCs w:val="24"/>
              </w:rPr>
            </w:pPr>
            <w:r w:rsidRPr="007C7EC6">
              <w:t>от «__ »________</w:t>
            </w:r>
            <w:r>
              <w:t>_</w:t>
            </w:r>
            <w:r w:rsidRPr="007C7EC6">
              <w:t>2016 г. № _______</w:t>
            </w:r>
          </w:p>
        </w:tc>
      </w:tr>
    </w:tbl>
    <w:p w:rsidR="00FE2B6C" w:rsidRPr="003D572F" w:rsidRDefault="00FE2B6C" w:rsidP="00E2325F">
      <w:pPr>
        <w:shd w:val="clear" w:color="auto" w:fill="FFFFFF"/>
        <w:ind w:left="5761"/>
      </w:pPr>
    </w:p>
    <w:p w:rsidR="00FE2B6C" w:rsidRPr="003D572F" w:rsidRDefault="00FE2B6C" w:rsidP="00E2325F">
      <w:pPr>
        <w:shd w:val="clear" w:color="auto" w:fill="FFFFFF"/>
        <w:autoSpaceDE w:val="0"/>
        <w:autoSpaceDN w:val="0"/>
        <w:adjustRightInd w:val="0"/>
        <w:ind w:left="4395" w:firstLine="540"/>
        <w:jc w:val="both"/>
      </w:pPr>
    </w:p>
    <w:p w:rsidR="00FE2B6C" w:rsidRPr="003D572F" w:rsidRDefault="00FE2B6C" w:rsidP="003D572F">
      <w:pPr>
        <w:shd w:val="clear" w:color="auto" w:fill="FFFFFF"/>
        <w:ind w:left="5761"/>
      </w:pPr>
    </w:p>
    <w:p w:rsidR="00FE2B6C" w:rsidRDefault="00FE2B6C" w:rsidP="003D572F">
      <w:pPr>
        <w:pStyle w:val="2"/>
        <w:shd w:val="clear" w:color="auto" w:fill="FFFFFF"/>
        <w:spacing w:before="120" w:after="60"/>
        <w:ind w:right="-104" w:firstLine="0"/>
        <w:jc w:val="center"/>
        <w:rPr>
          <w:b/>
        </w:rPr>
      </w:pPr>
    </w:p>
    <w:p w:rsidR="00FE2B6C" w:rsidRDefault="00FE2B6C" w:rsidP="003D572F">
      <w:pPr>
        <w:pStyle w:val="2"/>
        <w:shd w:val="clear" w:color="auto" w:fill="FFFFFF"/>
        <w:spacing w:before="120" w:after="60"/>
        <w:ind w:right="-104" w:firstLine="0"/>
        <w:jc w:val="center"/>
        <w:rPr>
          <w:b/>
        </w:rPr>
      </w:pPr>
    </w:p>
    <w:p w:rsidR="00FE2B6C" w:rsidRPr="003D572F" w:rsidRDefault="00FE2B6C" w:rsidP="003D572F">
      <w:pPr>
        <w:pStyle w:val="2"/>
        <w:shd w:val="clear" w:color="auto" w:fill="FFFFFF"/>
        <w:spacing w:before="120" w:after="60"/>
        <w:ind w:right="-104" w:firstLine="0"/>
        <w:jc w:val="center"/>
      </w:pPr>
      <w:r w:rsidRPr="003D572F">
        <w:rPr>
          <w:b/>
        </w:rPr>
        <w:t xml:space="preserve">Описание формата файла Расчета в электронном виде, соответствующего форме </w:t>
      </w:r>
      <w:r w:rsidRPr="003D572F">
        <w:rPr>
          <w:b/>
          <w:bCs/>
        </w:rPr>
        <w:t>Расчета по начисленным и уплаченным страховым взносам на обязательное социальное страхование на случай временной нетрудоспособности и в связи с материнством и по обязательному социальному страхованию от несчастных случаев на производстве и профессиональных заболеваний, а также по расходам на выплату страхового обеспечения (Форма - 4 ФСС), утвержденного приказом Фонда социального страхования Российской Федерации от 25.02.2016  № 54   в действующей редакции</w:t>
      </w:r>
    </w:p>
    <w:p w:rsidR="00FE2B6C" w:rsidRPr="003D572F" w:rsidRDefault="00FE2B6C" w:rsidP="003D572F">
      <w:pPr>
        <w:shd w:val="clear" w:color="auto" w:fill="FFFFFF"/>
      </w:pPr>
    </w:p>
    <w:p w:rsidR="00FE2B6C" w:rsidRPr="003D572F" w:rsidRDefault="00FE2B6C" w:rsidP="003D572F">
      <w:pPr>
        <w:pStyle w:val="af"/>
        <w:shd w:val="clear" w:color="auto" w:fill="FFFFFF"/>
        <w:ind w:firstLine="708"/>
        <w:jc w:val="both"/>
        <w:rPr>
          <w:sz w:val="28"/>
          <w:szCs w:val="28"/>
        </w:rPr>
      </w:pPr>
      <w:r w:rsidRPr="003D572F">
        <w:rPr>
          <w:sz w:val="28"/>
          <w:szCs w:val="28"/>
        </w:rPr>
        <w:t xml:space="preserve">Расчет «Форма 4-ФСС» в электронном виде представляет собой </w:t>
      </w:r>
      <w:r w:rsidRPr="003D572F">
        <w:rPr>
          <w:sz w:val="28"/>
          <w:szCs w:val="28"/>
          <w:lang w:val="en-US"/>
        </w:rPr>
        <w:t>xml</w:t>
      </w:r>
      <w:r w:rsidRPr="003D572F">
        <w:rPr>
          <w:sz w:val="28"/>
          <w:szCs w:val="28"/>
        </w:rPr>
        <w:t>-файл следующего формата:</w:t>
      </w:r>
    </w:p>
    <w:p w:rsidR="00FE2B6C" w:rsidRPr="003D572F" w:rsidRDefault="00FE2B6C" w:rsidP="003D572F">
      <w:pPr>
        <w:pStyle w:val="af"/>
        <w:shd w:val="clear" w:color="auto" w:fill="FFFFFF"/>
        <w:ind w:firstLine="708"/>
        <w:jc w:val="both"/>
        <w:rPr>
          <w:sz w:val="28"/>
          <w:szCs w:val="28"/>
        </w:rPr>
      </w:pPr>
      <w:r w:rsidRPr="003D572F">
        <w:rPr>
          <w:sz w:val="28"/>
          <w:szCs w:val="28"/>
        </w:rPr>
        <w:t>Передаваемые данные записываются как значения атрибутов элементов. Если какой-либо атрибут элемента отсутствует, то подразумевается, что связанный с ним показатель в Расчете не заполнен.</w:t>
      </w:r>
    </w:p>
    <w:p w:rsidR="00FE2B6C" w:rsidRPr="003D572F" w:rsidRDefault="00FE2B6C" w:rsidP="003D572F">
      <w:pPr>
        <w:pStyle w:val="af"/>
        <w:shd w:val="clear" w:color="auto" w:fill="FFFFFF"/>
        <w:spacing w:line="360" w:lineRule="auto"/>
        <w:rPr>
          <w:sz w:val="28"/>
          <w:szCs w:val="28"/>
        </w:rPr>
      </w:pPr>
      <w:r w:rsidRPr="003D572F">
        <w:rPr>
          <w:sz w:val="28"/>
          <w:szCs w:val="28"/>
        </w:rPr>
        <w:t>После обязательной (согласно формату XML) строки:</w:t>
      </w:r>
    </w:p>
    <w:p w:rsidR="00FE2B6C" w:rsidRPr="003D572F" w:rsidRDefault="00FE2B6C" w:rsidP="003D572F">
      <w:pPr>
        <w:shd w:val="clear" w:color="auto" w:fill="FFFFFF"/>
        <w:spacing w:line="360" w:lineRule="auto"/>
        <w:ind w:firstLine="708"/>
        <w:rPr>
          <w:b/>
          <w:bCs/>
          <w:lang w:val="en-US"/>
        </w:rPr>
      </w:pPr>
      <w:r w:rsidRPr="003D572F">
        <w:rPr>
          <w:b/>
          <w:bCs/>
          <w:lang w:val="en-US"/>
        </w:rPr>
        <w:t>&lt;?xml version="1.0" encoding="windows-1251"?&gt;</w:t>
      </w:r>
    </w:p>
    <w:p w:rsidR="00FE2B6C" w:rsidRPr="003D572F" w:rsidRDefault="00FE2B6C" w:rsidP="003D572F">
      <w:pPr>
        <w:shd w:val="clear" w:color="auto" w:fill="FFFFFF"/>
        <w:spacing w:line="360" w:lineRule="auto"/>
        <w:rPr>
          <w:lang w:val="en-US"/>
        </w:rPr>
      </w:pPr>
      <w:r w:rsidRPr="003D572F">
        <w:t>должна</w:t>
      </w:r>
      <w:r w:rsidRPr="003D572F">
        <w:rPr>
          <w:lang w:val="en-US"/>
        </w:rPr>
        <w:t xml:space="preserve"> </w:t>
      </w:r>
      <w:r w:rsidRPr="003D572F">
        <w:t>быть</w:t>
      </w:r>
      <w:r w:rsidRPr="003D572F">
        <w:rPr>
          <w:lang w:val="en-US"/>
        </w:rPr>
        <w:t xml:space="preserve"> </w:t>
      </w:r>
      <w:r w:rsidRPr="003D572F">
        <w:t>строка</w:t>
      </w:r>
      <w:r w:rsidRPr="003D572F">
        <w:rPr>
          <w:lang w:val="en-US"/>
        </w:rPr>
        <w:t>:</w:t>
      </w:r>
    </w:p>
    <w:p w:rsidR="00FE2B6C" w:rsidRPr="003D572F" w:rsidRDefault="00FE2B6C" w:rsidP="003D572F">
      <w:pPr>
        <w:shd w:val="clear" w:color="auto" w:fill="FFFFFF"/>
        <w:spacing w:line="360" w:lineRule="auto"/>
        <w:ind w:firstLine="708"/>
        <w:rPr>
          <w:b/>
          <w:bCs/>
        </w:rPr>
      </w:pPr>
      <w:r w:rsidRPr="003D572F">
        <w:rPr>
          <w:b/>
          <w:bCs/>
        </w:rPr>
        <w:t>&lt;?F4FORM version="0.8"?&gt;</w:t>
      </w:r>
    </w:p>
    <w:p w:rsidR="00FE2B6C" w:rsidRPr="003D572F" w:rsidRDefault="00FE2B6C" w:rsidP="003D572F">
      <w:pPr>
        <w:shd w:val="clear" w:color="auto" w:fill="FFFFFF"/>
        <w:spacing w:line="360" w:lineRule="auto"/>
      </w:pPr>
      <w:r w:rsidRPr="003D572F">
        <w:t>для идентификации файла и его версии.</w:t>
      </w:r>
    </w:p>
    <w:p w:rsidR="00FE2B6C" w:rsidRDefault="00FE2B6C" w:rsidP="003D572F">
      <w:pPr>
        <w:pStyle w:val="2"/>
        <w:shd w:val="clear" w:color="auto" w:fill="FFFFFF"/>
        <w:ind w:left="720" w:right="0" w:firstLine="0"/>
        <w:jc w:val="both"/>
      </w:pPr>
    </w:p>
    <w:p w:rsidR="00FE2B6C" w:rsidRPr="00282B45" w:rsidRDefault="00FE2B6C" w:rsidP="003D572F">
      <w:pPr>
        <w:pStyle w:val="2"/>
        <w:shd w:val="clear" w:color="auto" w:fill="FFFFFF"/>
        <w:ind w:left="720" w:right="0" w:firstLine="0"/>
        <w:jc w:val="both"/>
        <w:rPr>
          <w:b/>
        </w:rPr>
      </w:pPr>
      <w:r w:rsidRPr="00282B45">
        <w:rPr>
          <w:b/>
        </w:rPr>
        <w:t>Описание типов реквизитов</w:t>
      </w:r>
      <w:r>
        <w:rPr>
          <w:b/>
        </w:rPr>
        <w:t>.</w:t>
      </w:r>
    </w:p>
    <w:p w:rsidR="00FE2B6C" w:rsidRPr="003D572F" w:rsidRDefault="00FE2B6C" w:rsidP="003D572F">
      <w:pPr>
        <w:pStyle w:val="af"/>
        <w:shd w:val="clear" w:color="auto" w:fill="FFFFFF"/>
        <w:jc w:val="both"/>
        <w:rPr>
          <w:sz w:val="28"/>
          <w:szCs w:val="28"/>
        </w:rPr>
      </w:pPr>
      <w:r w:rsidRPr="003D572F">
        <w:rPr>
          <w:sz w:val="28"/>
          <w:szCs w:val="28"/>
        </w:rPr>
        <w:t>При описании типов реквизитов применяются базовые типы, описанные в следующей таблице.</w:t>
      </w:r>
    </w:p>
    <w:tbl>
      <w:tblPr>
        <w:tblW w:w="10028" w:type="dxa"/>
        <w:tblInd w:w="108" w:type="dxa"/>
        <w:tblLayout w:type="fixed"/>
        <w:tblLook w:val="0000"/>
      </w:tblPr>
      <w:tblGrid>
        <w:gridCol w:w="2071"/>
        <w:gridCol w:w="7957"/>
      </w:tblGrid>
      <w:tr w:rsidR="00FE2B6C" w:rsidRPr="003D572F" w:rsidTr="003F64AD">
        <w:trPr>
          <w:cantSplit/>
          <w:trHeight w:val="322"/>
          <w:tblHeader/>
        </w:trPr>
        <w:tc>
          <w:tcPr>
            <w:tcW w:w="2071" w:type="dxa"/>
            <w:tcBorders>
              <w:top w:val="single" w:sz="4" w:space="0" w:color="000000"/>
              <w:left w:val="single" w:sz="4" w:space="0" w:color="000000"/>
              <w:bottom w:val="single" w:sz="4" w:space="0" w:color="000000"/>
            </w:tcBorders>
            <w:shd w:val="clear" w:color="auto" w:fill="E0E0E0"/>
            <w:vAlign w:val="center"/>
          </w:tcPr>
          <w:p w:rsidR="00FE2B6C" w:rsidRPr="003D572F" w:rsidRDefault="00FE2B6C" w:rsidP="003D572F">
            <w:pPr>
              <w:shd w:val="clear" w:color="auto" w:fill="FFFFFF"/>
              <w:snapToGrid w:val="0"/>
              <w:spacing w:before="20"/>
              <w:jc w:val="center"/>
            </w:pPr>
            <w:r w:rsidRPr="003D572F">
              <w:t>Наименование базового типа</w:t>
            </w:r>
          </w:p>
        </w:tc>
        <w:tc>
          <w:tcPr>
            <w:tcW w:w="7957"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FE2B6C" w:rsidRPr="003D572F" w:rsidRDefault="00FE2B6C" w:rsidP="003D572F">
            <w:pPr>
              <w:shd w:val="clear" w:color="auto" w:fill="FFFFFF"/>
              <w:snapToGrid w:val="0"/>
              <w:spacing w:before="20"/>
              <w:jc w:val="center"/>
            </w:pPr>
            <w:r w:rsidRPr="003D572F">
              <w:t>Определение</w:t>
            </w:r>
          </w:p>
        </w:tc>
      </w:tr>
      <w:tr w:rsidR="00FE2B6C" w:rsidRPr="003D572F" w:rsidTr="003F64AD">
        <w:trPr>
          <w:cantSplit/>
          <w:trHeight w:val="322"/>
        </w:trPr>
        <w:tc>
          <w:tcPr>
            <w:tcW w:w="2071" w:type="dxa"/>
            <w:tcBorders>
              <w:top w:val="single" w:sz="4" w:space="0" w:color="000000"/>
              <w:left w:val="single" w:sz="4" w:space="0" w:color="000000"/>
              <w:bottom w:val="single" w:sz="4" w:space="0" w:color="000000"/>
            </w:tcBorders>
          </w:tcPr>
          <w:p w:rsidR="00FE2B6C" w:rsidRPr="003D572F" w:rsidRDefault="00FE2B6C" w:rsidP="003D572F">
            <w:pPr>
              <w:shd w:val="clear" w:color="auto" w:fill="FFFFFF"/>
              <w:snapToGrid w:val="0"/>
              <w:spacing w:before="20"/>
            </w:pPr>
            <w:r w:rsidRPr="003D572F">
              <w:t>Дата</w:t>
            </w:r>
          </w:p>
        </w:tc>
        <w:tc>
          <w:tcPr>
            <w:tcW w:w="7957" w:type="dxa"/>
            <w:tcBorders>
              <w:top w:val="single" w:sz="4" w:space="0" w:color="000000"/>
              <w:left w:val="single" w:sz="4" w:space="0" w:color="000000"/>
              <w:bottom w:val="single" w:sz="4" w:space="0" w:color="000000"/>
              <w:right w:val="single" w:sz="4" w:space="0" w:color="000000"/>
            </w:tcBorders>
          </w:tcPr>
          <w:p w:rsidR="00FE2B6C" w:rsidRPr="003D572F" w:rsidRDefault="00FE2B6C" w:rsidP="003D572F">
            <w:pPr>
              <w:shd w:val="clear" w:color="auto" w:fill="FFFFFF"/>
              <w:snapToGrid w:val="0"/>
              <w:spacing w:before="20"/>
            </w:pPr>
            <w:r w:rsidRPr="003D572F">
              <w:t>Дата в формате ГГГГ-ММ-ДД</w:t>
            </w:r>
          </w:p>
        </w:tc>
      </w:tr>
      <w:tr w:rsidR="00FE2B6C" w:rsidRPr="003D572F" w:rsidTr="003F64AD">
        <w:trPr>
          <w:cantSplit/>
          <w:trHeight w:val="322"/>
        </w:trPr>
        <w:tc>
          <w:tcPr>
            <w:tcW w:w="2071" w:type="dxa"/>
            <w:tcBorders>
              <w:top w:val="single" w:sz="4" w:space="0" w:color="000000"/>
              <w:left w:val="single" w:sz="4" w:space="0" w:color="000000"/>
              <w:bottom w:val="single" w:sz="4" w:space="0" w:color="000000"/>
            </w:tcBorders>
          </w:tcPr>
          <w:p w:rsidR="00FE2B6C" w:rsidRPr="003D572F" w:rsidRDefault="00FE2B6C" w:rsidP="003D572F">
            <w:pPr>
              <w:shd w:val="clear" w:color="auto" w:fill="FFFFFF"/>
              <w:snapToGrid w:val="0"/>
              <w:spacing w:before="20"/>
            </w:pPr>
            <w:r w:rsidRPr="003D572F">
              <w:t>Текст</w:t>
            </w:r>
          </w:p>
        </w:tc>
        <w:tc>
          <w:tcPr>
            <w:tcW w:w="7957" w:type="dxa"/>
            <w:tcBorders>
              <w:top w:val="single" w:sz="4" w:space="0" w:color="000000"/>
              <w:left w:val="single" w:sz="4" w:space="0" w:color="000000"/>
              <w:bottom w:val="single" w:sz="4" w:space="0" w:color="000000"/>
              <w:right w:val="single" w:sz="4" w:space="0" w:color="000000"/>
            </w:tcBorders>
          </w:tcPr>
          <w:p w:rsidR="00FE2B6C" w:rsidRPr="003D572F" w:rsidRDefault="00FE2B6C" w:rsidP="003D572F">
            <w:pPr>
              <w:shd w:val="clear" w:color="auto" w:fill="FFFFFF"/>
              <w:snapToGrid w:val="0"/>
              <w:spacing w:before="20"/>
            </w:pPr>
            <w:r w:rsidRPr="003D572F">
              <w:t>Символьная строка. В круглых скобках может быть указана максимальная длина. Если строка длиннее максимальной, «лишние» символы игнорируются. Кодировка Windows-1251.</w:t>
            </w:r>
          </w:p>
        </w:tc>
      </w:tr>
      <w:tr w:rsidR="00FE2B6C" w:rsidRPr="003D572F" w:rsidTr="003F64AD">
        <w:trPr>
          <w:cantSplit/>
          <w:trHeight w:val="322"/>
        </w:trPr>
        <w:tc>
          <w:tcPr>
            <w:tcW w:w="2071" w:type="dxa"/>
            <w:tcBorders>
              <w:top w:val="single" w:sz="4" w:space="0" w:color="000000"/>
              <w:left w:val="single" w:sz="4" w:space="0" w:color="000000"/>
              <w:bottom w:val="single" w:sz="4" w:space="0" w:color="000000"/>
            </w:tcBorders>
          </w:tcPr>
          <w:p w:rsidR="00FE2B6C" w:rsidRPr="003D572F" w:rsidRDefault="00FE2B6C" w:rsidP="003D572F">
            <w:pPr>
              <w:shd w:val="clear" w:color="auto" w:fill="FFFFFF"/>
              <w:snapToGrid w:val="0"/>
              <w:spacing w:before="20"/>
            </w:pPr>
            <w:r w:rsidRPr="003D572F">
              <w:t>Целое</w:t>
            </w:r>
          </w:p>
        </w:tc>
        <w:tc>
          <w:tcPr>
            <w:tcW w:w="7957" w:type="dxa"/>
            <w:tcBorders>
              <w:top w:val="single" w:sz="4" w:space="0" w:color="000000"/>
              <w:left w:val="single" w:sz="4" w:space="0" w:color="000000"/>
              <w:bottom w:val="single" w:sz="4" w:space="0" w:color="000000"/>
              <w:right w:val="single" w:sz="4" w:space="0" w:color="000000"/>
            </w:tcBorders>
          </w:tcPr>
          <w:p w:rsidR="00FE2B6C" w:rsidRPr="003D572F" w:rsidRDefault="00FE2B6C" w:rsidP="003D572F">
            <w:pPr>
              <w:shd w:val="clear" w:color="auto" w:fill="FFFFFF"/>
              <w:snapToGrid w:val="0"/>
              <w:spacing w:before="20"/>
            </w:pPr>
            <w:r w:rsidRPr="003D572F">
              <w:t>Целое число, записанное без разделителей тысяч. В круглых скобках может быть указана достаточная разрядность числа, при этом если первый знак «0», то число должно записываться с лидирующими нулями.</w:t>
            </w:r>
          </w:p>
        </w:tc>
      </w:tr>
      <w:tr w:rsidR="00FE2B6C" w:rsidRPr="003D572F" w:rsidTr="003F64AD">
        <w:trPr>
          <w:cantSplit/>
          <w:trHeight w:val="322"/>
        </w:trPr>
        <w:tc>
          <w:tcPr>
            <w:tcW w:w="2071" w:type="dxa"/>
            <w:tcBorders>
              <w:top w:val="single" w:sz="4" w:space="0" w:color="000000"/>
              <w:left w:val="single" w:sz="4" w:space="0" w:color="000000"/>
              <w:bottom w:val="single" w:sz="4" w:space="0" w:color="000000"/>
            </w:tcBorders>
          </w:tcPr>
          <w:p w:rsidR="00FE2B6C" w:rsidRPr="003D572F" w:rsidRDefault="00FE2B6C" w:rsidP="003D572F">
            <w:pPr>
              <w:shd w:val="clear" w:color="auto" w:fill="FFFFFF"/>
              <w:snapToGrid w:val="0"/>
              <w:spacing w:before="20"/>
            </w:pPr>
            <w:r w:rsidRPr="003D572F">
              <w:t>Флаг</w:t>
            </w:r>
          </w:p>
        </w:tc>
        <w:tc>
          <w:tcPr>
            <w:tcW w:w="7957" w:type="dxa"/>
            <w:tcBorders>
              <w:top w:val="single" w:sz="4" w:space="0" w:color="000000"/>
              <w:left w:val="single" w:sz="4" w:space="0" w:color="000000"/>
              <w:bottom w:val="single" w:sz="4" w:space="0" w:color="000000"/>
              <w:right w:val="single" w:sz="4" w:space="0" w:color="000000"/>
            </w:tcBorders>
          </w:tcPr>
          <w:p w:rsidR="00FE2B6C" w:rsidRPr="003D572F" w:rsidRDefault="00FE2B6C" w:rsidP="003D572F">
            <w:pPr>
              <w:shd w:val="clear" w:color="auto" w:fill="FFFFFF"/>
              <w:snapToGrid w:val="0"/>
              <w:spacing w:before="20"/>
            </w:pPr>
            <w:r w:rsidRPr="003D572F">
              <w:t>Может содержать символ «1» или «0» для обозначения состояния «Да» или «Нет» соответственно.</w:t>
            </w:r>
          </w:p>
        </w:tc>
      </w:tr>
      <w:tr w:rsidR="00FE2B6C" w:rsidRPr="003D572F" w:rsidTr="003F64AD">
        <w:trPr>
          <w:cantSplit/>
          <w:trHeight w:val="322"/>
        </w:trPr>
        <w:tc>
          <w:tcPr>
            <w:tcW w:w="2071" w:type="dxa"/>
            <w:tcBorders>
              <w:top w:val="single" w:sz="4" w:space="0" w:color="000000"/>
              <w:left w:val="single" w:sz="4" w:space="0" w:color="000000"/>
              <w:bottom w:val="single" w:sz="4" w:space="0" w:color="000000"/>
            </w:tcBorders>
          </w:tcPr>
          <w:p w:rsidR="00FE2B6C" w:rsidRPr="003D572F" w:rsidRDefault="00FE2B6C" w:rsidP="003D572F">
            <w:pPr>
              <w:shd w:val="clear" w:color="auto" w:fill="FFFFFF"/>
              <w:snapToGrid w:val="0"/>
              <w:spacing w:before="20"/>
            </w:pPr>
            <w:r w:rsidRPr="003D572F">
              <w:t>Сумма,</w:t>
            </w:r>
          </w:p>
          <w:p w:rsidR="00FE2B6C" w:rsidRPr="003D572F" w:rsidRDefault="00FE2B6C" w:rsidP="003D572F">
            <w:pPr>
              <w:shd w:val="clear" w:color="auto" w:fill="FFFFFF"/>
            </w:pPr>
            <w:r w:rsidRPr="003D572F">
              <w:t>Число</w:t>
            </w:r>
          </w:p>
        </w:tc>
        <w:tc>
          <w:tcPr>
            <w:tcW w:w="7957" w:type="dxa"/>
            <w:tcBorders>
              <w:top w:val="single" w:sz="4" w:space="0" w:color="000000"/>
              <w:left w:val="single" w:sz="4" w:space="0" w:color="000000"/>
              <w:bottom w:val="single" w:sz="4" w:space="0" w:color="000000"/>
              <w:right w:val="single" w:sz="4" w:space="0" w:color="000000"/>
            </w:tcBorders>
          </w:tcPr>
          <w:p w:rsidR="00FE2B6C" w:rsidRPr="003D572F" w:rsidRDefault="00FE2B6C" w:rsidP="003D572F">
            <w:pPr>
              <w:shd w:val="clear" w:color="auto" w:fill="FFFFFF"/>
              <w:snapToGrid w:val="0"/>
              <w:spacing w:before="20"/>
            </w:pPr>
            <w:r w:rsidRPr="003D572F">
              <w:t>Вещественное число, записанное без разделителей тысяч. Разделитель дробной части – точка. В круглых скобках может быть указана достаточная разрядность числа и (через запятую) разрядность дробной части.</w:t>
            </w:r>
          </w:p>
        </w:tc>
      </w:tr>
    </w:tbl>
    <w:p w:rsidR="00FE2B6C" w:rsidRPr="003D572F" w:rsidRDefault="00FE2B6C" w:rsidP="003D572F">
      <w:pPr>
        <w:pStyle w:val="2"/>
        <w:keepNext w:val="0"/>
        <w:shd w:val="clear" w:color="auto" w:fill="FFFFFF"/>
        <w:ind w:left="720" w:right="0" w:firstLine="0"/>
        <w:jc w:val="both"/>
        <w:rPr>
          <w:b/>
        </w:rPr>
      </w:pPr>
    </w:p>
    <w:p w:rsidR="00FE2B6C" w:rsidRPr="003D572F" w:rsidRDefault="00FE2B6C" w:rsidP="003D572F">
      <w:pPr>
        <w:pStyle w:val="2"/>
        <w:shd w:val="clear" w:color="auto" w:fill="FFFFFF"/>
        <w:ind w:left="720" w:right="0" w:firstLine="0"/>
        <w:jc w:val="both"/>
        <w:rPr>
          <w:b/>
        </w:rPr>
      </w:pPr>
      <w:r w:rsidRPr="003D572F">
        <w:rPr>
          <w:b/>
        </w:rPr>
        <w:t xml:space="preserve">Примечание к описаниям реквизитов документа: </w:t>
      </w:r>
    </w:p>
    <w:p w:rsidR="00FE2B6C" w:rsidRPr="003D572F" w:rsidRDefault="00FE2B6C" w:rsidP="003D572F">
      <w:pPr>
        <w:pStyle w:val="af"/>
        <w:shd w:val="clear" w:color="auto" w:fill="FFFFFF"/>
        <w:jc w:val="both"/>
        <w:rPr>
          <w:sz w:val="28"/>
          <w:szCs w:val="28"/>
        </w:rPr>
      </w:pPr>
      <w:r w:rsidRPr="003D572F">
        <w:rPr>
          <w:sz w:val="28"/>
          <w:szCs w:val="28"/>
        </w:rPr>
        <w:t>В скобках после описания реквизита курсивом приведено наименование тега (элемента или атрибута в XML документе).</w:t>
      </w:r>
    </w:p>
    <w:p w:rsidR="00FE2B6C" w:rsidRPr="003D572F" w:rsidRDefault="00FE2B6C" w:rsidP="003D572F">
      <w:pPr>
        <w:pStyle w:val="af"/>
        <w:shd w:val="clear" w:color="auto" w:fill="FFFFFF"/>
        <w:jc w:val="both"/>
        <w:rPr>
          <w:sz w:val="28"/>
          <w:szCs w:val="28"/>
        </w:rPr>
      </w:pPr>
      <w:r w:rsidRPr="003D572F">
        <w:rPr>
          <w:rStyle w:val="af6"/>
          <w:bCs/>
          <w:sz w:val="28"/>
          <w:szCs w:val="28"/>
        </w:rPr>
        <w:t>Полужирным</w:t>
      </w:r>
      <w:r w:rsidRPr="003D572F">
        <w:rPr>
          <w:sz w:val="28"/>
          <w:szCs w:val="28"/>
        </w:rPr>
        <w:t xml:space="preserve"> шрифтом выделены реквизиты, представленные в XML документе в виде элемента, содержащего атрибуты или другие элементы. Все прочие реквизиты являются атрибутами XML.</w:t>
      </w:r>
    </w:p>
    <w:p w:rsidR="00FE2B6C" w:rsidRPr="003D572F" w:rsidRDefault="00FE2B6C" w:rsidP="003D572F">
      <w:pPr>
        <w:pStyle w:val="2"/>
        <w:shd w:val="clear" w:color="auto" w:fill="FFFFFF"/>
        <w:ind w:left="720" w:right="0" w:firstLine="0"/>
        <w:jc w:val="both"/>
        <w:rPr>
          <w:b/>
        </w:rPr>
      </w:pPr>
      <w:r w:rsidRPr="003D572F">
        <w:rPr>
          <w:b/>
        </w:rPr>
        <w:t>Таблица кратности реквизитов.</w:t>
      </w:r>
    </w:p>
    <w:p w:rsidR="00FE2B6C" w:rsidRPr="003D572F" w:rsidRDefault="00FE2B6C" w:rsidP="003D572F">
      <w:pPr>
        <w:pStyle w:val="af"/>
        <w:shd w:val="clear" w:color="auto" w:fill="FFFFFF"/>
        <w:jc w:val="both"/>
        <w:rPr>
          <w:sz w:val="28"/>
          <w:szCs w:val="28"/>
        </w:rPr>
      </w:pPr>
      <w:r w:rsidRPr="003D572F">
        <w:rPr>
          <w:sz w:val="28"/>
          <w:szCs w:val="28"/>
        </w:rPr>
        <w:t>Кратность – спецификация диапазона возможных значений мощности множества.</w:t>
      </w:r>
    </w:p>
    <w:tbl>
      <w:tblPr>
        <w:tblW w:w="0" w:type="auto"/>
        <w:tblInd w:w="108" w:type="dxa"/>
        <w:tblLayout w:type="fixed"/>
        <w:tblLook w:val="0000"/>
      </w:tblPr>
      <w:tblGrid>
        <w:gridCol w:w="1489"/>
        <w:gridCol w:w="8443"/>
      </w:tblGrid>
      <w:tr w:rsidR="00FE2B6C" w:rsidRPr="003D572F" w:rsidTr="003F64AD">
        <w:trPr>
          <w:cantSplit/>
          <w:trHeight w:val="481"/>
          <w:tblHeader/>
        </w:trPr>
        <w:tc>
          <w:tcPr>
            <w:tcW w:w="1489" w:type="dxa"/>
            <w:tcBorders>
              <w:top w:val="single" w:sz="4" w:space="0" w:color="000000"/>
              <w:left w:val="single" w:sz="4" w:space="0" w:color="000000"/>
              <w:bottom w:val="single" w:sz="4" w:space="0" w:color="000000"/>
            </w:tcBorders>
            <w:shd w:val="clear" w:color="auto" w:fill="E0E0E0"/>
            <w:vAlign w:val="center"/>
          </w:tcPr>
          <w:p w:rsidR="00FE2B6C" w:rsidRPr="003D572F" w:rsidRDefault="00FE2B6C" w:rsidP="003D572F">
            <w:pPr>
              <w:shd w:val="clear" w:color="auto" w:fill="FFFFFF"/>
              <w:snapToGrid w:val="0"/>
              <w:spacing w:before="20"/>
              <w:jc w:val="center"/>
            </w:pPr>
            <w:r w:rsidRPr="003D572F">
              <w:t>Кратность</w:t>
            </w:r>
          </w:p>
        </w:tc>
        <w:tc>
          <w:tcPr>
            <w:tcW w:w="844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FE2B6C" w:rsidRPr="003D572F" w:rsidRDefault="00FE2B6C" w:rsidP="003D572F">
            <w:pPr>
              <w:shd w:val="clear" w:color="auto" w:fill="FFFFFF"/>
              <w:snapToGrid w:val="0"/>
              <w:spacing w:before="20"/>
              <w:jc w:val="center"/>
            </w:pPr>
            <w:r w:rsidRPr="003D572F">
              <w:t>Значение</w:t>
            </w:r>
          </w:p>
        </w:tc>
      </w:tr>
      <w:tr w:rsidR="00FE2B6C" w:rsidRPr="003D572F" w:rsidTr="003F64AD">
        <w:trPr>
          <w:cantSplit/>
          <w:trHeight w:val="322"/>
        </w:trPr>
        <w:tc>
          <w:tcPr>
            <w:tcW w:w="1489" w:type="dxa"/>
            <w:tcBorders>
              <w:top w:val="single" w:sz="4" w:space="0" w:color="000000"/>
              <w:left w:val="single" w:sz="4" w:space="0" w:color="000000"/>
              <w:bottom w:val="single" w:sz="4" w:space="0" w:color="000000"/>
            </w:tcBorders>
            <w:vAlign w:val="center"/>
          </w:tcPr>
          <w:p w:rsidR="00FE2B6C" w:rsidRPr="003D572F" w:rsidRDefault="00FE2B6C" w:rsidP="003D572F">
            <w:pPr>
              <w:pStyle w:val="af9"/>
              <w:shd w:val="clear" w:color="auto" w:fill="FFFFFF"/>
              <w:snapToGrid w:val="0"/>
              <w:rPr>
                <w:rFonts w:ascii="Times New Roman" w:hAnsi="Times New Roman"/>
                <w:sz w:val="28"/>
                <w:szCs w:val="28"/>
              </w:rPr>
            </w:pPr>
            <w:r w:rsidRPr="003D572F">
              <w:rPr>
                <w:rFonts w:ascii="Times New Roman" w:hAnsi="Times New Roman"/>
                <w:sz w:val="28"/>
                <w:szCs w:val="28"/>
              </w:rPr>
              <w:t>[0..1]</w:t>
            </w:r>
          </w:p>
        </w:tc>
        <w:tc>
          <w:tcPr>
            <w:tcW w:w="8443" w:type="dxa"/>
            <w:tcBorders>
              <w:top w:val="single" w:sz="4" w:space="0" w:color="000000"/>
              <w:left w:val="single" w:sz="4" w:space="0" w:color="000000"/>
              <w:bottom w:val="single" w:sz="4" w:space="0" w:color="000000"/>
              <w:right w:val="single" w:sz="4" w:space="0" w:color="000000"/>
            </w:tcBorders>
          </w:tcPr>
          <w:p w:rsidR="00FE2B6C" w:rsidRPr="003D572F" w:rsidRDefault="00FE2B6C" w:rsidP="003D572F">
            <w:pPr>
              <w:shd w:val="clear" w:color="auto" w:fill="FFFFFF"/>
              <w:snapToGrid w:val="0"/>
              <w:spacing w:before="20"/>
            </w:pPr>
            <w:r w:rsidRPr="003D572F">
              <w:t>Необязательный реквизит, максимальное количество экземпляров 1</w:t>
            </w:r>
          </w:p>
        </w:tc>
      </w:tr>
      <w:tr w:rsidR="00FE2B6C" w:rsidRPr="003D572F" w:rsidTr="003F64AD">
        <w:trPr>
          <w:cantSplit/>
          <w:trHeight w:val="322"/>
        </w:trPr>
        <w:tc>
          <w:tcPr>
            <w:tcW w:w="1489" w:type="dxa"/>
            <w:tcBorders>
              <w:top w:val="single" w:sz="4" w:space="0" w:color="000000"/>
              <w:left w:val="single" w:sz="4" w:space="0" w:color="000000"/>
              <w:bottom w:val="single" w:sz="4" w:space="0" w:color="000000"/>
            </w:tcBorders>
            <w:vAlign w:val="center"/>
          </w:tcPr>
          <w:p w:rsidR="00FE2B6C" w:rsidRPr="003D572F" w:rsidRDefault="00FE2B6C" w:rsidP="003D572F">
            <w:pPr>
              <w:pStyle w:val="af9"/>
              <w:shd w:val="clear" w:color="auto" w:fill="FFFFFF"/>
              <w:snapToGrid w:val="0"/>
              <w:rPr>
                <w:rFonts w:ascii="Times New Roman" w:hAnsi="Times New Roman"/>
                <w:sz w:val="28"/>
                <w:szCs w:val="28"/>
              </w:rPr>
            </w:pPr>
            <w:r w:rsidRPr="003D572F">
              <w:rPr>
                <w:rFonts w:ascii="Times New Roman" w:hAnsi="Times New Roman"/>
                <w:sz w:val="28"/>
                <w:szCs w:val="28"/>
              </w:rPr>
              <w:t>[0..n]</w:t>
            </w:r>
          </w:p>
        </w:tc>
        <w:tc>
          <w:tcPr>
            <w:tcW w:w="8443" w:type="dxa"/>
            <w:tcBorders>
              <w:top w:val="single" w:sz="4" w:space="0" w:color="000000"/>
              <w:left w:val="single" w:sz="4" w:space="0" w:color="000000"/>
              <w:bottom w:val="single" w:sz="4" w:space="0" w:color="000000"/>
              <w:right w:val="single" w:sz="4" w:space="0" w:color="000000"/>
            </w:tcBorders>
          </w:tcPr>
          <w:p w:rsidR="00FE2B6C" w:rsidRPr="003D572F" w:rsidRDefault="00FE2B6C" w:rsidP="003D572F">
            <w:pPr>
              <w:shd w:val="clear" w:color="auto" w:fill="FFFFFF"/>
              <w:snapToGrid w:val="0"/>
              <w:spacing w:before="20"/>
            </w:pPr>
            <w:r w:rsidRPr="003D572F">
              <w:t>Необязательный реквизит, максимальное количество экземпляров не ограничено</w:t>
            </w:r>
          </w:p>
        </w:tc>
      </w:tr>
      <w:tr w:rsidR="00FE2B6C" w:rsidRPr="003D572F" w:rsidTr="003F64AD">
        <w:trPr>
          <w:cantSplit/>
          <w:trHeight w:val="322"/>
        </w:trPr>
        <w:tc>
          <w:tcPr>
            <w:tcW w:w="1489" w:type="dxa"/>
            <w:tcBorders>
              <w:top w:val="single" w:sz="4" w:space="0" w:color="000000"/>
              <w:left w:val="single" w:sz="4" w:space="0" w:color="000000"/>
              <w:bottom w:val="single" w:sz="4" w:space="0" w:color="000000"/>
            </w:tcBorders>
            <w:vAlign w:val="center"/>
          </w:tcPr>
          <w:p w:rsidR="00FE2B6C" w:rsidRPr="003D572F" w:rsidRDefault="00FE2B6C" w:rsidP="003D572F">
            <w:pPr>
              <w:pStyle w:val="af9"/>
              <w:shd w:val="clear" w:color="auto" w:fill="FFFFFF"/>
              <w:snapToGrid w:val="0"/>
              <w:rPr>
                <w:rFonts w:ascii="Times New Roman" w:hAnsi="Times New Roman"/>
                <w:sz w:val="28"/>
                <w:szCs w:val="28"/>
              </w:rPr>
            </w:pPr>
            <w:r w:rsidRPr="003D572F">
              <w:rPr>
                <w:rFonts w:ascii="Times New Roman" w:hAnsi="Times New Roman"/>
                <w:sz w:val="28"/>
                <w:szCs w:val="28"/>
              </w:rPr>
              <w:t>[1]</w:t>
            </w:r>
          </w:p>
        </w:tc>
        <w:tc>
          <w:tcPr>
            <w:tcW w:w="8443" w:type="dxa"/>
            <w:tcBorders>
              <w:top w:val="single" w:sz="4" w:space="0" w:color="000000"/>
              <w:left w:val="single" w:sz="4" w:space="0" w:color="000000"/>
              <w:bottom w:val="single" w:sz="4" w:space="0" w:color="000000"/>
              <w:right w:val="single" w:sz="4" w:space="0" w:color="000000"/>
            </w:tcBorders>
          </w:tcPr>
          <w:p w:rsidR="00FE2B6C" w:rsidRPr="003D572F" w:rsidRDefault="00FE2B6C" w:rsidP="003D572F">
            <w:pPr>
              <w:shd w:val="clear" w:color="auto" w:fill="FFFFFF"/>
              <w:snapToGrid w:val="0"/>
              <w:spacing w:before="20"/>
            </w:pPr>
            <w:r w:rsidRPr="003D572F">
              <w:t>Обязательный реквизит, только один экземпляр</w:t>
            </w:r>
          </w:p>
        </w:tc>
      </w:tr>
      <w:tr w:rsidR="00FE2B6C" w:rsidRPr="003D572F" w:rsidTr="003F64AD">
        <w:trPr>
          <w:cantSplit/>
          <w:trHeight w:val="322"/>
        </w:trPr>
        <w:tc>
          <w:tcPr>
            <w:tcW w:w="1489" w:type="dxa"/>
            <w:tcBorders>
              <w:top w:val="single" w:sz="4" w:space="0" w:color="000000"/>
              <w:left w:val="single" w:sz="4" w:space="0" w:color="000000"/>
              <w:bottom w:val="single" w:sz="4" w:space="0" w:color="000000"/>
            </w:tcBorders>
            <w:vAlign w:val="center"/>
          </w:tcPr>
          <w:p w:rsidR="00FE2B6C" w:rsidRPr="003D572F" w:rsidRDefault="00FE2B6C" w:rsidP="003D572F">
            <w:pPr>
              <w:pStyle w:val="af9"/>
              <w:shd w:val="clear" w:color="auto" w:fill="FFFFFF"/>
              <w:snapToGrid w:val="0"/>
              <w:rPr>
                <w:rFonts w:ascii="Times New Roman" w:hAnsi="Times New Roman"/>
                <w:sz w:val="28"/>
                <w:szCs w:val="28"/>
              </w:rPr>
            </w:pPr>
            <w:r w:rsidRPr="003D572F">
              <w:rPr>
                <w:rFonts w:ascii="Times New Roman" w:hAnsi="Times New Roman"/>
                <w:sz w:val="28"/>
                <w:szCs w:val="28"/>
              </w:rPr>
              <w:t>[1..n]</w:t>
            </w:r>
          </w:p>
        </w:tc>
        <w:tc>
          <w:tcPr>
            <w:tcW w:w="8443" w:type="dxa"/>
            <w:tcBorders>
              <w:top w:val="single" w:sz="4" w:space="0" w:color="000000"/>
              <w:left w:val="single" w:sz="4" w:space="0" w:color="000000"/>
              <w:bottom w:val="single" w:sz="4" w:space="0" w:color="000000"/>
              <w:right w:val="single" w:sz="4" w:space="0" w:color="000000"/>
            </w:tcBorders>
          </w:tcPr>
          <w:p w:rsidR="00FE2B6C" w:rsidRPr="003D572F" w:rsidRDefault="00FE2B6C" w:rsidP="003D572F">
            <w:pPr>
              <w:shd w:val="clear" w:color="auto" w:fill="FFFFFF"/>
              <w:snapToGrid w:val="0"/>
              <w:spacing w:before="20"/>
            </w:pPr>
            <w:r w:rsidRPr="003D572F">
              <w:t>Обязательный реквизит, максимальное количество экземпляров не ограничено</w:t>
            </w:r>
          </w:p>
        </w:tc>
      </w:tr>
    </w:tbl>
    <w:p w:rsidR="00FE2B6C" w:rsidRPr="003D572F" w:rsidRDefault="00FE2B6C" w:rsidP="003D572F">
      <w:pPr>
        <w:pStyle w:val="2"/>
        <w:keepNext w:val="0"/>
        <w:shd w:val="clear" w:color="auto" w:fill="FFFFFF"/>
        <w:ind w:left="720" w:right="0" w:firstLine="0"/>
        <w:jc w:val="both"/>
      </w:pPr>
    </w:p>
    <w:p w:rsidR="00FE2B6C" w:rsidRPr="003D572F" w:rsidRDefault="00FE2B6C" w:rsidP="003D572F">
      <w:pPr>
        <w:pStyle w:val="2"/>
        <w:shd w:val="clear" w:color="auto" w:fill="FFFFFF"/>
        <w:ind w:left="720" w:right="0" w:firstLine="0"/>
        <w:rPr>
          <w:b/>
        </w:rPr>
      </w:pPr>
      <w:r w:rsidRPr="003D572F">
        <w:rPr>
          <w:b/>
        </w:rPr>
        <w:lastRenderedPageBreak/>
        <w:t>Реквизиты элемента «Титул».</w:t>
      </w:r>
    </w:p>
    <w:tbl>
      <w:tblPr>
        <w:tblW w:w="9960" w:type="dxa"/>
        <w:tblInd w:w="108" w:type="dxa"/>
        <w:tblLayout w:type="fixed"/>
        <w:tblLook w:val="0000"/>
      </w:tblPr>
      <w:tblGrid>
        <w:gridCol w:w="7200"/>
        <w:gridCol w:w="1680"/>
        <w:gridCol w:w="1080"/>
      </w:tblGrid>
      <w:tr w:rsidR="00FE2B6C" w:rsidRPr="003D572F" w:rsidTr="003F64AD">
        <w:trPr>
          <w:cantSplit/>
          <w:trHeight w:val="559"/>
          <w:tblHeader/>
        </w:trPr>
        <w:tc>
          <w:tcPr>
            <w:tcW w:w="7200" w:type="dxa"/>
            <w:tcBorders>
              <w:top w:val="single" w:sz="4" w:space="0" w:color="000000"/>
              <w:left w:val="single" w:sz="4" w:space="0" w:color="000000"/>
              <w:bottom w:val="single" w:sz="4" w:space="0" w:color="000000"/>
            </w:tcBorders>
            <w:shd w:val="clear" w:color="auto" w:fill="D9D9D9"/>
            <w:vAlign w:val="center"/>
          </w:tcPr>
          <w:p w:rsidR="00FE2B6C" w:rsidRPr="003D572F" w:rsidRDefault="00FE2B6C" w:rsidP="003D572F">
            <w:pPr>
              <w:pStyle w:val="af9"/>
              <w:keepNext/>
              <w:shd w:val="clear" w:color="auto" w:fill="FFFFFF"/>
              <w:snapToGrid w:val="0"/>
              <w:ind w:left="0" w:firstLine="0"/>
              <w:rPr>
                <w:rFonts w:ascii="Times New Roman" w:hAnsi="Times New Roman"/>
                <w:sz w:val="28"/>
                <w:szCs w:val="28"/>
              </w:rPr>
            </w:pPr>
            <w:r w:rsidRPr="003D572F">
              <w:rPr>
                <w:rFonts w:ascii="Times New Roman" w:hAnsi="Times New Roman"/>
                <w:sz w:val="28"/>
                <w:szCs w:val="28"/>
              </w:rPr>
              <w:t>Описание реквизита</w:t>
            </w:r>
          </w:p>
        </w:tc>
        <w:tc>
          <w:tcPr>
            <w:tcW w:w="1680" w:type="dxa"/>
            <w:tcBorders>
              <w:top w:val="single" w:sz="4" w:space="0" w:color="000000"/>
              <w:left w:val="single" w:sz="4" w:space="0" w:color="000000"/>
              <w:bottom w:val="single" w:sz="4" w:space="0" w:color="000000"/>
            </w:tcBorders>
            <w:shd w:val="clear" w:color="auto" w:fill="D9D9D9"/>
            <w:vAlign w:val="center"/>
          </w:tcPr>
          <w:p w:rsidR="00FE2B6C" w:rsidRPr="003D572F" w:rsidRDefault="00FE2B6C" w:rsidP="003D572F">
            <w:pPr>
              <w:pStyle w:val="af9"/>
              <w:keepNext/>
              <w:shd w:val="clear" w:color="auto" w:fill="FFFFFF"/>
              <w:snapToGrid w:val="0"/>
              <w:ind w:left="0" w:firstLine="0"/>
              <w:rPr>
                <w:rFonts w:ascii="Times New Roman" w:hAnsi="Times New Roman"/>
                <w:sz w:val="28"/>
                <w:szCs w:val="28"/>
              </w:rPr>
            </w:pPr>
            <w:r w:rsidRPr="003D572F">
              <w:rPr>
                <w:rFonts w:ascii="Times New Roman" w:hAnsi="Times New Roman"/>
                <w:sz w:val="28"/>
                <w:szCs w:val="28"/>
              </w:rPr>
              <w:t>Тип реквизита</w:t>
            </w:r>
          </w:p>
        </w:tc>
        <w:tc>
          <w:tcPr>
            <w:tcW w:w="1080"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FE2B6C" w:rsidRPr="003D572F" w:rsidRDefault="00FE2B6C" w:rsidP="003D572F">
            <w:pPr>
              <w:pStyle w:val="af9"/>
              <w:keepNext/>
              <w:shd w:val="clear" w:color="auto" w:fill="FFFFFF"/>
              <w:snapToGrid w:val="0"/>
              <w:ind w:left="0" w:firstLine="0"/>
              <w:rPr>
                <w:rFonts w:ascii="Times New Roman" w:hAnsi="Times New Roman"/>
                <w:sz w:val="28"/>
                <w:szCs w:val="28"/>
              </w:rPr>
            </w:pPr>
            <w:r w:rsidRPr="003D572F">
              <w:rPr>
                <w:rFonts w:ascii="Times New Roman" w:hAnsi="Times New Roman"/>
                <w:sz w:val="28"/>
                <w:szCs w:val="28"/>
              </w:rPr>
              <w:t>Крат-</w:t>
            </w:r>
          </w:p>
          <w:p w:rsidR="00FE2B6C" w:rsidRPr="003D572F" w:rsidRDefault="00FE2B6C" w:rsidP="003D572F">
            <w:pPr>
              <w:pStyle w:val="af9"/>
              <w:keepNext/>
              <w:shd w:val="clear" w:color="auto" w:fill="FFFFFF"/>
              <w:ind w:left="0" w:firstLine="0"/>
              <w:rPr>
                <w:rFonts w:ascii="Times New Roman" w:hAnsi="Times New Roman"/>
                <w:sz w:val="28"/>
                <w:szCs w:val="28"/>
              </w:rPr>
            </w:pPr>
            <w:r w:rsidRPr="003D572F">
              <w:rPr>
                <w:rFonts w:ascii="Times New Roman" w:hAnsi="Times New Roman"/>
                <w:sz w:val="28"/>
                <w:szCs w:val="28"/>
              </w:rPr>
              <w:t>ность</w:t>
            </w:r>
          </w:p>
        </w:tc>
      </w:tr>
      <w:tr w:rsidR="00FE2B6C" w:rsidRPr="003D572F" w:rsidTr="003F64AD">
        <w:trPr>
          <w:cantSplit/>
          <w:trHeight w:val="285"/>
        </w:trPr>
        <w:tc>
          <w:tcPr>
            <w:tcW w:w="7200" w:type="dxa"/>
            <w:tcBorders>
              <w:top w:val="single" w:sz="4" w:space="0" w:color="000000"/>
              <w:left w:val="single" w:sz="4" w:space="0" w:color="000000"/>
              <w:bottom w:val="single" w:sz="4" w:space="0" w:color="000000"/>
            </w:tcBorders>
          </w:tcPr>
          <w:p w:rsidR="00FE2B6C" w:rsidRPr="003D572F" w:rsidRDefault="00FE2B6C" w:rsidP="003D572F">
            <w:pPr>
              <w:shd w:val="clear" w:color="auto" w:fill="FFFFFF"/>
              <w:tabs>
                <w:tab w:val="right" w:pos="12616"/>
              </w:tabs>
              <w:snapToGrid w:val="0"/>
              <w:spacing w:before="20"/>
              <w:ind w:left="567" w:hanging="567"/>
              <w:rPr>
                <w:rStyle w:val="af6"/>
                <w:bCs/>
              </w:rPr>
            </w:pPr>
            <w:r w:rsidRPr="003D572F">
              <w:rPr>
                <w:rStyle w:val="af6"/>
                <w:bCs/>
              </w:rPr>
              <w:t>Титул</w:t>
            </w:r>
          </w:p>
          <w:p w:rsidR="00FE2B6C" w:rsidRPr="003D572F" w:rsidRDefault="00FE2B6C" w:rsidP="003D572F">
            <w:pPr>
              <w:shd w:val="clear" w:color="auto" w:fill="FFFFFF"/>
              <w:tabs>
                <w:tab w:val="right" w:pos="4678"/>
              </w:tabs>
              <w:rPr>
                <w:rStyle w:val="af7"/>
                <w:bCs/>
              </w:rPr>
            </w:pPr>
            <w:r w:rsidRPr="003D572F">
              <w:rPr>
                <w:rStyle w:val="af7"/>
                <w:bCs/>
              </w:rPr>
              <w:t>(TITLE)</w:t>
            </w:r>
          </w:p>
        </w:tc>
        <w:tc>
          <w:tcPr>
            <w:tcW w:w="1680" w:type="dxa"/>
            <w:tcBorders>
              <w:top w:val="single" w:sz="4" w:space="0" w:color="000000"/>
              <w:left w:val="single" w:sz="4" w:space="0" w:color="000000"/>
              <w:bottom w:val="single" w:sz="4" w:space="0" w:color="000000"/>
            </w:tcBorders>
            <w:vAlign w:val="center"/>
          </w:tcPr>
          <w:p w:rsidR="00FE2B6C" w:rsidRPr="003D572F" w:rsidRDefault="00FE2B6C" w:rsidP="003D572F">
            <w:pPr>
              <w:shd w:val="clear" w:color="auto" w:fill="FFFFFF"/>
              <w:snapToGrid w:val="0"/>
              <w:spacing w:before="20"/>
              <w:rPr>
                <w:b/>
              </w:rPr>
            </w:pPr>
            <w:r w:rsidRPr="003D572F">
              <w:rPr>
                <w:b/>
              </w:rPr>
              <w:t>Элемент</w:t>
            </w:r>
          </w:p>
        </w:tc>
        <w:tc>
          <w:tcPr>
            <w:tcW w:w="1080" w:type="dxa"/>
            <w:tcBorders>
              <w:top w:val="single" w:sz="4" w:space="0" w:color="000000"/>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p>
        </w:tc>
      </w:tr>
      <w:tr w:rsidR="00FE2B6C" w:rsidRPr="003D572F" w:rsidTr="003F64AD">
        <w:trPr>
          <w:cantSplit/>
          <w:trHeight w:val="285"/>
        </w:trPr>
        <w:tc>
          <w:tcPr>
            <w:tcW w:w="7200" w:type="dxa"/>
            <w:tcBorders>
              <w:top w:val="single" w:sz="4" w:space="0" w:color="000000"/>
              <w:left w:val="single" w:sz="4" w:space="0" w:color="000000"/>
              <w:bottom w:val="single" w:sz="4" w:space="0" w:color="000000"/>
            </w:tcBorders>
          </w:tcPr>
          <w:p w:rsidR="00FE2B6C" w:rsidRPr="003D572F" w:rsidRDefault="00FE2B6C" w:rsidP="003D572F">
            <w:pPr>
              <w:shd w:val="clear" w:color="auto" w:fill="FFFFFF"/>
              <w:tabs>
                <w:tab w:val="right" w:pos="4678"/>
              </w:tabs>
              <w:snapToGrid w:val="0"/>
              <w:spacing w:before="20"/>
              <w:ind w:firstLine="360"/>
            </w:pPr>
            <w:r w:rsidRPr="003D572F">
              <w:t xml:space="preserve">Регистрационный номер страхователя </w:t>
            </w:r>
          </w:p>
          <w:p w:rsidR="00FE2B6C" w:rsidRPr="003D572F" w:rsidRDefault="00FE2B6C" w:rsidP="003D572F">
            <w:pPr>
              <w:shd w:val="clear" w:color="auto" w:fill="FFFFFF"/>
              <w:tabs>
                <w:tab w:val="right" w:pos="4678"/>
              </w:tabs>
              <w:ind w:firstLine="360"/>
              <w:rPr>
                <w:rStyle w:val="af4"/>
                <w:iCs/>
                <w:lang w:eastAsia="ru-RU"/>
              </w:rPr>
            </w:pPr>
            <w:r w:rsidRPr="003D572F">
              <w:rPr>
                <w:rStyle w:val="af4"/>
                <w:iCs/>
                <w:lang w:eastAsia="ru-RU"/>
              </w:rPr>
              <w:t>(REG_NUM)</w:t>
            </w:r>
          </w:p>
        </w:tc>
        <w:tc>
          <w:tcPr>
            <w:tcW w:w="1680" w:type="dxa"/>
            <w:tcBorders>
              <w:top w:val="single" w:sz="4" w:space="0" w:color="000000"/>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Текст (10)</w:t>
            </w:r>
          </w:p>
        </w:tc>
        <w:tc>
          <w:tcPr>
            <w:tcW w:w="1080" w:type="dxa"/>
            <w:tcBorders>
              <w:top w:val="single" w:sz="4" w:space="0" w:color="000000"/>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[1]</w:t>
            </w:r>
          </w:p>
        </w:tc>
      </w:tr>
      <w:tr w:rsidR="00FE2B6C" w:rsidRPr="003D572F" w:rsidTr="003F64AD">
        <w:trPr>
          <w:cantSplit/>
          <w:trHeight w:val="285"/>
        </w:trPr>
        <w:tc>
          <w:tcPr>
            <w:tcW w:w="7200" w:type="dxa"/>
            <w:tcBorders>
              <w:left w:val="single" w:sz="4" w:space="0" w:color="000000"/>
              <w:bottom w:val="single" w:sz="4" w:space="0" w:color="000000"/>
            </w:tcBorders>
          </w:tcPr>
          <w:p w:rsidR="00FE2B6C" w:rsidRPr="003D572F" w:rsidRDefault="00FE2B6C" w:rsidP="003D572F">
            <w:pPr>
              <w:shd w:val="clear" w:color="auto" w:fill="FFFFFF"/>
              <w:tabs>
                <w:tab w:val="right" w:pos="4678"/>
              </w:tabs>
              <w:snapToGrid w:val="0"/>
              <w:spacing w:before="20"/>
              <w:ind w:firstLine="360"/>
            </w:pPr>
            <w:r w:rsidRPr="003D572F">
              <w:t>Код подчиненности</w:t>
            </w:r>
          </w:p>
          <w:p w:rsidR="00FE2B6C" w:rsidRPr="003D572F" w:rsidRDefault="00FE2B6C" w:rsidP="003D572F">
            <w:pPr>
              <w:shd w:val="clear" w:color="auto" w:fill="FFFFFF"/>
              <w:tabs>
                <w:tab w:val="right" w:pos="4678"/>
              </w:tabs>
              <w:ind w:firstLine="360"/>
              <w:rPr>
                <w:rStyle w:val="af4"/>
                <w:iCs/>
                <w:lang w:eastAsia="ru-RU"/>
              </w:rPr>
            </w:pPr>
            <w:r w:rsidRPr="003D572F">
              <w:rPr>
                <w:rStyle w:val="af4"/>
                <w:iCs/>
                <w:lang w:eastAsia="ru-RU"/>
              </w:rPr>
              <w:t>(KPS_NUM)</w:t>
            </w:r>
          </w:p>
        </w:tc>
        <w:tc>
          <w:tcPr>
            <w:tcW w:w="1680"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Текст (5)</w:t>
            </w:r>
          </w:p>
        </w:tc>
        <w:tc>
          <w:tcPr>
            <w:tcW w:w="1080"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[1]</w:t>
            </w:r>
          </w:p>
        </w:tc>
      </w:tr>
      <w:tr w:rsidR="00FE2B6C" w:rsidRPr="003D572F" w:rsidTr="003F64AD">
        <w:trPr>
          <w:cantSplit/>
          <w:trHeight w:val="285"/>
        </w:trPr>
        <w:tc>
          <w:tcPr>
            <w:tcW w:w="7200" w:type="dxa"/>
            <w:tcBorders>
              <w:left w:val="single" w:sz="4" w:space="0" w:color="000000"/>
              <w:bottom w:val="single" w:sz="4" w:space="0" w:color="000000"/>
            </w:tcBorders>
          </w:tcPr>
          <w:p w:rsidR="00FE2B6C" w:rsidRPr="003D572F" w:rsidRDefault="00FE2B6C" w:rsidP="003D572F">
            <w:pPr>
              <w:shd w:val="clear" w:color="auto" w:fill="FFFFFF"/>
              <w:tabs>
                <w:tab w:val="right" w:pos="4678"/>
              </w:tabs>
              <w:snapToGrid w:val="0"/>
              <w:spacing w:before="20"/>
              <w:ind w:firstLine="360"/>
            </w:pPr>
            <w:r w:rsidRPr="003D572F">
              <w:t>Календарный год</w:t>
            </w:r>
          </w:p>
          <w:p w:rsidR="00FE2B6C" w:rsidRPr="003D572F" w:rsidRDefault="00FE2B6C" w:rsidP="003D572F">
            <w:pPr>
              <w:shd w:val="clear" w:color="auto" w:fill="FFFFFF"/>
              <w:tabs>
                <w:tab w:val="right" w:pos="4678"/>
              </w:tabs>
              <w:ind w:firstLine="360"/>
              <w:rPr>
                <w:rStyle w:val="af4"/>
                <w:iCs/>
                <w:lang w:eastAsia="ru-RU"/>
              </w:rPr>
            </w:pPr>
            <w:r w:rsidRPr="003D572F">
              <w:rPr>
                <w:rStyle w:val="af4"/>
                <w:iCs/>
                <w:lang w:eastAsia="ru-RU"/>
              </w:rPr>
              <w:t>(YEAR_NUM)</w:t>
            </w:r>
          </w:p>
        </w:tc>
        <w:tc>
          <w:tcPr>
            <w:tcW w:w="1680"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Целое (4)</w:t>
            </w:r>
          </w:p>
        </w:tc>
        <w:tc>
          <w:tcPr>
            <w:tcW w:w="1080"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[1]</w:t>
            </w:r>
          </w:p>
        </w:tc>
      </w:tr>
      <w:tr w:rsidR="00FE2B6C" w:rsidRPr="003D572F" w:rsidTr="003F64AD">
        <w:trPr>
          <w:cantSplit/>
          <w:trHeight w:val="285"/>
        </w:trPr>
        <w:tc>
          <w:tcPr>
            <w:tcW w:w="7200" w:type="dxa"/>
            <w:tcBorders>
              <w:left w:val="single" w:sz="4" w:space="0" w:color="000000"/>
              <w:bottom w:val="single" w:sz="4" w:space="0" w:color="000000"/>
            </w:tcBorders>
          </w:tcPr>
          <w:p w:rsidR="00FE2B6C" w:rsidRPr="003D572F" w:rsidRDefault="00FE2B6C" w:rsidP="003D572F">
            <w:pPr>
              <w:shd w:val="clear" w:color="auto" w:fill="FFFFFF"/>
              <w:tabs>
                <w:tab w:val="right" w:pos="4678"/>
              </w:tabs>
              <w:snapToGrid w:val="0"/>
              <w:spacing w:before="20"/>
              <w:ind w:firstLine="360"/>
            </w:pPr>
            <w:r w:rsidRPr="003D572F">
              <w:t>Отчетный период</w:t>
            </w:r>
          </w:p>
          <w:p w:rsidR="00FE2B6C" w:rsidRPr="003D572F" w:rsidRDefault="00FE2B6C" w:rsidP="003D572F">
            <w:pPr>
              <w:shd w:val="clear" w:color="auto" w:fill="FFFFFF"/>
              <w:tabs>
                <w:tab w:val="right" w:pos="4678"/>
              </w:tabs>
              <w:ind w:firstLine="360"/>
              <w:rPr>
                <w:rStyle w:val="af4"/>
                <w:iCs/>
                <w:lang w:eastAsia="ru-RU"/>
              </w:rPr>
            </w:pPr>
            <w:r w:rsidRPr="003D572F">
              <w:rPr>
                <w:rStyle w:val="af4"/>
                <w:iCs/>
                <w:lang w:eastAsia="ru-RU"/>
              </w:rPr>
              <w:t>(QUART_NUM)</w:t>
            </w:r>
          </w:p>
        </w:tc>
        <w:tc>
          <w:tcPr>
            <w:tcW w:w="1680"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Целое (</w:t>
            </w:r>
            <w:r w:rsidRPr="003D572F">
              <w:rPr>
                <w:lang w:val="en-US"/>
              </w:rPr>
              <w:t>02</w:t>
            </w:r>
            <w:r w:rsidRPr="003D572F">
              <w:t>)</w:t>
            </w:r>
          </w:p>
        </w:tc>
        <w:tc>
          <w:tcPr>
            <w:tcW w:w="1080"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[1]</w:t>
            </w:r>
          </w:p>
        </w:tc>
      </w:tr>
      <w:tr w:rsidR="00FE2B6C" w:rsidRPr="003D572F" w:rsidTr="003F64AD">
        <w:trPr>
          <w:cantSplit/>
          <w:trHeight w:val="285"/>
        </w:trPr>
        <w:tc>
          <w:tcPr>
            <w:tcW w:w="7200" w:type="dxa"/>
            <w:tcBorders>
              <w:left w:val="single" w:sz="4" w:space="0" w:color="000000"/>
              <w:bottom w:val="single" w:sz="4" w:space="0" w:color="000000"/>
            </w:tcBorders>
          </w:tcPr>
          <w:p w:rsidR="00FE2B6C" w:rsidRPr="003D572F" w:rsidRDefault="00FE2B6C" w:rsidP="003D572F">
            <w:pPr>
              <w:shd w:val="clear" w:color="auto" w:fill="FFFFFF"/>
              <w:tabs>
                <w:tab w:val="right" w:pos="4678"/>
              </w:tabs>
              <w:snapToGrid w:val="0"/>
              <w:spacing w:before="20"/>
              <w:ind w:firstLine="360"/>
              <w:rPr>
                <w:vertAlign w:val="superscript"/>
              </w:rPr>
            </w:pPr>
            <w:r w:rsidRPr="003D572F">
              <w:t xml:space="preserve">Номер корректировки </w:t>
            </w:r>
            <w:r w:rsidRPr="003D572F">
              <w:rPr>
                <w:vertAlign w:val="superscript"/>
              </w:rPr>
              <w:t>1</w:t>
            </w:r>
          </w:p>
          <w:p w:rsidR="00FE2B6C" w:rsidRPr="003D572F" w:rsidRDefault="00FE2B6C" w:rsidP="003D572F">
            <w:pPr>
              <w:shd w:val="clear" w:color="auto" w:fill="FFFFFF"/>
              <w:tabs>
                <w:tab w:val="right" w:pos="4678"/>
              </w:tabs>
              <w:snapToGrid w:val="0"/>
              <w:spacing w:before="20"/>
              <w:ind w:firstLine="360"/>
              <w:rPr>
                <w:rStyle w:val="af4"/>
                <w:iCs/>
                <w:lang w:eastAsia="ru-RU"/>
              </w:rPr>
            </w:pPr>
            <w:r w:rsidRPr="003D572F">
              <w:rPr>
                <w:rStyle w:val="af4"/>
                <w:iCs/>
                <w:lang w:eastAsia="ru-RU"/>
              </w:rPr>
              <w:t>(NumCorr)</w:t>
            </w:r>
          </w:p>
        </w:tc>
        <w:tc>
          <w:tcPr>
            <w:tcW w:w="1680"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Целое (3)</w:t>
            </w:r>
          </w:p>
        </w:tc>
        <w:tc>
          <w:tcPr>
            <w:tcW w:w="1080"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200" w:type="dxa"/>
            <w:tcBorders>
              <w:left w:val="single" w:sz="4" w:space="0" w:color="000000"/>
              <w:bottom w:val="single" w:sz="4" w:space="0" w:color="000000"/>
            </w:tcBorders>
          </w:tcPr>
          <w:p w:rsidR="00FE2B6C" w:rsidRPr="003D572F" w:rsidRDefault="00FE2B6C" w:rsidP="003D572F">
            <w:pPr>
              <w:shd w:val="clear" w:color="auto" w:fill="FFFFFF"/>
              <w:tabs>
                <w:tab w:val="right" w:pos="4678"/>
              </w:tabs>
              <w:snapToGrid w:val="0"/>
              <w:spacing w:before="20"/>
              <w:ind w:firstLine="360"/>
            </w:pPr>
            <w:r w:rsidRPr="003D572F">
              <w:t xml:space="preserve">Номер обращения за дотацией </w:t>
            </w:r>
            <w:r w:rsidRPr="003D572F">
              <w:rPr>
                <w:vertAlign w:val="superscript"/>
              </w:rPr>
              <w:t>1</w:t>
            </w:r>
          </w:p>
          <w:p w:rsidR="00FE2B6C" w:rsidRPr="003D572F" w:rsidRDefault="00FE2B6C" w:rsidP="003D572F">
            <w:pPr>
              <w:shd w:val="clear" w:color="auto" w:fill="FFFFFF"/>
              <w:tabs>
                <w:tab w:val="right" w:pos="4678"/>
              </w:tabs>
              <w:snapToGrid w:val="0"/>
              <w:spacing w:before="20"/>
              <w:ind w:firstLine="360"/>
              <w:rPr>
                <w:rStyle w:val="af4"/>
                <w:iCs/>
                <w:lang w:eastAsia="ru-RU"/>
              </w:rPr>
            </w:pPr>
            <w:r w:rsidRPr="003D572F">
              <w:rPr>
                <w:rStyle w:val="af4"/>
                <w:iCs/>
                <w:lang w:eastAsia="ru-RU"/>
              </w:rPr>
              <w:t>(NumDot)</w:t>
            </w:r>
          </w:p>
        </w:tc>
        <w:tc>
          <w:tcPr>
            <w:tcW w:w="1680"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Целое (2)</w:t>
            </w:r>
          </w:p>
        </w:tc>
        <w:tc>
          <w:tcPr>
            <w:tcW w:w="1080"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200" w:type="dxa"/>
            <w:tcBorders>
              <w:left w:val="single" w:sz="4" w:space="0" w:color="000000"/>
              <w:bottom w:val="single" w:sz="4" w:space="0" w:color="000000"/>
            </w:tcBorders>
          </w:tcPr>
          <w:p w:rsidR="00FE2B6C" w:rsidRPr="003D572F" w:rsidRDefault="00FE2B6C" w:rsidP="003D572F">
            <w:pPr>
              <w:shd w:val="clear" w:color="auto" w:fill="FFFFFF"/>
              <w:tabs>
                <w:tab w:val="right" w:pos="4678"/>
              </w:tabs>
              <w:snapToGrid w:val="0"/>
              <w:spacing w:before="20"/>
              <w:ind w:firstLine="360"/>
            </w:pPr>
            <w:r w:rsidRPr="003D572F">
              <w:t>Прекращение деятельности</w:t>
            </w:r>
          </w:p>
          <w:p w:rsidR="00FE2B6C" w:rsidRPr="003D572F" w:rsidRDefault="00FE2B6C" w:rsidP="003D572F">
            <w:pPr>
              <w:shd w:val="clear" w:color="auto" w:fill="FFFFFF"/>
              <w:tabs>
                <w:tab w:val="right" w:pos="4678"/>
              </w:tabs>
              <w:snapToGrid w:val="0"/>
              <w:spacing w:before="20"/>
              <w:ind w:firstLine="360"/>
            </w:pPr>
            <w:r w:rsidRPr="003D572F">
              <w:rPr>
                <w:rStyle w:val="af4"/>
                <w:iCs/>
                <w:lang w:eastAsia="ru-RU"/>
              </w:rPr>
              <w:t>(</w:t>
            </w:r>
            <w:r w:rsidRPr="003D572F">
              <w:rPr>
                <w:rStyle w:val="af4"/>
                <w:iCs/>
                <w:lang w:val="en-US" w:eastAsia="ru-RU"/>
              </w:rPr>
              <w:t>LIKV</w:t>
            </w:r>
            <w:r w:rsidRPr="003D572F">
              <w:rPr>
                <w:rStyle w:val="af4"/>
                <w:iCs/>
                <w:lang w:eastAsia="ru-RU"/>
              </w:rPr>
              <w:t>)</w:t>
            </w:r>
          </w:p>
        </w:tc>
        <w:tc>
          <w:tcPr>
            <w:tcW w:w="1680"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Флаг</w:t>
            </w:r>
          </w:p>
        </w:tc>
        <w:tc>
          <w:tcPr>
            <w:tcW w:w="1080"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200" w:type="dxa"/>
            <w:tcBorders>
              <w:left w:val="single" w:sz="4" w:space="0" w:color="000000"/>
              <w:bottom w:val="single" w:sz="4" w:space="0" w:color="000000"/>
            </w:tcBorders>
          </w:tcPr>
          <w:p w:rsidR="00FE2B6C" w:rsidRPr="003D572F" w:rsidRDefault="00FE2B6C" w:rsidP="003D572F">
            <w:pPr>
              <w:shd w:val="clear" w:color="auto" w:fill="FFFFFF"/>
              <w:tabs>
                <w:tab w:val="right" w:pos="4678"/>
              </w:tabs>
              <w:snapToGrid w:val="0"/>
              <w:spacing w:before="20"/>
              <w:ind w:firstLine="360"/>
            </w:pPr>
            <w:r w:rsidRPr="003D572F">
              <w:t>Полное наименование организации (обособленного подразделения) / Ф.И.О. индивидуального предпринимателя, физического лица</w:t>
            </w:r>
          </w:p>
          <w:p w:rsidR="00FE2B6C" w:rsidRPr="003D572F" w:rsidRDefault="00FE2B6C" w:rsidP="003D572F">
            <w:pPr>
              <w:shd w:val="clear" w:color="auto" w:fill="FFFFFF"/>
              <w:tabs>
                <w:tab w:val="right" w:pos="4678"/>
              </w:tabs>
              <w:ind w:firstLine="360"/>
              <w:rPr>
                <w:rStyle w:val="af4"/>
                <w:iCs/>
                <w:lang w:eastAsia="ru-RU"/>
              </w:rPr>
            </w:pPr>
            <w:r w:rsidRPr="003D572F">
              <w:rPr>
                <w:rStyle w:val="af4"/>
                <w:iCs/>
                <w:lang w:eastAsia="ru-RU"/>
              </w:rPr>
              <w:t>(NAME)</w:t>
            </w:r>
          </w:p>
        </w:tc>
        <w:tc>
          <w:tcPr>
            <w:tcW w:w="1680"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Текст (255)</w:t>
            </w:r>
          </w:p>
        </w:tc>
        <w:tc>
          <w:tcPr>
            <w:tcW w:w="1080"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[1]</w:t>
            </w:r>
          </w:p>
        </w:tc>
      </w:tr>
      <w:tr w:rsidR="00FE2B6C" w:rsidRPr="003D572F" w:rsidTr="003F64AD">
        <w:trPr>
          <w:cantSplit/>
          <w:trHeight w:val="285"/>
        </w:trPr>
        <w:tc>
          <w:tcPr>
            <w:tcW w:w="7200" w:type="dxa"/>
            <w:tcBorders>
              <w:top w:val="single" w:sz="4" w:space="0" w:color="000000"/>
              <w:left w:val="single" w:sz="4" w:space="0" w:color="000000"/>
              <w:bottom w:val="single" w:sz="4" w:space="0" w:color="000000"/>
            </w:tcBorders>
          </w:tcPr>
          <w:p w:rsidR="00FE2B6C" w:rsidRPr="003D572F" w:rsidRDefault="00FE2B6C" w:rsidP="003D572F">
            <w:pPr>
              <w:shd w:val="clear" w:color="auto" w:fill="FFFFFF"/>
              <w:tabs>
                <w:tab w:val="right" w:pos="4678"/>
              </w:tabs>
              <w:snapToGrid w:val="0"/>
              <w:spacing w:before="20"/>
              <w:ind w:firstLine="360"/>
            </w:pPr>
            <w:r w:rsidRPr="003D572F">
              <w:t>ИНН</w:t>
            </w:r>
          </w:p>
          <w:p w:rsidR="00FE2B6C" w:rsidRPr="003D572F" w:rsidRDefault="00FE2B6C" w:rsidP="003D572F">
            <w:pPr>
              <w:shd w:val="clear" w:color="auto" w:fill="FFFFFF"/>
              <w:tabs>
                <w:tab w:val="right" w:pos="4678"/>
              </w:tabs>
              <w:ind w:firstLine="360"/>
              <w:rPr>
                <w:rStyle w:val="af4"/>
                <w:iCs/>
                <w:lang w:eastAsia="ru-RU"/>
              </w:rPr>
            </w:pPr>
            <w:r w:rsidRPr="003D572F">
              <w:rPr>
                <w:rStyle w:val="af4"/>
                <w:iCs/>
                <w:lang w:eastAsia="ru-RU"/>
              </w:rPr>
              <w:t>(INN)</w:t>
            </w:r>
          </w:p>
        </w:tc>
        <w:tc>
          <w:tcPr>
            <w:tcW w:w="1680" w:type="dxa"/>
            <w:tcBorders>
              <w:top w:val="single" w:sz="4" w:space="0" w:color="000000"/>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Текст (12)</w:t>
            </w:r>
          </w:p>
        </w:tc>
        <w:tc>
          <w:tcPr>
            <w:tcW w:w="1080" w:type="dxa"/>
            <w:tcBorders>
              <w:top w:val="single" w:sz="4" w:space="0" w:color="000000"/>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[1]</w:t>
            </w:r>
          </w:p>
        </w:tc>
      </w:tr>
      <w:tr w:rsidR="00FE2B6C" w:rsidRPr="003D572F" w:rsidTr="003F64AD">
        <w:trPr>
          <w:cantSplit/>
          <w:trHeight w:val="285"/>
        </w:trPr>
        <w:tc>
          <w:tcPr>
            <w:tcW w:w="7200" w:type="dxa"/>
            <w:tcBorders>
              <w:left w:val="single" w:sz="4" w:space="0" w:color="000000"/>
              <w:bottom w:val="single" w:sz="4" w:space="0" w:color="000000"/>
            </w:tcBorders>
          </w:tcPr>
          <w:p w:rsidR="00FE2B6C" w:rsidRPr="003D572F" w:rsidRDefault="00FE2B6C" w:rsidP="003D572F">
            <w:pPr>
              <w:shd w:val="clear" w:color="auto" w:fill="FFFFFF"/>
              <w:tabs>
                <w:tab w:val="right" w:pos="4678"/>
              </w:tabs>
              <w:snapToGrid w:val="0"/>
              <w:spacing w:before="20"/>
              <w:ind w:firstLine="360"/>
            </w:pPr>
            <w:r w:rsidRPr="003D572F">
              <w:t>КПП</w:t>
            </w:r>
          </w:p>
          <w:p w:rsidR="00FE2B6C" w:rsidRPr="003D572F" w:rsidRDefault="00FE2B6C" w:rsidP="003D572F">
            <w:pPr>
              <w:shd w:val="clear" w:color="auto" w:fill="FFFFFF"/>
              <w:tabs>
                <w:tab w:val="right" w:pos="4678"/>
              </w:tabs>
              <w:ind w:firstLine="360"/>
              <w:rPr>
                <w:rStyle w:val="af4"/>
                <w:iCs/>
                <w:lang w:eastAsia="ru-RU"/>
              </w:rPr>
            </w:pPr>
            <w:r w:rsidRPr="003D572F">
              <w:rPr>
                <w:rStyle w:val="af4"/>
                <w:iCs/>
                <w:lang w:eastAsia="ru-RU"/>
              </w:rPr>
              <w:t>(KPP)</w:t>
            </w:r>
          </w:p>
        </w:tc>
        <w:tc>
          <w:tcPr>
            <w:tcW w:w="1680"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Целое (</w:t>
            </w:r>
            <w:r w:rsidRPr="003D572F">
              <w:rPr>
                <w:lang w:val="en-US"/>
              </w:rPr>
              <w:t>0</w:t>
            </w:r>
            <w:r w:rsidRPr="003D572F">
              <w:t>9)</w:t>
            </w:r>
          </w:p>
        </w:tc>
        <w:tc>
          <w:tcPr>
            <w:tcW w:w="1080"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200" w:type="dxa"/>
            <w:tcBorders>
              <w:top w:val="single" w:sz="4" w:space="0" w:color="000000"/>
              <w:left w:val="single" w:sz="4" w:space="0" w:color="000000"/>
              <w:bottom w:val="single" w:sz="4" w:space="0" w:color="000000"/>
            </w:tcBorders>
          </w:tcPr>
          <w:p w:rsidR="00FE2B6C" w:rsidRPr="003D572F" w:rsidRDefault="00FE2B6C" w:rsidP="003D572F">
            <w:pPr>
              <w:shd w:val="clear" w:color="auto" w:fill="FFFFFF"/>
              <w:tabs>
                <w:tab w:val="right" w:pos="4678"/>
              </w:tabs>
              <w:snapToGrid w:val="0"/>
              <w:spacing w:before="20"/>
              <w:ind w:firstLine="360"/>
            </w:pPr>
            <w:r w:rsidRPr="003D572F">
              <w:t>ОГРН (ОГРНИП)</w:t>
            </w:r>
          </w:p>
          <w:p w:rsidR="00FE2B6C" w:rsidRPr="003D572F" w:rsidRDefault="00FE2B6C" w:rsidP="003D572F">
            <w:pPr>
              <w:shd w:val="clear" w:color="auto" w:fill="FFFFFF"/>
              <w:tabs>
                <w:tab w:val="right" w:pos="4678"/>
              </w:tabs>
              <w:ind w:firstLine="360"/>
              <w:rPr>
                <w:rStyle w:val="af4"/>
                <w:iCs/>
                <w:lang w:eastAsia="ru-RU"/>
              </w:rPr>
            </w:pPr>
            <w:r w:rsidRPr="003D572F">
              <w:rPr>
                <w:rStyle w:val="af4"/>
                <w:iCs/>
                <w:lang w:eastAsia="ru-RU"/>
              </w:rPr>
              <w:t>(OGRN)</w:t>
            </w:r>
          </w:p>
        </w:tc>
        <w:tc>
          <w:tcPr>
            <w:tcW w:w="1680" w:type="dxa"/>
            <w:tcBorders>
              <w:top w:val="single" w:sz="4" w:space="0" w:color="000000"/>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Текст (15)</w:t>
            </w:r>
          </w:p>
        </w:tc>
        <w:tc>
          <w:tcPr>
            <w:tcW w:w="1080" w:type="dxa"/>
            <w:tcBorders>
              <w:top w:val="single" w:sz="4" w:space="0" w:color="000000"/>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jc w:val="center"/>
            </w:pPr>
            <w:r w:rsidRPr="003D572F">
              <w:t>[0..1]</w:t>
            </w:r>
          </w:p>
        </w:tc>
      </w:tr>
      <w:tr w:rsidR="00FE2B6C" w:rsidRPr="003D572F" w:rsidTr="003F64AD">
        <w:trPr>
          <w:cantSplit/>
          <w:trHeight w:val="285"/>
        </w:trPr>
        <w:tc>
          <w:tcPr>
            <w:tcW w:w="7200" w:type="dxa"/>
            <w:tcBorders>
              <w:left w:val="single" w:sz="4" w:space="0" w:color="000000"/>
              <w:bottom w:val="single" w:sz="4" w:space="0" w:color="000000"/>
            </w:tcBorders>
          </w:tcPr>
          <w:p w:rsidR="00FE2B6C" w:rsidRPr="003D572F" w:rsidRDefault="00FE2B6C" w:rsidP="003D572F">
            <w:pPr>
              <w:shd w:val="clear" w:color="auto" w:fill="FFFFFF"/>
              <w:tabs>
                <w:tab w:val="right" w:pos="4678"/>
              </w:tabs>
              <w:snapToGrid w:val="0"/>
              <w:spacing w:before="20"/>
              <w:ind w:firstLine="360"/>
            </w:pPr>
            <w:r w:rsidRPr="003D572F">
              <w:t>Номер контактного телефона</w:t>
            </w:r>
          </w:p>
          <w:p w:rsidR="00FE2B6C" w:rsidRPr="003D572F" w:rsidRDefault="00FE2B6C" w:rsidP="003D572F">
            <w:pPr>
              <w:shd w:val="clear" w:color="auto" w:fill="FFFFFF"/>
              <w:tabs>
                <w:tab w:val="right" w:pos="4678"/>
              </w:tabs>
              <w:ind w:firstLine="360"/>
              <w:rPr>
                <w:rStyle w:val="af4"/>
                <w:iCs/>
                <w:lang w:eastAsia="ru-RU"/>
              </w:rPr>
            </w:pPr>
            <w:r w:rsidRPr="003D572F">
              <w:rPr>
                <w:rStyle w:val="af4"/>
                <w:iCs/>
                <w:lang w:eastAsia="ru-RU"/>
              </w:rPr>
              <w:t>(PHONE)</w:t>
            </w:r>
          </w:p>
        </w:tc>
        <w:tc>
          <w:tcPr>
            <w:tcW w:w="1680"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Текст (15)</w:t>
            </w:r>
          </w:p>
        </w:tc>
        <w:tc>
          <w:tcPr>
            <w:tcW w:w="1080"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200" w:type="dxa"/>
            <w:tcBorders>
              <w:left w:val="single" w:sz="4" w:space="0" w:color="000000"/>
              <w:bottom w:val="single" w:sz="4" w:space="0" w:color="000000"/>
            </w:tcBorders>
          </w:tcPr>
          <w:p w:rsidR="00FE2B6C" w:rsidRPr="003D572F" w:rsidRDefault="00FE2B6C" w:rsidP="003D572F">
            <w:pPr>
              <w:shd w:val="clear" w:color="auto" w:fill="FFFFFF"/>
              <w:tabs>
                <w:tab w:val="right" w:pos="4678"/>
              </w:tabs>
              <w:snapToGrid w:val="0"/>
              <w:ind w:firstLine="357"/>
            </w:pPr>
            <w:r w:rsidRPr="003D572F">
              <w:t>Адрес регистрации</w:t>
            </w:r>
          </w:p>
          <w:p w:rsidR="00FE2B6C" w:rsidRPr="003D572F" w:rsidRDefault="00FE2B6C" w:rsidP="003D572F">
            <w:pPr>
              <w:shd w:val="clear" w:color="auto" w:fill="FFFFFF"/>
              <w:tabs>
                <w:tab w:val="right" w:pos="4678"/>
              </w:tabs>
              <w:snapToGrid w:val="0"/>
              <w:ind w:firstLine="357"/>
              <w:rPr>
                <w:i/>
              </w:rPr>
            </w:pPr>
            <w:r w:rsidRPr="003D572F">
              <w:rPr>
                <w:i/>
              </w:rPr>
              <w:t>(</w:t>
            </w:r>
            <w:r w:rsidRPr="003D572F">
              <w:rPr>
                <w:i/>
                <w:lang w:val="en-US"/>
              </w:rPr>
              <w:t>CADDR</w:t>
            </w:r>
            <w:r w:rsidRPr="003D572F">
              <w:rPr>
                <w:i/>
              </w:rPr>
              <w:t>)</w:t>
            </w:r>
          </w:p>
        </w:tc>
        <w:tc>
          <w:tcPr>
            <w:tcW w:w="1680"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Текст (</w:t>
            </w:r>
            <w:r w:rsidRPr="003D572F">
              <w:rPr>
                <w:lang w:val="en-US"/>
              </w:rPr>
              <w:t>128</w:t>
            </w:r>
            <w:r w:rsidRPr="003D572F">
              <w:t>)</w:t>
            </w:r>
          </w:p>
        </w:tc>
        <w:tc>
          <w:tcPr>
            <w:tcW w:w="1080"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200" w:type="dxa"/>
            <w:tcBorders>
              <w:left w:val="single" w:sz="4" w:space="0" w:color="000000"/>
              <w:bottom w:val="single" w:sz="4" w:space="0" w:color="000000"/>
            </w:tcBorders>
          </w:tcPr>
          <w:p w:rsidR="00FE2B6C" w:rsidRPr="003D572F" w:rsidRDefault="00FE2B6C" w:rsidP="003D572F">
            <w:pPr>
              <w:shd w:val="clear" w:color="auto" w:fill="FFFFFF"/>
              <w:tabs>
                <w:tab w:val="right" w:pos="4678"/>
              </w:tabs>
              <w:snapToGrid w:val="0"/>
              <w:spacing w:before="20"/>
              <w:ind w:firstLine="360"/>
            </w:pPr>
            <w:r w:rsidRPr="003D572F">
              <w:t>Электронная почта</w:t>
            </w:r>
          </w:p>
          <w:p w:rsidR="00FE2B6C" w:rsidRPr="003D572F" w:rsidRDefault="00FE2B6C" w:rsidP="003D572F">
            <w:pPr>
              <w:shd w:val="clear" w:color="auto" w:fill="FFFFFF"/>
              <w:tabs>
                <w:tab w:val="right" w:pos="4678"/>
              </w:tabs>
              <w:ind w:firstLine="360"/>
              <w:rPr>
                <w:rStyle w:val="af4"/>
                <w:iCs/>
                <w:lang w:eastAsia="ru-RU"/>
              </w:rPr>
            </w:pPr>
            <w:r w:rsidRPr="003D572F">
              <w:rPr>
                <w:rStyle w:val="af4"/>
                <w:iCs/>
                <w:lang w:eastAsia="ru-RU"/>
              </w:rPr>
              <w:t>(</w:t>
            </w:r>
            <w:r w:rsidRPr="003D572F">
              <w:rPr>
                <w:rStyle w:val="af4"/>
                <w:iCs/>
                <w:lang w:val="en-US" w:eastAsia="ru-RU"/>
              </w:rPr>
              <w:t>EMAIL</w:t>
            </w:r>
            <w:r w:rsidRPr="003D572F">
              <w:rPr>
                <w:rStyle w:val="af4"/>
                <w:iCs/>
                <w:lang w:eastAsia="ru-RU"/>
              </w:rPr>
              <w:t>)</w:t>
            </w:r>
          </w:p>
        </w:tc>
        <w:tc>
          <w:tcPr>
            <w:tcW w:w="1680"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Текст (50)</w:t>
            </w:r>
          </w:p>
        </w:tc>
        <w:tc>
          <w:tcPr>
            <w:tcW w:w="1080"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4"/>
        </w:trPr>
        <w:tc>
          <w:tcPr>
            <w:tcW w:w="7200" w:type="dxa"/>
            <w:tcBorders>
              <w:left w:val="single" w:sz="4" w:space="0" w:color="000000"/>
              <w:bottom w:val="single" w:sz="4" w:space="0" w:color="000000"/>
            </w:tcBorders>
          </w:tcPr>
          <w:p w:rsidR="00FE2B6C" w:rsidRPr="003D572F" w:rsidRDefault="00FE2B6C" w:rsidP="003D572F">
            <w:pPr>
              <w:shd w:val="clear" w:color="auto" w:fill="FFFFFF"/>
              <w:tabs>
                <w:tab w:val="right" w:pos="4678"/>
              </w:tabs>
              <w:snapToGrid w:val="0"/>
              <w:spacing w:before="20"/>
              <w:ind w:firstLine="360"/>
            </w:pPr>
            <w:r w:rsidRPr="003D572F">
              <w:t>Шифр страхователя (первая часть)</w:t>
            </w:r>
          </w:p>
          <w:p w:rsidR="00FE2B6C" w:rsidRPr="003D572F" w:rsidRDefault="00FE2B6C" w:rsidP="003D572F">
            <w:pPr>
              <w:shd w:val="clear" w:color="auto" w:fill="FFFFFF"/>
              <w:tabs>
                <w:tab w:val="right" w:pos="4678"/>
              </w:tabs>
              <w:snapToGrid w:val="0"/>
              <w:spacing w:before="20"/>
              <w:ind w:firstLine="360"/>
            </w:pPr>
            <w:r w:rsidRPr="003D572F">
              <w:rPr>
                <w:rStyle w:val="af4"/>
                <w:iCs/>
                <w:lang w:eastAsia="ru-RU"/>
              </w:rPr>
              <w:t>(TaxType)</w:t>
            </w:r>
          </w:p>
        </w:tc>
        <w:tc>
          <w:tcPr>
            <w:tcW w:w="1680"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Текст (3)</w:t>
            </w:r>
          </w:p>
        </w:tc>
        <w:tc>
          <w:tcPr>
            <w:tcW w:w="1080"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[1]</w:t>
            </w:r>
          </w:p>
        </w:tc>
      </w:tr>
      <w:tr w:rsidR="00FE2B6C" w:rsidRPr="003D572F" w:rsidTr="003F64AD">
        <w:trPr>
          <w:cantSplit/>
          <w:trHeight w:val="285"/>
        </w:trPr>
        <w:tc>
          <w:tcPr>
            <w:tcW w:w="7200" w:type="dxa"/>
            <w:tcBorders>
              <w:left w:val="single" w:sz="4" w:space="0" w:color="000000"/>
              <w:bottom w:val="single" w:sz="4" w:space="0" w:color="000000"/>
            </w:tcBorders>
          </w:tcPr>
          <w:p w:rsidR="00FE2B6C" w:rsidRPr="003D572F" w:rsidRDefault="00FE2B6C" w:rsidP="003D572F">
            <w:pPr>
              <w:shd w:val="clear" w:color="auto" w:fill="FFFFFF"/>
              <w:tabs>
                <w:tab w:val="right" w:pos="4678"/>
              </w:tabs>
              <w:snapToGrid w:val="0"/>
              <w:spacing w:before="20"/>
              <w:ind w:firstLine="360"/>
            </w:pPr>
            <w:r w:rsidRPr="003D572F">
              <w:t>Шифр страхователя (вторая часть)</w:t>
            </w:r>
          </w:p>
          <w:p w:rsidR="00FE2B6C" w:rsidRPr="003D572F" w:rsidRDefault="00FE2B6C" w:rsidP="003D572F">
            <w:pPr>
              <w:shd w:val="clear" w:color="auto" w:fill="FFFFFF"/>
              <w:tabs>
                <w:tab w:val="right" w:pos="4678"/>
              </w:tabs>
              <w:snapToGrid w:val="0"/>
              <w:spacing w:before="20"/>
              <w:ind w:firstLine="360"/>
            </w:pPr>
            <w:r w:rsidRPr="003D572F">
              <w:rPr>
                <w:rStyle w:val="af4"/>
                <w:iCs/>
                <w:lang w:eastAsia="ru-RU"/>
              </w:rPr>
              <w:t>(TaxType2)</w:t>
            </w:r>
          </w:p>
        </w:tc>
        <w:tc>
          <w:tcPr>
            <w:tcW w:w="1680"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Текст (2)</w:t>
            </w:r>
          </w:p>
        </w:tc>
        <w:tc>
          <w:tcPr>
            <w:tcW w:w="1080"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200" w:type="dxa"/>
            <w:tcBorders>
              <w:left w:val="single" w:sz="4" w:space="0" w:color="000000"/>
              <w:bottom w:val="single" w:sz="4" w:space="0" w:color="000000"/>
            </w:tcBorders>
          </w:tcPr>
          <w:p w:rsidR="00FE2B6C" w:rsidRPr="003D572F" w:rsidRDefault="00FE2B6C" w:rsidP="003D572F">
            <w:pPr>
              <w:shd w:val="clear" w:color="auto" w:fill="FFFFFF"/>
              <w:tabs>
                <w:tab w:val="right" w:pos="4678"/>
              </w:tabs>
              <w:snapToGrid w:val="0"/>
              <w:spacing w:before="20"/>
              <w:ind w:firstLine="360"/>
            </w:pPr>
            <w:r w:rsidRPr="003D572F">
              <w:t>Шифр страхователя (третья часть)</w:t>
            </w:r>
          </w:p>
          <w:p w:rsidR="00FE2B6C" w:rsidRPr="003D572F" w:rsidRDefault="00FE2B6C" w:rsidP="003D572F">
            <w:pPr>
              <w:shd w:val="clear" w:color="auto" w:fill="FFFFFF"/>
              <w:tabs>
                <w:tab w:val="right" w:pos="4678"/>
              </w:tabs>
              <w:snapToGrid w:val="0"/>
              <w:spacing w:before="20"/>
              <w:ind w:firstLine="360"/>
            </w:pPr>
            <w:r w:rsidRPr="003D572F">
              <w:rPr>
                <w:rStyle w:val="af4"/>
                <w:iCs/>
                <w:lang w:eastAsia="ru-RU"/>
              </w:rPr>
              <w:t>(TaxType3)</w:t>
            </w:r>
          </w:p>
        </w:tc>
        <w:tc>
          <w:tcPr>
            <w:tcW w:w="1680"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Текст (2)</w:t>
            </w:r>
          </w:p>
        </w:tc>
        <w:tc>
          <w:tcPr>
            <w:tcW w:w="1080"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200" w:type="dxa"/>
            <w:tcBorders>
              <w:left w:val="single" w:sz="4" w:space="0" w:color="000000"/>
              <w:bottom w:val="single" w:sz="4" w:space="0" w:color="000000"/>
            </w:tcBorders>
          </w:tcPr>
          <w:p w:rsidR="00FE2B6C" w:rsidRPr="003D572F" w:rsidRDefault="00FE2B6C" w:rsidP="003D572F">
            <w:pPr>
              <w:shd w:val="clear" w:color="auto" w:fill="FFFFFF"/>
              <w:tabs>
                <w:tab w:val="right" w:pos="4678"/>
              </w:tabs>
              <w:snapToGrid w:val="0"/>
              <w:spacing w:before="20"/>
              <w:ind w:firstLine="360"/>
            </w:pPr>
            <w:r w:rsidRPr="003D572F">
              <w:t>Среднесписочная численность работников</w:t>
            </w:r>
          </w:p>
          <w:p w:rsidR="00FE2B6C" w:rsidRPr="003D572F" w:rsidRDefault="00FE2B6C" w:rsidP="003D572F">
            <w:pPr>
              <w:shd w:val="clear" w:color="auto" w:fill="FFFFFF"/>
              <w:tabs>
                <w:tab w:val="right" w:pos="4678"/>
              </w:tabs>
              <w:snapToGrid w:val="0"/>
              <w:spacing w:before="20"/>
              <w:ind w:firstLine="360"/>
              <w:rPr>
                <w:i/>
              </w:rPr>
            </w:pPr>
            <w:r w:rsidRPr="003D572F">
              <w:rPr>
                <w:i/>
              </w:rPr>
              <w:t>(T1R1C2)</w:t>
            </w:r>
          </w:p>
        </w:tc>
        <w:tc>
          <w:tcPr>
            <w:tcW w:w="1680"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Целое (6)</w:t>
            </w:r>
          </w:p>
        </w:tc>
        <w:tc>
          <w:tcPr>
            <w:tcW w:w="1080"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[1]</w:t>
            </w:r>
          </w:p>
        </w:tc>
      </w:tr>
      <w:tr w:rsidR="00FE2B6C" w:rsidRPr="003D572F" w:rsidTr="003F64AD">
        <w:trPr>
          <w:cantSplit/>
          <w:trHeight w:val="285"/>
        </w:trPr>
        <w:tc>
          <w:tcPr>
            <w:tcW w:w="7200" w:type="dxa"/>
            <w:tcBorders>
              <w:left w:val="single" w:sz="4" w:space="0" w:color="000000"/>
              <w:bottom w:val="single" w:sz="4" w:space="0" w:color="000000"/>
            </w:tcBorders>
          </w:tcPr>
          <w:p w:rsidR="00FE2B6C" w:rsidRPr="003D572F" w:rsidRDefault="00FE2B6C" w:rsidP="003D572F">
            <w:pPr>
              <w:shd w:val="clear" w:color="auto" w:fill="FFFFFF"/>
              <w:tabs>
                <w:tab w:val="right" w:pos="4678"/>
              </w:tabs>
              <w:snapToGrid w:val="0"/>
              <w:spacing w:before="20"/>
              <w:ind w:firstLine="360"/>
            </w:pPr>
            <w:r w:rsidRPr="003D572F">
              <w:lastRenderedPageBreak/>
              <w:t>из них: женщин</w:t>
            </w:r>
          </w:p>
          <w:p w:rsidR="00FE2B6C" w:rsidRPr="003D572F" w:rsidRDefault="00FE2B6C" w:rsidP="003D572F">
            <w:pPr>
              <w:shd w:val="clear" w:color="auto" w:fill="FFFFFF"/>
              <w:tabs>
                <w:tab w:val="right" w:pos="4678"/>
              </w:tabs>
              <w:snapToGrid w:val="0"/>
              <w:spacing w:before="20"/>
              <w:ind w:firstLine="360"/>
              <w:rPr>
                <w:i/>
              </w:rPr>
            </w:pPr>
            <w:r w:rsidRPr="003D572F">
              <w:rPr>
                <w:i/>
              </w:rPr>
              <w:t>(T1R2C2)</w:t>
            </w:r>
          </w:p>
        </w:tc>
        <w:tc>
          <w:tcPr>
            <w:tcW w:w="1680"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Целое (6)</w:t>
            </w:r>
          </w:p>
        </w:tc>
        <w:tc>
          <w:tcPr>
            <w:tcW w:w="1080"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200" w:type="dxa"/>
            <w:tcBorders>
              <w:left w:val="single" w:sz="4" w:space="0" w:color="000000"/>
              <w:bottom w:val="single" w:sz="4" w:space="0" w:color="000000"/>
            </w:tcBorders>
          </w:tcPr>
          <w:p w:rsidR="00FE2B6C" w:rsidRPr="003D572F" w:rsidRDefault="00FE2B6C" w:rsidP="003D572F">
            <w:pPr>
              <w:shd w:val="clear" w:color="auto" w:fill="FFFFFF"/>
              <w:snapToGrid w:val="0"/>
              <w:spacing w:before="20"/>
              <w:ind w:firstLine="360"/>
            </w:pPr>
            <w:r w:rsidRPr="003D572F">
              <w:t xml:space="preserve">Признак лица, подписавшего документ </w:t>
            </w:r>
            <w:r w:rsidRPr="003D572F">
              <w:rPr>
                <w:vertAlign w:val="superscript"/>
              </w:rPr>
              <w:t>2</w:t>
            </w:r>
          </w:p>
          <w:p w:rsidR="00FE2B6C" w:rsidRPr="003D572F" w:rsidRDefault="00FE2B6C" w:rsidP="003D572F">
            <w:pPr>
              <w:shd w:val="clear" w:color="auto" w:fill="FFFFFF"/>
              <w:tabs>
                <w:tab w:val="right" w:pos="4678"/>
              </w:tabs>
              <w:snapToGrid w:val="0"/>
              <w:spacing w:before="20"/>
              <w:ind w:firstLine="360"/>
              <w:rPr>
                <w:i/>
                <w:iCs/>
              </w:rPr>
            </w:pPr>
            <w:r w:rsidRPr="003D572F">
              <w:rPr>
                <w:i/>
                <w:iCs/>
              </w:rPr>
              <w:t>(</w:t>
            </w:r>
            <w:r w:rsidRPr="003D572F">
              <w:rPr>
                <w:i/>
                <w:iCs/>
                <w:lang w:val="en-US"/>
              </w:rPr>
              <w:t>Upoln</w:t>
            </w:r>
            <w:r w:rsidRPr="003D572F">
              <w:rPr>
                <w:i/>
                <w:iCs/>
              </w:rPr>
              <w:t>)</w:t>
            </w:r>
          </w:p>
        </w:tc>
        <w:tc>
          <w:tcPr>
            <w:tcW w:w="1680" w:type="dxa"/>
            <w:tcBorders>
              <w:left w:val="single" w:sz="4" w:space="0" w:color="000000"/>
              <w:bottom w:val="single" w:sz="4" w:space="0" w:color="000000"/>
            </w:tcBorders>
            <w:vAlign w:val="center"/>
          </w:tcPr>
          <w:p w:rsidR="00FE2B6C" w:rsidRPr="003D572F" w:rsidRDefault="00FE2B6C" w:rsidP="003D572F">
            <w:pPr>
              <w:shd w:val="clear" w:color="auto" w:fill="FFFFFF"/>
              <w:tabs>
                <w:tab w:val="right" w:pos="4678"/>
              </w:tabs>
              <w:snapToGrid w:val="0"/>
              <w:spacing w:before="20"/>
              <w:ind w:hanging="5"/>
            </w:pPr>
            <w:r w:rsidRPr="003D572F">
              <w:t>Целое (1)</w:t>
            </w:r>
          </w:p>
        </w:tc>
        <w:tc>
          <w:tcPr>
            <w:tcW w:w="1080"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tabs>
                <w:tab w:val="right" w:pos="4678"/>
              </w:tabs>
              <w:snapToGrid w:val="0"/>
              <w:spacing w:before="20"/>
              <w:jc w:val="center"/>
            </w:pPr>
            <w:r w:rsidRPr="003D572F">
              <w:t>[0..1]</w:t>
            </w:r>
          </w:p>
        </w:tc>
      </w:tr>
      <w:tr w:rsidR="00FE2B6C" w:rsidRPr="003D572F" w:rsidTr="003F64AD">
        <w:trPr>
          <w:cantSplit/>
          <w:trHeight w:val="285"/>
        </w:trPr>
        <w:tc>
          <w:tcPr>
            <w:tcW w:w="7200" w:type="dxa"/>
            <w:tcBorders>
              <w:left w:val="single" w:sz="4" w:space="0" w:color="000000"/>
              <w:bottom w:val="single" w:sz="4" w:space="0" w:color="000000"/>
            </w:tcBorders>
          </w:tcPr>
          <w:p w:rsidR="00FE2B6C" w:rsidRPr="003D572F" w:rsidRDefault="00FE2B6C" w:rsidP="003D572F">
            <w:pPr>
              <w:shd w:val="clear" w:color="auto" w:fill="FFFFFF"/>
              <w:tabs>
                <w:tab w:val="right" w:pos="4678"/>
              </w:tabs>
              <w:snapToGrid w:val="0"/>
              <w:spacing w:before="20"/>
              <w:ind w:firstLine="360"/>
            </w:pPr>
            <w:r w:rsidRPr="003D572F">
              <w:t>Ф.И.О. руководителя организации, индивидуального предпринимателя, физического лица, представителя страхователя</w:t>
            </w:r>
          </w:p>
          <w:p w:rsidR="00FE2B6C" w:rsidRPr="003D572F" w:rsidRDefault="00FE2B6C" w:rsidP="003D572F">
            <w:pPr>
              <w:shd w:val="clear" w:color="auto" w:fill="FFFFFF"/>
              <w:tabs>
                <w:tab w:val="right" w:pos="4678"/>
              </w:tabs>
              <w:ind w:firstLine="360"/>
              <w:rPr>
                <w:rStyle w:val="af4"/>
                <w:iCs/>
                <w:lang w:eastAsia="ru-RU"/>
              </w:rPr>
            </w:pPr>
            <w:r w:rsidRPr="003D572F">
              <w:rPr>
                <w:rStyle w:val="af4"/>
                <w:iCs/>
                <w:lang w:eastAsia="ru-RU"/>
              </w:rPr>
              <w:t>(CEO)</w:t>
            </w:r>
          </w:p>
        </w:tc>
        <w:tc>
          <w:tcPr>
            <w:tcW w:w="1680"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Текст (64)</w:t>
            </w:r>
          </w:p>
        </w:tc>
        <w:tc>
          <w:tcPr>
            <w:tcW w:w="1080"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[1]</w:t>
            </w:r>
          </w:p>
        </w:tc>
      </w:tr>
      <w:tr w:rsidR="00FE2B6C" w:rsidRPr="003D572F" w:rsidTr="003F64AD">
        <w:trPr>
          <w:cantSplit/>
          <w:trHeight w:val="285"/>
        </w:trPr>
        <w:tc>
          <w:tcPr>
            <w:tcW w:w="7200" w:type="dxa"/>
            <w:tcBorders>
              <w:left w:val="single" w:sz="4" w:space="0" w:color="000000"/>
              <w:bottom w:val="single" w:sz="4" w:space="0" w:color="000000"/>
            </w:tcBorders>
          </w:tcPr>
          <w:p w:rsidR="00FE2B6C" w:rsidRPr="003D572F" w:rsidRDefault="00FE2B6C" w:rsidP="003D572F">
            <w:pPr>
              <w:shd w:val="clear" w:color="auto" w:fill="FFFFFF"/>
              <w:tabs>
                <w:tab w:val="right" w:pos="4678"/>
              </w:tabs>
              <w:snapToGrid w:val="0"/>
              <w:spacing w:before="20"/>
              <w:ind w:firstLine="360"/>
            </w:pPr>
            <w:r w:rsidRPr="003D572F">
              <w:t>Дата</w:t>
            </w:r>
          </w:p>
          <w:p w:rsidR="00FE2B6C" w:rsidRPr="003D572F" w:rsidRDefault="00FE2B6C" w:rsidP="003D572F">
            <w:pPr>
              <w:shd w:val="clear" w:color="auto" w:fill="FFFFFF"/>
              <w:tabs>
                <w:tab w:val="right" w:pos="4678"/>
              </w:tabs>
              <w:snapToGrid w:val="0"/>
              <w:spacing w:before="20"/>
              <w:ind w:firstLine="360"/>
              <w:rPr>
                <w:rStyle w:val="af4"/>
                <w:lang w:eastAsia="ru-RU"/>
              </w:rPr>
            </w:pPr>
            <w:r w:rsidRPr="003D572F">
              <w:rPr>
                <w:rStyle w:val="af4"/>
                <w:lang w:eastAsia="ru-RU"/>
              </w:rPr>
              <w:t>(CRE_DATE)</w:t>
            </w:r>
          </w:p>
        </w:tc>
        <w:tc>
          <w:tcPr>
            <w:tcW w:w="1680"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Дата</w:t>
            </w:r>
          </w:p>
        </w:tc>
        <w:tc>
          <w:tcPr>
            <w:tcW w:w="1080"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200" w:type="dxa"/>
            <w:tcBorders>
              <w:left w:val="single" w:sz="4" w:space="0" w:color="000000"/>
              <w:bottom w:val="single" w:sz="4" w:space="0" w:color="000000"/>
            </w:tcBorders>
          </w:tcPr>
          <w:p w:rsidR="00FE2B6C" w:rsidRPr="003D572F" w:rsidRDefault="00FE2B6C" w:rsidP="003D572F">
            <w:pPr>
              <w:shd w:val="clear" w:color="auto" w:fill="FFFFFF"/>
              <w:tabs>
                <w:tab w:val="right" w:pos="4678"/>
              </w:tabs>
              <w:snapToGrid w:val="0"/>
              <w:spacing w:before="20"/>
              <w:ind w:firstLine="360"/>
            </w:pPr>
            <w:r w:rsidRPr="003D572F">
              <w:t>Документ, подтверждающий полномочия представителя</w:t>
            </w:r>
          </w:p>
          <w:p w:rsidR="00FE2B6C" w:rsidRPr="003D572F" w:rsidRDefault="00FE2B6C" w:rsidP="003D572F">
            <w:pPr>
              <w:shd w:val="clear" w:color="auto" w:fill="FFFFFF"/>
              <w:tabs>
                <w:tab w:val="right" w:pos="4678"/>
              </w:tabs>
              <w:snapToGrid w:val="0"/>
              <w:spacing w:before="20"/>
              <w:ind w:firstLine="360"/>
              <w:rPr>
                <w:i/>
              </w:rPr>
            </w:pPr>
            <w:r w:rsidRPr="003D572F">
              <w:rPr>
                <w:i/>
              </w:rPr>
              <w:t>(UpolnDoc)</w:t>
            </w:r>
          </w:p>
        </w:tc>
        <w:tc>
          <w:tcPr>
            <w:tcW w:w="1680"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Текст (64)</w:t>
            </w:r>
          </w:p>
        </w:tc>
        <w:tc>
          <w:tcPr>
            <w:tcW w:w="1080"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bl>
    <w:p w:rsidR="00FE2B6C" w:rsidRPr="003D572F" w:rsidRDefault="00FE2B6C" w:rsidP="003D572F">
      <w:pPr>
        <w:pStyle w:val="2"/>
        <w:keepNext w:val="0"/>
        <w:shd w:val="clear" w:color="auto" w:fill="FFFFFF"/>
        <w:ind w:left="720" w:right="0" w:firstLine="0"/>
      </w:pPr>
    </w:p>
    <w:p w:rsidR="00FE2B6C" w:rsidRPr="003D572F" w:rsidRDefault="00FE2B6C" w:rsidP="003D572F">
      <w:pPr>
        <w:pStyle w:val="2"/>
        <w:shd w:val="clear" w:color="auto" w:fill="FFFFFF"/>
        <w:ind w:left="720" w:right="0" w:firstLine="0"/>
        <w:rPr>
          <w:b/>
        </w:rPr>
      </w:pPr>
      <w:r w:rsidRPr="003D572F">
        <w:rPr>
          <w:b/>
        </w:rPr>
        <w:t>Реквизиты элемента «Платежное поручение».</w:t>
      </w:r>
    </w:p>
    <w:tbl>
      <w:tblPr>
        <w:tblW w:w="9960" w:type="dxa"/>
        <w:tblInd w:w="108" w:type="dxa"/>
        <w:tblLayout w:type="fixed"/>
        <w:tblLook w:val="0000"/>
      </w:tblPr>
      <w:tblGrid>
        <w:gridCol w:w="7200"/>
        <w:gridCol w:w="1680"/>
        <w:gridCol w:w="1080"/>
      </w:tblGrid>
      <w:tr w:rsidR="00FE2B6C" w:rsidRPr="003D572F" w:rsidTr="003F64AD">
        <w:trPr>
          <w:cantSplit/>
          <w:trHeight w:val="559"/>
          <w:tblHeader/>
        </w:trPr>
        <w:tc>
          <w:tcPr>
            <w:tcW w:w="7200" w:type="dxa"/>
            <w:tcBorders>
              <w:top w:val="single" w:sz="4" w:space="0" w:color="000000"/>
              <w:left w:val="single" w:sz="4" w:space="0" w:color="000000"/>
              <w:bottom w:val="single" w:sz="4" w:space="0" w:color="000000"/>
            </w:tcBorders>
            <w:shd w:val="clear" w:color="auto" w:fill="D9D9D9"/>
            <w:vAlign w:val="center"/>
          </w:tcPr>
          <w:p w:rsidR="00FE2B6C" w:rsidRPr="003D572F" w:rsidRDefault="00FE2B6C" w:rsidP="003D572F">
            <w:pPr>
              <w:pStyle w:val="af9"/>
              <w:keepNext/>
              <w:shd w:val="clear" w:color="auto" w:fill="FFFFFF"/>
              <w:snapToGrid w:val="0"/>
              <w:ind w:left="0" w:firstLine="0"/>
              <w:rPr>
                <w:rFonts w:ascii="Times New Roman" w:hAnsi="Times New Roman"/>
                <w:sz w:val="28"/>
                <w:szCs w:val="28"/>
              </w:rPr>
            </w:pPr>
            <w:r w:rsidRPr="003D572F">
              <w:rPr>
                <w:rFonts w:ascii="Times New Roman" w:hAnsi="Times New Roman"/>
                <w:sz w:val="28"/>
                <w:szCs w:val="28"/>
              </w:rPr>
              <w:t>Описание реквизита</w:t>
            </w:r>
          </w:p>
        </w:tc>
        <w:tc>
          <w:tcPr>
            <w:tcW w:w="1680" w:type="dxa"/>
            <w:tcBorders>
              <w:top w:val="single" w:sz="4" w:space="0" w:color="000000"/>
              <w:left w:val="single" w:sz="4" w:space="0" w:color="000000"/>
              <w:bottom w:val="single" w:sz="4" w:space="0" w:color="000000"/>
            </w:tcBorders>
            <w:shd w:val="clear" w:color="auto" w:fill="D9D9D9"/>
            <w:vAlign w:val="center"/>
          </w:tcPr>
          <w:p w:rsidR="00FE2B6C" w:rsidRPr="003D572F" w:rsidRDefault="00FE2B6C" w:rsidP="003D572F">
            <w:pPr>
              <w:pStyle w:val="af9"/>
              <w:keepNext/>
              <w:shd w:val="clear" w:color="auto" w:fill="FFFFFF"/>
              <w:snapToGrid w:val="0"/>
              <w:ind w:left="0" w:firstLine="0"/>
              <w:rPr>
                <w:rFonts w:ascii="Times New Roman" w:hAnsi="Times New Roman"/>
                <w:sz w:val="28"/>
                <w:szCs w:val="28"/>
              </w:rPr>
            </w:pPr>
            <w:r w:rsidRPr="003D572F">
              <w:rPr>
                <w:rFonts w:ascii="Times New Roman" w:hAnsi="Times New Roman"/>
                <w:sz w:val="28"/>
                <w:szCs w:val="28"/>
              </w:rPr>
              <w:t>Тип реквизита</w:t>
            </w:r>
          </w:p>
        </w:tc>
        <w:tc>
          <w:tcPr>
            <w:tcW w:w="1080"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FE2B6C" w:rsidRPr="003D572F" w:rsidRDefault="00FE2B6C" w:rsidP="003D572F">
            <w:pPr>
              <w:pStyle w:val="af9"/>
              <w:keepNext/>
              <w:shd w:val="clear" w:color="auto" w:fill="FFFFFF"/>
              <w:snapToGrid w:val="0"/>
              <w:ind w:left="0" w:firstLine="0"/>
              <w:rPr>
                <w:rFonts w:ascii="Times New Roman" w:hAnsi="Times New Roman"/>
                <w:sz w:val="28"/>
                <w:szCs w:val="28"/>
              </w:rPr>
            </w:pPr>
            <w:r w:rsidRPr="003D572F">
              <w:rPr>
                <w:rFonts w:ascii="Times New Roman" w:hAnsi="Times New Roman"/>
                <w:sz w:val="28"/>
                <w:szCs w:val="28"/>
              </w:rPr>
              <w:t>Крат-</w:t>
            </w:r>
          </w:p>
          <w:p w:rsidR="00FE2B6C" w:rsidRPr="003D572F" w:rsidRDefault="00FE2B6C" w:rsidP="003D572F">
            <w:pPr>
              <w:pStyle w:val="af9"/>
              <w:keepNext/>
              <w:shd w:val="clear" w:color="auto" w:fill="FFFFFF"/>
              <w:ind w:left="0" w:firstLine="0"/>
              <w:rPr>
                <w:rFonts w:ascii="Times New Roman" w:hAnsi="Times New Roman"/>
                <w:sz w:val="28"/>
                <w:szCs w:val="28"/>
              </w:rPr>
            </w:pPr>
            <w:r w:rsidRPr="003D572F">
              <w:rPr>
                <w:rFonts w:ascii="Times New Roman" w:hAnsi="Times New Roman"/>
                <w:sz w:val="28"/>
                <w:szCs w:val="28"/>
              </w:rPr>
              <w:t>ность</w:t>
            </w:r>
          </w:p>
        </w:tc>
      </w:tr>
      <w:tr w:rsidR="00FE2B6C" w:rsidRPr="003D572F" w:rsidTr="003F64AD">
        <w:trPr>
          <w:cantSplit/>
          <w:trHeight w:val="285"/>
        </w:trPr>
        <w:tc>
          <w:tcPr>
            <w:tcW w:w="7200" w:type="dxa"/>
            <w:tcBorders>
              <w:top w:val="single" w:sz="4" w:space="0" w:color="000000"/>
              <w:left w:val="single" w:sz="4" w:space="0" w:color="000000"/>
              <w:bottom w:val="single" w:sz="4" w:space="0" w:color="000000"/>
            </w:tcBorders>
          </w:tcPr>
          <w:p w:rsidR="00FE2B6C" w:rsidRPr="003D572F" w:rsidRDefault="00FE2B6C" w:rsidP="003D572F">
            <w:pPr>
              <w:pStyle w:val="2"/>
              <w:shd w:val="clear" w:color="auto" w:fill="FFFFFF"/>
              <w:snapToGrid w:val="0"/>
              <w:spacing w:before="20"/>
              <w:ind w:firstLine="0"/>
              <w:rPr>
                <w:rStyle w:val="af6"/>
                <w:bCs/>
              </w:rPr>
            </w:pPr>
            <w:r w:rsidRPr="003D572F">
              <w:rPr>
                <w:rStyle w:val="af6"/>
                <w:bCs/>
              </w:rPr>
              <w:t>Платежное поручение</w:t>
            </w:r>
          </w:p>
          <w:p w:rsidR="00FE2B6C" w:rsidRPr="003D572F" w:rsidRDefault="00FE2B6C" w:rsidP="003D572F">
            <w:pPr>
              <w:shd w:val="clear" w:color="auto" w:fill="FFFFFF"/>
              <w:tabs>
                <w:tab w:val="right" w:pos="4678"/>
              </w:tabs>
              <w:rPr>
                <w:rStyle w:val="af7"/>
                <w:bCs/>
              </w:rPr>
            </w:pPr>
            <w:r w:rsidRPr="003D572F">
              <w:rPr>
                <w:rStyle w:val="af7"/>
                <w:bCs/>
              </w:rPr>
              <w:t>(PAYM_ORDER)</w:t>
            </w:r>
          </w:p>
        </w:tc>
        <w:tc>
          <w:tcPr>
            <w:tcW w:w="1680" w:type="dxa"/>
            <w:tcBorders>
              <w:top w:val="single" w:sz="4" w:space="0" w:color="000000"/>
              <w:left w:val="single" w:sz="4" w:space="0" w:color="000000"/>
              <w:bottom w:val="single" w:sz="4" w:space="0" w:color="000000"/>
            </w:tcBorders>
            <w:vAlign w:val="center"/>
          </w:tcPr>
          <w:p w:rsidR="00FE2B6C" w:rsidRPr="003D572F" w:rsidRDefault="00FE2B6C" w:rsidP="003D572F">
            <w:pPr>
              <w:shd w:val="clear" w:color="auto" w:fill="FFFFFF"/>
              <w:snapToGrid w:val="0"/>
              <w:spacing w:before="20"/>
              <w:rPr>
                <w:b/>
              </w:rPr>
            </w:pPr>
            <w:r w:rsidRPr="003D572F">
              <w:rPr>
                <w:b/>
              </w:rPr>
              <w:t>Элемент</w:t>
            </w:r>
          </w:p>
        </w:tc>
        <w:tc>
          <w:tcPr>
            <w:tcW w:w="1080" w:type="dxa"/>
            <w:tcBorders>
              <w:top w:val="single" w:sz="4" w:space="0" w:color="000000"/>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p>
        </w:tc>
      </w:tr>
      <w:tr w:rsidR="00FE2B6C" w:rsidRPr="003D572F" w:rsidTr="003F64AD">
        <w:trPr>
          <w:cantSplit/>
          <w:trHeight w:val="285"/>
        </w:trPr>
        <w:tc>
          <w:tcPr>
            <w:tcW w:w="7200" w:type="dxa"/>
            <w:tcBorders>
              <w:top w:val="single" w:sz="4" w:space="0" w:color="000000"/>
              <w:left w:val="single" w:sz="4" w:space="0" w:color="000000"/>
              <w:bottom w:val="single" w:sz="4" w:space="0" w:color="000000"/>
            </w:tcBorders>
          </w:tcPr>
          <w:p w:rsidR="00FE2B6C" w:rsidRPr="003D572F" w:rsidRDefault="00FE2B6C" w:rsidP="003D572F">
            <w:pPr>
              <w:shd w:val="clear" w:color="auto" w:fill="FFFFFF"/>
              <w:tabs>
                <w:tab w:val="right" w:pos="4678"/>
              </w:tabs>
              <w:snapToGrid w:val="0"/>
              <w:spacing w:before="20"/>
              <w:ind w:firstLine="360"/>
            </w:pPr>
            <w:r w:rsidRPr="003D572F">
              <w:t>Номер платежного поручения</w:t>
            </w:r>
          </w:p>
          <w:p w:rsidR="00FE2B6C" w:rsidRPr="003D572F" w:rsidRDefault="00FE2B6C" w:rsidP="003D572F">
            <w:pPr>
              <w:shd w:val="clear" w:color="auto" w:fill="FFFFFF"/>
              <w:tabs>
                <w:tab w:val="right" w:pos="4678"/>
              </w:tabs>
              <w:ind w:firstLine="360"/>
              <w:rPr>
                <w:rStyle w:val="af4"/>
                <w:iCs/>
                <w:lang w:eastAsia="ru-RU"/>
              </w:rPr>
            </w:pPr>
            <w:r w:rsidRPr="003D572F">
              <w:rPr>
                <w:rStyle w:val="af4"/>
                <w:iCs/>
                <w:lang w:eastAsia="ru-RU"/>
              </w:rPr>
              <w:t>(NUM)</w:t>
            </w:r>
          </w:p>
        </w:tc>
        <w:tc>
          <w:tcPr>
            <w:tcW w:w="1680" w:type="dxa"/>
            <w:tcBorders>
              <w:top w:val="single" w:sz="4" w:space="0" w:color="000000"/>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Текст (10)</w:t>
            </w:r>
          </w:p>
        </w:tc>
        <w:tc>
          <w:tcPr>
            <w:tcW w:w="1080" w:type="dxa"/>
            <w:tcBorders>
              <w:top w:val="single" w:sz="4" w:space="0" w:color="000000"/>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[1]</w:t>
            </w:r>
          </w:p>
        </w:tc>
      </w:tr>
      <w:tr w:rsidR="00FE2B6C" w:rsidRPr="003D572F" w:rsidTr="003F64AD">
        <w:trPr>
          <w:cantSplit/>
          <w:trHeight w:val="285"/>
        </w:trPr>
        <w:tc>
          <w:tcPr>
            <w:tcW w:w="7200" w:type="dxa"/>
            <w:tcBorders>
              <w:top w:val="single" w:sz="4" w:space="0" w:color="000000"/>
              <w:left w:val="single" w:sz="4" w:space="0" w:color="000000"/>
              <w:bottom w:val="single" w:sz="4" w:space="0" w:color="000000"/>
            </w:tcBorders>
          </w:tcPr>
          <w:p w:rsidR="00FE2B6C" w:rsidRPr="003D572F" w:rsidRDefault="00FE2B6C" w:rsidP="003D572F">
            <w:pPr>
              <w:shd w:val="clear" w:color="auto" w:fill="FFFFFF"/>
              <w:tabs>
                <w:tab w:val="right" w:pos="4678"/>
              </w:tabs>
              <w:snapToGrid w:val="0"/>
              <w:spacing w:before="20"/>
              <w:ind w:firstLine="360"/>
            </w:pPr>
            <w:r w:rsidRPr="003D572F">
              <w:t>Дата платежного поручения</w:t>
            </w:r>
          </w:p>
          <w:p w:rsidR="00FE2B6C" w:rsidRPr="003D572F" w:rsidRDefault="00FE2B6C" w:rsidP="003D572F">
            <w:pPr>
              <w:shd w:val="clear" w:color="auto" w:fill="FFFFFF"/>
              <w:tabs>
                <w:tab w:val="right" w:pos="4678"/>
              </w:tabs>
              <w:ind w:firstLine="360"/>
              <w:rPr>
                <w:rStyle w:val="af4"/>
                <w:iCs/>
                <w:lang w:eastAsia="ru-RU"/>
              </w:rPr>
            </w:pPr>
            <w:r w:rsidRPr="003D572F">
              <w:rPr>
                <w:rStyle w:val="af4"/>
                <w:iCs/>
                <w:lang w:eastAsia="ru-RU"/>
              </w:rPr>
              <w:t>(DT)</w:t>
            </w:r>
            <w:r w:rsidRPr="003D572F">
              <w:rPr>
                <w:rStyle w:val="af4"/>
                <w:iCs/>
                <w:lang w:eastAsia="ru-RU"/>
              </w:rPr>
              <w:tab/>
            </w:r>
          </w:p>
        </w:tc>
        <w:tc>
          <w:tcPr>
            <w:tcW w:w="1680" w:type="dxa"/>
            <w:tcBorders>
              <w:top w:val="single" w:sz="4" w:space="0" w:color="000000"/>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Дата</w:t>
            </w:r>
          </w:p>
        </w:tc>
        <w:tc>
          <w:tcPr>
            <w:tcW w:w="1080" w:type="dxa"/>
            <w:tcBorders>
              <w:top w:val="single" w:sz="4" w:space="0" w:color="000000"/>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[1]</w:t>
            </w:r>
          </w:p>
        </w:tc>
      </w:tr>
      <w:tr w:rsidR="00FE2B6C" w:rsidRPr="003D572F" w:rsidTr="003F64AD">
        <w:trPr>
          <w:cantSplit/>
          <w:trHeight w:val="285"/>
        </w:trPr>
        <w:tc>
          <w:tcPr>
            <w:tcW w:w="7200" w:type="dxa"/>
            <w:tcBorders>
              <w:top w:val="single" w:sz="4" w:space="0" w:color="000000"/>
              <w:left w:val="single" w:sz="4" w:space="0" w:color="000000"/>
              <w:bottom w:val="single" w:sz="4" w:space="0" w:color="000000"/>
            </w:tcBorders>
          </w:tcPr>
          <w:p w:rsidR="00FE2B6C" w:rsidRPr="003D572F" w:rsidRDefault="00FE2B6C" w:rsidP="003D572F">
            <w:pPr>
              <w:shd w:val="clear" w:color="auto" w:fill="FFFFFF"/>
              <w:tabs>
                <w:tab w:val="right" w:pos="4678"/>
              </w:tabs>
              <w:snapToGrid w:val="0"/>
              <w:spacing w:before="20"/>
              <w:ind w:firstLine="360"/>
            </w:pPr>
            <w:r w:rsidRPr="003D572F">
              <w:t>Сумма платежа</w:t>
            </w:r>
          </w:p>
          <w:p w:rsidR="00FE2B6C" w:rsidRPr="003D572F" w:rsidRDefault="00FE2B6C" w:rsidP="003D572F">
            <w:pPr>
              <w:shd w:val="clear" w:color="auto" w:fill="FFFFFF"/>
              <w:tabs>
                <w:tab w:val="right" w:pos="4678"/>
              </w:tabs>
              <w:ind w:firstLine="360"/>
              <w:rPr>
                <w:rStyle w:val="af4"/>
                <w:iCs/>
                <w:lang w:eastAsia="ru-RU"/>
              </w:rPr>
            </w:pPr>
            <w:r w:rsidRPr="003D572F">
              <w:rPr>
                <w:rStyle w:val="af4"/>
                <w:iCs/>
                <w:lang w:eastAsia="ru-RU"/>
              </w:rPr>
              <w:t>(SUM)</w:t>
            </w:r>
          </w:p>
        </w:tc>
        <w:tc>
          <w:tcPr>
            <w:tcW w:w="1680" w:type="dxa"/>
            <w:tcBorders>
              <w:top w:val="single" w:sz="4" w:space="0" w:color="000000"/>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Сумма (14,2)</w:t>
            </w:r>
          </w:p>
        </w:tc>
        <w:tc>
          <w:tcPr>
            <w:tcW w:w="1080" w:type="dxa"/>
            <w:tcBorders>
              <w:top w:val="single" w:sz="4" w:space="0" w:color="000000"/>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[1]</w:t>
            </w:r>
          </w:p>
        </w:tc>
      </w:tr>
    </w:tbl>
    <w:p w:rsidR="00FE2B6C" w:rsidRPr="003D572F" w:rsidRDefault="00FE2B6C" w:rsidP="003D572F">
      <w:pPr>
        <w:pStyle w:val="2"/>
        <w:keepNext w:val="0"/>
        <w:shd w:val="clear" w:color="auto" w:fill="FFFFFF"/>
        <w:ind w:left="720" w:right="0" w:firstLine="0"/>
      </w:pPr>
    </w:p>
    <w:p w:rsidR="00FE2B6C" w:rsidRPr="003D572F" w:rsidRDefault="00FE2B6C" w:rsidP="003D572F">
      <w:pPr>
        <w:pStyle w:val="2"/>
        <w:shd w:val="clear" w:color="auto" w:fill="FFFFFF"/>
        <w:ind w:left="720" w:right="0" w:firstLine="0"/>
        <w:rPr>
          <w:b/>
        </w:rPr>
      </w:pPr>
      <w:r w:rsidRPr="003D572F">
        <w:rPr>
          <w:b/>
        </w:rPr>
        <w:t>Реквизиты элемента «Раздел I».</w:t>
      </w:r>
    </w:p>
    <w:tbl>
      <w:tblPr>
        <w:tblW w:w="9960" w:type="dxa"/>
        <w:tblInd w:w="108" w:type="dxa"/>
        <w:tblLayout w:type="fixed"/>
        <w:tblLook w:val="0000"/>
      </w:tblPr>
      <w:tblGrid>
        <w:gridCol w:w="7200"/>
        <w:gridCol w:w="1680"/>
        <w:gridCol w:w="1080"/>
      </w:tblGrid>
      <w:tr w:rsidR="00FE2B6C" w:rsidRPr="003D572F" w:rsidTr="003F64AD">
        <w:trPr>
          <w:cantSplit/>
          <w:trHeight w:val="559"/>
          <w:tblHeader/>
        </w:trPr>
        <w:tc>
          <w:tcPr>
            <w:tcW w:w="7200" w:type="dxa"/>
            <w:tcBorders>
              <w:top w:val="single" w:sz="4" w:space="0" w:color="000000"/>
              <w:left w:val="single" w:sz="4" w:space="0" w:color="000000"/>
              <w:bottom w:val="single" w:sz="4" w:space="0" w:color="000000"/>
            </w:tcBorders>
            <w:shd w:val="clear" w:color="auto" w:fill="D9D9D9"/>
            <w:vAlign w:val="center"/>
          </w:tcPr>
          <w:p w:rsidR="00FE2B6C" w:rsidRPr="003D572F" w:rsidRDefault="00FE2B6C" w:rsidP="003D572F">
            <w:pPr>
              <w:pStyle w:val="af9"/>
              <w:keepNext/>
              <w:shd w:val="clear" w:color="auto" w:fill="FFFFFF"/>
              <w:snapToGrid w:val="0"/>
              <w:ind w:left="0" w:firstLine="0"/>
              <w:rPr>
                <w:rFonts w:ascii="Times New Roman" w:hAnsi="Times New Roman"/>
                <w:sz w:val="28"/>
                <w:szCs w:val="28"/>
              </w:rPr>
            </w:pPr>
            <w:r w:rsidRPr="003D572F">
              <w:rPr>
                <w:rFonts w:ascii="Times New Roman" w:hAnsi="Times New Roman"/>
                <w:sz w:val="28"/>
                <w:szCs w:val="28"/>
              </w:rPr>
              <w:t>Описание реквизита</w:t>
            </w:r>
          </w:p>
        </w:tc>
        <w:tc>
          <w:tcPr>
            <w:tcW w:w="1680" w:type="dxa"/>
            <w:tcBorders>
              <w:top w:val="single" w:sz="4" w:space="0" w:color="000000"/>
              <w:left w:val="single" w:sz="4" w:space="0" w:color="000000"/>
              <w:bottom w:val="single" w:sz="4" w:space="0" w:color="000000"/>
            </w:tcBorders>
            <w:shd w:val="clear" w:color="auto" w:fill="D9D9D9"/>
            <w:vAlign w:val="center"/>
          </w:tcPr>
          <w:p w:rsidR="00FE2B6C" w:rsidRPr="003D572F" w:rsidRDefault="00FE2B6C" w:rsidP="003D572F">
            <w:pPr>
              <w:pStyle w:val="af9"/>
              <w:keepNext/>
              <w:shd w:val="clear" w:color="auto" w:fill="FFFFFF"/>
              <w:snapToGrid w:val="0"/>
              <w:ind w:left="0" w:firstLine="0"/>
              <w:rPr>
                <w:rFonts w:ascii="Times New Roman" w:hAnsi="Times New Roman"/>
                <w:sz w:val="28"/>
                <w:szCs w:val="28"/>
              </w:rPr>
            </w:pPr>
            <w:r w:rsidRPr="003D572F">
              <w:rPr>
                <w:rFonts w:ascii="Times New Roman" w:hAnsi="Times New Roman"/>
                <w:sz w:val="28"/>
                <w:szCs w:val="28"/>
              </w:rPr>
              <w:t>Тип реквизита</w:t>
            </w:r>
          </w:p>
        </w:tc>
        <w:tc>
          <w:tcPr>
            <w:tcW w:w="1080"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FE2B6C" w:rsidRPr="003D572F" w:rsidRDefault="00FE2B6C" w:rsidP="003D572F">
            <w:pPr>
              <w:pStyle w:val="af9"/>
              <w:keepNext/>
              <w:shd w:val="clear" w:color="auto" w:fill="FFFFFF"/>
              <w:snapToGrid w:val="0"/>
              <w:ind w:left="0" w:firstLine="0"/>
              <w:rPr>
                <w:rFonts w:ascii="Times New Roman" w:hAnsi="Times New Roman"/>
                <w:sz w:val="28"/>
                <w:szCs w:val="28"/>
              </w:rPr>
            </w:pPr>
            <w:r w:rsidRPr="003D572F">
              <w:rPr>
                <w:rFonts w:ascii="Times New Roman" w:hAnsi="Times New Roman"/>
                <w:sz w:val="28"/>
                <w:szCs w:val="28"/>
              </w:rPr>
              <w:t>Крат-</w:t>
            </w:r>
          </w:p>
          <w:p w:rsidR="00FE2B6C" w:rsidRPr="003D572F" w:rsidRDefault="00FE2B6C" w:rsidP="003D572F">
            <w:pPr>
              <w:pStyle w:val="af9"/>
              <w:keepNext/>
              <w:shd w:val="clear" w:color="auto" w:fill="FFFFFF"/>
              <w:ind w:left="0" w:firstLine="0"/>
              <w:rPr>
                <w:rFonts w:ascii="Times New Roman" w:hAnsi="Times New Roman"/>
                <w:sz w:val="28"/>
                <w:szCs w:val="28"/>
              </w:rPr>
            </w:pPr>
            <w:r w:rsidRPr="003D572F">
              <w:rPr>
                <w:rFonts w:ascii="Times New Roman" w:hAnsi="Times New Roman"/>
                <w:sz w:val="28"/>
                <w:szCs w:val="28"/>
              </w:rPr>
              <w:t>ность</w:t>
            </w:r>
          </w:p>
        </w:tc>
      </w:tr>
      <w:tr w:rsidR="00FE2B6C" w:rsidRPr="003D572F" w:rsidTr="003F64AD">
        <w:trPr>
          <w:cantSplit/>
          <w:trHeight w:val="285"/>
        </w:trPr>
        <w:tc>
          <w:tcPr>
            <w:tcW w:w="7200" w:type="dxa"/>
            <w:tcBorders>
              <w:top w:val="single" w:sz="4" w:space="0" w:color="000000"/>
              <w:left w:val="single" w:sz="4" w:space="0" w:color="000000"/>
              <w:bottom w:val="single" w:sz="4" w:space="0" w:color="000000"/>
            </w:tcBorders>
          </w:tcPr>
          <w:p w:rsidR="00FE2B6C" w:rsidRPr="003D572F" w:rsidRDefault="00FE2B6C" w:rsidP="003D572F">
            <w:pPr>
              <w:pStyle w:val="2"/>
              <w:shd w:val="clear" w:color="auto" w:fill="FFFFFF"/>
              <w:snapToGrid w:val="0"/>
              <w:spacing w:before="20"/>
              <w:ind w:right="0" w:firstLine="0"/>
              <w:rPr>
                <w:rStyle w:val="af6"/>
                <w:bCs/>
              </w:rPr>
            </w:pPr>
            <w:r w:rsidRPr="003D572F">
              <w:rPr>
                <w:rStyle w:val="af6"/>
                <w:bCs/>
              </w:rPr>
              <w:t>Раздел I</w:t>
            </w:r>
          </w:p>
          <w:p w:rsidR="00FE2B6C" w:rsidRPr="003D572F" w:rsidRDefault="00FE2B6C" w:rsidP="003D572F">
            <w:pPr>
              <w:shd w:val="clear" w:color="auto" w:fill="FFFFFF"/>
              <w:tabs>
                <w:tab w:val="right" w:pos="4678"/>
              </w:tabs>
              <w:rPr>
                <w:rStyle w:val="af7"/>
                <w:bCs/>
              </w:rPr>
            </w:pPr>
            <w:r w:rsidRPr="003D572F">
              <w:rPr>
                <w:rStyle w:val="af7"/>
                <w:bCs/>
              </w:rPr>
              <w:t>(F4INF1)</w:t>
            </w:r>
          </w:p>
        </w:tc>
        <w:tc>
          <w:tcPr>
            <w:tcW w:w="1680" w:type="dxa"/>
            <w:tcBorders>
              <w:top w:val="single" w:sz="4" w:space="0" w:color="000000"/>
              <w:left w:val="single" w:sz="4" w:space="0" w:color="000000"/>
              <w:bottom w:val="single" w:sz="4" w:space="0" w:color="000000"/>
            </w:tcBorders>
            <w:vAlign w:val="center"/>
          </w:tcPr>
          <w:p w:rsidR="00FE2B6C" w:rsidRPr="003D572F" w:rsidRDefault="00FE2B6C" w:rsidP="003D572F">
            <w:pPr>
              <w:shd w:val="clear" w:color="auto" w:fill="FFFFFF"/>
              <w:snapToGrid w:val="0"/>
              <w:spacing w:before="20"/>
              <w:rPr>
                <w:b/>
              </w:rPr>
            </w:pPr>
            <w:r w:rsidRPr="003D572F">
              <w:rPr>
                <w:b/>
              </w:rPr>
              <w:t>Элемент</w:t>
            </w:r>
          </w:p>
        </w:tc>
        <w:tc>
          <w:tcPr>
            <w:tcW w:w="1080" w:type="dxa"/>
            <w:tcBorders>
              <w:top w:val="single" w:sz="4" w:space="0" w:color="000000"/>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p>
        </w:tc>
      </w:tr>
      <w:tr w:rsidR="00FE2B6C" w:rsidRPr="003D572F" w:rsidTr="003F64AD">
        <w:trPr>
          <w:cantSplit/>
          <w:trHeight w:val="285"/>
        </w:trPr>
        <w:tc>
          <w:tcPr>
            <w:tcW w:w="7200" w:type="dxa"/>
            <w:tcBorders>
              <w:left w:val="single" w:sz="4" w:space="0" w:color="000000"/>
              <w:bottom w:val="single" w:sz="4" w:space="0" w:color="000000"/>
            </w:tcBorders>
          </w:tcPr>
          <w:p w:rsidR="00FE2B6C" w:rsidRPr="003D572F" w:rsidRDefault="00FE2B6C" w:rsidP="003D572F">
            <w:pPr>
              <w:shd w:val="clear" w:color="auto" w:fill="FFFFFF"/>
              <w:tabs>
                <w:tab w:val="right" w:pos="4678"/>
              </w:tabs>
              <w:snapToGrid w:val="0"/>
              <w:spacing w:before="20"/>
              <w:ind w:firstLine="360"/>
            </w:pPr>
            <w:r w:rsidRPr="003D572F">
              <w:t xml:space="preserve">Код по ОКВЭД, раздел </w:t>
            </w:r>
            <w:r w:rsidRPr="003D572F">
              <w:rPr>
                <w:lang w:val="en-US"/>
              </w:rPr>
              <w:t>I</w:t>
            </w:r>
          </w:p>
          <w:p w:rsidR="00FE2B6C" w:rsidRPr="003D572F" w:rsidRDefault="00FE2B6C" w:rsidP="003D572F">
            <w:pPr>
              <w:shd w:val="clear" w:color="auto" w:fill="FFFFFF"/>
              <w:tabs>
                <w:tab w:val="right" w:pos="4678"/>
              </w:tabs>
              <w:ind w:firstLine="360"/>
              <w:rPr>
                <w:rStyle w:val="af4"/>
                <w:iCs/>
                <w:lang w:eastAsia="ru-RU"/>
              </w:rPr>
            </w:pPr>
            <w:r w:rsidRPr="003D572F">
              <w:rPr>
                <w:rStyle w:val="af4"/>
                <w:iCs/>
                <w:lang w:eastAsia="ru-RU"/>
              </w:rPr>
              <w:t>(OKVED)</w:t>
            </w:r>
          </w:p>
        </w:tc>
        <w:tc>
          <w:tcPr>
            <w:tcW w:w="1680"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Текст (8)</w:t>
            </w:r>
          </w:p>
        </w:tc>
        <w:tc>
          <w:tcPr>
            <w:tcW w:w="1080"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w:t>
            </w:r>
            <w:r w:rsidRPr="003D572F">
              <w:rPr>
                <w:lang w:val="en-US"/>
              </w:rPr>
              <w:t>0..</w:t>
            </w:r>
            <w:r w:rsidRPr="003D572F">
              <w:t>1]</w:t>
            </w:r>
          </w:p>
        </w:tc>
      </w:tr>
      <w:tr w:rsidR="00FE2B6C" w:rsidRPr="003D572F" w:rsidTr="003F64AD">
        <w:trPr>
          <w:cantSplit/>
          <w:trHeight w:val="285"/>
        </w:trPr>
        <w:tc>
          <w:tcPr>
            <w:tcW w:w="7200" w:type="dxa"/>
            <w:tcBorders>
              <w:top w:val="single" w:sz="4" w:space="0" w:color="000000"/>
              <w:left w:val="single" w:sz="4" w:space="0" w:color="000000"/>
              <w:bottom w:val="single" w:sz="4" w:space="0" w:color="000000"/>
            </w:tcBorders>
          </w:tcPr>
          <w:p w:rsidR="00FE2B6C" w:rsidRPr="003D572F" w:rsidRDefault="00FE2B6C" w:rsidP="003D572F">
            <w:pPr>
              <w:shd w:val="clear" w:color="auto" w:fill="FFFFFF"/>
              <w:tabs>
                <w:tab w:val="right" w:pos="4678"/>
              </w:tabs>
              <w:snapToGrid w:val="0"/>
              <w:spacing w:before="20"/>
              <w:ind w:firstLine="360"/>
            </w:pPr>
            <w:r w:rsidRPr="003D572F">
              <w:t>Таблица 1 строка 1 графа 3</w:t>
            </w:r>
          </w:p>
          <w:p w:rsidR="00FE2B6C" w:rsidRPr="003D572F" w:rsidRDefault="00FE2B6C" w:rsidP="003D572F">
            <w:pPr>
              <w:shd w:val="clear" w:color="auto" w:fill="FFFFFF"/>
              <w:tabs>
                <w:tab w:val="right" w:pos="4678"/>
              </w:tabs>
              <w:ind w:firstLine="360"/>
              <w:rPr>
                <w:rStyle w:val="af4"/>
                <w:iCs/>
                <w:lang w:eastAsia="ru-RU"/>
              </w:rPr>
            </w:pPr>
            <w:r w:rsidRPr="003D572F">
              <w:rPr>
                <w:rStyle w:val="af4"/>
                <w:iCs/>
                <w:lang w:eastAsia="ru-RU"/>
              </w:rPr>
              <w:t>(S2R1)</w:t>
            </w:r>
          </w:p>
        </w:tc>
        <w:tc>
          <w:tcPr>
            <w:tcW w:w="1680" w:type="dxa"/>
            <w:tcBorders>
              <w:top w:val="single" w:sz="4" w:space="0" w:color="000000"/>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Сумма (14,2)</w:t>
            </w:r>
          </w:p>
        </w:tc>
        <w:tc>
          <w:tcPr>
            <w:tcW w:w="1080" w:type="dxa"/>
            <w:tcBorders>
              <w:top w:val="single" w:sz="4" w:space="0" w:color="000000"/>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200" w:type="dxa"/>
            <w:tcBorders>
              <w:top w:val="single" w:sz="4" w:space="0" w:color="000000"/>
              <w:left w:val="single" w:sz="4" w:space="0" w:color="000000"/>
              <w:bottom w:val="single" w:sz="4" w:space="0" w:color="000000"/>
            </w:tcBorders>
          </w:tcPr>
          <w:p w:rsidR="00FE2B6C" w:rsidRPr="003D572F" w:rsidRDefault="00FE2B6C" w:rsidP="003D572F">
            <w:pPr>
              <w:shd w:val="clear" w:color="auto" w:fill="FFFFFF"/>
              <w:tabs>
                <w:tab w:val="right" w:pos="4678"/>
              </w:tabs>
              <w:snapToGrid w:val="0"/>
              <w:spacing w:before="20"/>
              <w:ind w:firstLine="360"/>
            </w:pPr>
            <w:r w:rsidRPr="003D572F">
              <w:t>Таблица 1 строка 2 графа 1 «на начало отчетного периода»</w:t>
            </w:r>
          </w:p>
          <w:p w:rsidR="00FE2B6C" w:rsidRPr="003D572F" w:rsidRDefault="00FE2B6C" w:rsidP="003D572F">
            <w:pPr>
              <w:shd w:val="clear" w:color="auto" w:fill="FFFFFF"/>
              <w:tabs>
                <w:tab w:val="right" w:pos="4678"/>
              </w:tabs>
              <w:ind w:firstLine="360"/>
              <w:rPr>
                <w:rStyle w:val="af4"/>
                <w:iCs/>
                <w:lang w:eastAsia="ru-RU"/>
              </w:rPr>
            </w:pPr>
            <w:r w:rsidRPr="003D572F">
              <w:rPr>
                <w:rStyle w:val="af4"/>
                <w:iCs/>
                <w:lang w:eastAsia="ru-RU"/>
              </w:rPr>
              <w:t>(S2R3)</w:t>
            </w:r>
          </w:p>
        </w:tc>
        <w:tc>
          <w:tcPr>
            <w:tcW w:w="1680" w:type="dxa"/>
            <w:tcBorders>
              <w:top w:val="single" w:sz="4" w:space="0" w:color="000000"/>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Сумма (14,2)</w:t>
            </w:r>
          </w:p>
        </w:tc>
        <w:tc>
          <w:tcPr>
            <w:tcW w:w="1080" w:type="dxa"/>
            <w:tcBorders>
              <w:top w:val="single" w:sz="4" w:space="0" w:color="000000"/>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200" w:type="dxa"/>
            <w:tcBorders>
              <w:top w:val="single" w:sz="4" w:space="0" w:color="000000"/>
              <w:left w:val="single" w:sz="4" w:space="0" w:color="000000"/>
              <w:bottom w:val="single" w:sz="4" w:space="0" w:color="000000"/>
            </w:tcBorders>
          </w:tcPr>
          <w:p w:rsidR="00FE2B6C" w:rsidRPr="003D572F" w:rsidRDefault="00FE2B6C" w:rsidP="003D572F">
            <w:pPr>
              <w:shd w:val="clear" w:color="auto" w:fill="FFFFFF"/>
              <w:tabs>
                <w:tab w:val="right" w:pos="4678"/>
              </w:tabs>
              <w:snapToGrid w:val="0"/>
              <w:spacing w:before="20"/>
              <w:ind w:firstLine="360"/>
            </w:pPr>
            <w:r w:rsidRPr="003D572F">
              <w:t>Таблица 1 строка 2 графа 1 «1 месяц»</w:t>
            </w:r>
          </w:p>
          <w:p w:rsidR="00FE2B6C" w:rsidRPr="003D572F" w:rsidRDefault="00FE2B6C" w:rsidP="003D572F">
            <w:pPr>
              <w:shd w:val="clear" w:color="auto" w:fill="FFFFFF"/>
              <w:tabs>
                <w:tab w:val="right" w:pos="4678"/>
              </w:tabs>
              <w:ind w:firstLine="360"/>
              <w:rPr>
                <w:rStyle w:val="af4"/>
                <w:iCs/>
                <w:lang w:eastAsia="ru-RU"/>
              </w:rPr>
            </w:pPr>
            <w:r w:rsidRPr="003D572F">
              <w:rPr>
                <w:rStyle w:val="af4"/>
                <w:iCs/>
                <w:lang w:eastAsia="ru-RU"/>
              </w:rPr>
              <w:t>(</w:t>
            </w:r>
            <w:r w:rsidRPr="003D572F">
              <w:rPr>
                <w:rStyle w:val="af4"/>
                <w:lang w:eastAsia="ru-RU"/>
              </w:rPr>
              <w:t>Ch1</w:t>
            </w:r>
            <w:r w:rsidRPr="003D572F">
              <w:rPr>
                <w:rStyle w:val="af4"/>
                <w:iCs/>
                <w:lang w:eastAsia="ru-RU"/>
              </w:rPr>
              <w:t>)</w:t>
            </w:r>
          </w:p>
        </w:tc>
        <w:tc>
          <w:tcPr>
            <w:tcW w:w="1680" w:type="dxa"/>
            <w:tcBorders>
              <w:top w:val="single" w:sz="4" w:space="0" w:color="000000"/>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Сумма (14,2)</w:t>
            </w:r>
          </w:p>
        </w:tc>
        <w:tc>
          <w:tcPr>
            <w:tcW w:w="1080" w:type="dxa"/>
            <w:tcBorders>
              <w:top w:val="single" w:sz="4" w:space="0" w:color="000000"/>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200" w:type="dxa"/>
            <w:tcBorders>
              <w:left w:val="single" w:sz="4" w:space="0" w:color="000000"/>
              <w:bottom w:val="single" w:sz="4" w:space="0" w:color="000000"/>
            </w:tcBorders>
          </w:tcPr>
          <w:p w:rsidR="00FE2B6C" w:rsidRPr="003D572F" w:rsidRDefault="00FE2B6C" w:rsidP="003D572F">
            <w:pPr>
              <w:shd w:val="clear" w:color="auto" w:fill="FFFFFF"/>
              <w:tabs>
                <w:tab w:val="right" w:pos="4678"/>
              </w:tabs>
              <w:snapToGrid w:val="0"/>
              <w:spacing w:before="20"/>
              <w:ind w:firstLine="360"/>
            </w:pPr>
            <w:r w:rsidRPr="003D572F">
              <w:lastRenderedPageBreak/>
              <w:t>Таблица 1 строка 2 графа 1 «2 месяц»</w:t>
            </w:r>
          </w:p>
          <w:p w:rsidR="00FE2B6C" w:rsidRPr="003D572F" w:rsidRDefault="00FE2B6C" w:rsidP="003D572F">
            <w:pPr>
              <w:shd w:val="clear" w:color="auto" w:fill="FFFFFF"/>
              <w:tabs>
                <w:tab w:val="right" w:pos="4678"/>
              </w:tabs>
              <w:ind w:firstLine="360"/>
              <w:rPr>
                <w:rStyle w:val="af4"/>
                <w:iCs/>
                <w:lang w:eastAsia="ru-RU"/>
              </w:rPr>
            </w:pPr>
            <w:r w:rsidRPr="003D572F">
              <w:rPr>
                <w:rStyle w:val="af4"/>
                <w:iCs/>
                <w:lang w:eastAsia="ru-RU"/>
              </w:rPr>
              <w:t>(</w:t>
            </w:r>
            <w:r w:rsidRPr="003D572F">
              <w:rPr>
                <w:rStyle w:val="af4"/>
                <w:lang w:eastAsia="ru-RU"/>
              </w:rPr>
              <w:t>Ch2</w:t>
            </w:r>
            <w:r w:rsidRPr="003D572F">
              <w:rPr>
                <w:rStyle w:val="af4"/>
                <w:iCs/>
                <w:lang w:eastAsia="ru-RU"/>
              </w:rPr>
              <w:t>)</w:t>
            </w:r>
          </w:p>
        </w:tc>
        <w:tc>
          <w:tcPr>
            <w:tcW w:w="1680"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Сумма (14,2)</w:t>
            </w:r>
          </w:p>
        </w:tc>
        <w:tc>
          <w:tcPr>
            <w:tcW w:w="1080"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200" w:type="dxa"/>
            <w:tcBorders>
              <w:left w:val="single" w:sz="4" w:space="0" w:color="000000"/>
              <w:bottom w:val="single" w:sz="4" w:space="0" w:color="000000"/>
            </w:tcBorders>
          </w:tcPr>
          <w:p w:rsidR="00FE2B6C" w:rsidRPr="003D572F" w:rsidRDefault="00FE2B6C" w:rsidP="003D572F">
            <w:pPr>
              <w:shd w:val="clear" w:color="auto" w:fill="FFFFFF"/>
              <w:tabs>
                <w:tab w:val="right" w:pos="4678"/>
              </w:tabs>
              <w:snapToGrid w:val="0"/>
              <w:spacing w:before="20"/>
              <w:ind w:firstLine="360"/>
            </w:pPr>
            <w:r w:rsidRPr="003D572F">
              <w:t>Таблица 1 строка 2 графа 1 «3 месяц»</w:t>
            </w:r>
          </w:p>
          <w:p w:rsidR="00FE2B6C" w:rsidRPr="003D572F" w:rsidRDefault="00FE2B6C" w:rsidP="003D572F">
            <w:pPr>
              <w:shd w:val="clear" w:color="auto" w:fill="FFFFFF"/>
              <w:tabs>
                <w:tab w:val="right" w:pos="4678"/>
              </w:tabs>
              <w:ind w:firstLine="360"/>
              <w:rPr>
                <w:rStyle w:val="af4"/>
                <w:iCs/>
                <w:lang w:eastAsia="ru-RU"/>
              </w:rPr>
            </w:pPr>
            <w:r w:rsidRPr="003D572F">
              <w:rPr>
                <w:rStyle w:val="af4"/>
                <w:iCs/>
                <w:lang w:eastAsia="ru-RU"/>
              </w:rPr>
              <w:t>(</w:t>
            </w:r>
            <w:r w:rsidRPr="003D572F">
              <w:rPr>
                <w:rStyle w:val="af4"/>
                <w:lang w:eastAsia="ru-RU"/>
              </w:rPr>
              <w:t>Ch3</w:t>
            </w:r>
            <w:r w:rsidRPr="003D572F">
              <w:rPr>
                <w:rStyle w:val="af4"/>
                <w:iCs/>
                <w:lang w:eastAsia="ru-RU"/>
              </w:rPr>
              <w:t>)</w:t>
            </w:r>
          </w:p>
        </w:tc>
        <w:tc>
          <w:tcPr>
            <w:tcW w:w="1680"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Сумма (14,2)</w:t>
            </w:r>
          </w:p>
        </w:tc>
        <w:tc>
          <w:tcPr>
            <w:tcW w:w="1080"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200" w:type="dxa"/>
            <w:tcBorders>
              <w:left w:val="single" w:sz="4" w:space="0" w:color="000000"/>
              <w:bottom w:val="single" w:sz="4" w:space="0" w:color="000000"/>
            </w:tcBorders>
          </w:tcPr>
          <w:p w:rsidR="00FE2B6C" w:rsidRPr="003D572F" w:rsidRDefault="00FE2B6C" w:rsidP="003D572F">
            <w:pPr>
              <w:shd w:val="clear" w:color="auto" w:fill="FFFFFF"/>
              <w:tabs>
                <w:tab w:val="right" w:pos="4678"/>
              </w:tabs>
              <w:snapToGrid w:val="0"/>
              <w:spacing w:before="20"/>
              <w:ind w:firstLine="360"/>
            </w:pPr>
            <w:r w:rsidRPr="003D572F">
              <w:t>Таблица 1 строка 3 графа 1 «на начало отчетного периода»</w:t>
            </w:r>
          </w:p>
          <w:p w:rsidR="00FE2B6C" w:rsidRPr="003D572F" w:rsidRDefault="00FE2B6C" w:rsidP="003D572F">
            <w:pPr>
              <w:shd w:val="clear" w:color="auto" w:fill="FFFFFF"/>
              <w:tabs>
                <w:tab w:val="right" w:pos="4678"/>
              </w:tabs>
              <w:ind w:firstLine="360"/>
              <w:rPr>
                <w:rStyle w:val="af4"/>
                <w:iCs/>
                <w:lang w:eastAsia="ru-RU"/>
              </w:rPr>
            </w:pPr>
            <w:r w:rsidRPr="003D572F">
              <w:rPr>
                <w:rStyle w:val="af4"/>
                <w:iCs/>
                <w:lang w:eastAsia="ru-RU"/>
              </w:rPr>
              <w:t>(N0)</w:t>
            </w:r>
          </w:p>
        </w:tc>
        <w:tc>
          <w:tcPr>
            <w:tcW w:w="1680"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Сумма (14,2)</w:t>
            </w:r>
          </w:p>
        </w:tc>
        <w:tc>
          <w:tcPr>
            <w:tcW w:w="1080"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200" w:type="dxa"/>
            <w:tcBorders>
              <w:left w:val="single" w:sz="4" w:space="0" w:color="000000"/>
              <w:bottom w:val="single" w:sz="4" w:space="0" w:color="000000"/>
            </w:tcBorders>
          </w:tcPr>
          <w:p w:rsidR="00FE2B6C" w:rsidRPr="003D572F" w:rsidRDefault="00FE2B6C" w:rsidP="003D572F">
            <w:pPr>
              <w:shd w:val="clear" w:color="auto" w:fill="FFFFFF"/>
              <w:tabs>
                <w:tab w:val="right" w:pos="4678"/>
              </w:tabs>
              <w:snapToGrid w:val="0"/>
              <w:spacing w:before="20"/>
              <w:ind w:firstLine="360"/>
            </w:pPr>
            <w:r w:rsidRPr="003D572F">
              <w:t>Таблица 1 строка 3 графа 1 «1 месяц»</w:t>
            </w:r>
          </w:p>
          <w:p w:rsidR="00FE2B6C" w:rsidRPr="003D572F" w:rsidRDefault="00FE2B6C" w:rsidP="003D572F">
            <w:pPr>
              <w:shd w:val="clear" w:color="auto" w:fill="FFFFFF"/>
              <w:tabs>
                <w:tab w:val="right" w:pos="4678"/>
              </w:tabs>
              <w:ind w:firstLine="360"/>
              <w:rPr>
                <w:rStyle w:val="af4"/>
                <w:iCs/>
                <w:lang w:eastAsia="ru-RU"/>
              </w:rPr>
            </w:pPr>
            <w:r w:rsidRPr="003D572F">
              <w:rPr>
                <w:rStyle w:val="af4"/>
                <w:iCs/>
                <w:lang w:eastAsia="ru-RU"/>
              </w:rPr>
              <w:t>(N1)</w:t>
            </w:r>
          </w:p>
        </w:tc>
        <w:tc>
          <w:tcPr>
            <w:tcW w:w="1680"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Сумма (14,2)</w:t>
            </w:r>
          </w:p>
        </w:tc>
        <w:tc>
          <w:tcPr>
            <w:tcW w:w="1080"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200" w:type="dxa"/>
            <w:tcBorders>
              <w:left w:val="single" w:sz="4" w:space="0" w:color="000000"/>
              <w:bottom w:val="single" w:sz="4" w:space="0" w:color="000000"/>
            </w:tcBorders>
          </w:tcPr>
          <w:p w:rsidR="00FE2B6C" w:rsidRPr="003D572F" w:rsidRDefault="00FE2B6C" w:rsidP="003D572F">
            <w:pPr>
              <w:shd w:val="clear" w:color="auto" w:fill="FFFFFF"/>
              <w:tabs>
                <w:tab w:val="right" w:pos="4678"/>
              </w:tabs>
              <w:snapToGrid w:val="0"/>
              <w:spacing w:before="20"/>
              <w:ind w:firstLine="360"/>
            </w:pPr>
            <w:r w:rsidRPr="003D572F">
              <w:t>Таблица 1 строка 3 графа 1 «2 месяц»</w:t>
            </w:r>
          </w:p>
          <w:p w:rsidR="00FE2B6C" w:rsidRPr="003D572F" w:rsidRDefault="00FE2B6C" w:rsidP="003D572F">
            <w:pPr>
              <w:shd w:val="clear" w:color="auto" w:fill="FFFFFF"/>
              <w:tabs>
                <w:tab w:val="right" w:pos="4678"/>
              </w:tabs>
              <w:ind w:firstLine="360"/>
              <w:rPr>
                <w:rStyle w:val="af4"/>
                <w:iCs/>
                <w:lang w:eastAsia="ru-RU"/>
              </w:rPr>
            </w:pPr>
            <w:r w:rsidRPr="003D572F">
              <w:rPr>
                <w:rStyle w:val="af4"/>
                <w:iCs/>
                <w:lang w:eastAsia="ru-RU"/>
              </w:rPr>
              <w:t>(N2)</w:t>
            </w:r>
          </w:p>
        </w:tc>
        <w:tc>
          <w:tcPr>
            <w:tcW w:w="1680"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Сумма (14,2)</w:t>
            </w:r>
          </w:p>
        </w:tc>
        <w:tc>
          <w:tcPr>
            <w:tcW w:w="1080"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200" w:type="dxa"/>
            <w:tcBorders>
              <w:left w:val="single" w:sz="4" w:space="0" w:color="000000"/>
              <w:bottom w:val="single" w:sz="4" w:space="0" w:color="000000"/>
            </w:tcBorders>
          </w:tcPr>
          <w:p w:rsidR="00FE2B6C" w:rsidRPr="003D572F" w:rsidRDefault="00FE2B6C" w:rsidP="003D572F">
            <w:pPr>
              <w:shd w:val="clear" w:color="auto" w:fill="FFFFFF"/>
              <w:tabs>
                <w:tab w:val="right" w:pos="4678"/>
              </w:tabs>
              <w:snapToGrid w:val="0"/>
              <w:spacing w:before="20"/>
              <w:ind w:firstLine="360"/>
            </w:pPr>
            <w:r w:rsidRPr="003D572F">
              <w:t>Таблица 1 строка 3 графа 1 «3 месяц»</w:t>
            </w:r>
          </w:p>
          <w:p w:rsidR="00FE2B6C" w:rsidRPr="003D572F" w:rsidRDefault="00FE2B6C" w:rsidP="003D572F">
            <w:pPr>
              <w:shd w:val="clear" w:color="auto" w:fill="FFFFFF"/>
              <w:tabs>
                <w:tab w:val="right" w:pos="4678"/>
              </w:tabs>
              <w:ind w:firstLine="360"/>
              <w:rPr>
                <w:rStyle w:val="af4"/>
                <w:iCs/>
                <w:lang w:eastAsia="ru-RU"/>
              </w:rPr>
            </w:pPr>
            <w:r w:rsidRPr="003D572F">
              <w:rPr>
                <w:rStyle w:val="af4"/>
                <w:iCs/>
                <w:lang w:eastAsia="ru-RU"/>
              </w:rPr>
              <w:t>(N3)</w:t>
            </w:r>
          </w:p>
        </w:tc>
        <w:tc>
          <w:tcPr>
            <w:tcW w:w="1680"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Сумма (14,2)</w:t>
            </w:r>
          </w:p>
        </w:tc>
        <w:tc>
          <w:tcPr>
            <w:tcW w:w="1080"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200" w:type="dxa"/>
            <w:tcBorders>
              <w:left w:val="single" w:sz="4" w:space="0" w:color="000000"/>
              <w:bottom w:val="single" w:sz="4" w:space="0" w:color="000000"/>
            </w:tcBorders>
          </w:tcPr>
          <w:p w:rsidR="00FE2B6C" w:rsidRPr="003D572F" w:rsidRDefault="00FE2B6C" w:rsidP="003D572F">
            <w:pPr>
              <w:shd w:val="clear" w:color="auto" w:fill="FFFFFF"/>
              <w:tabs>
                <w:tab w:val="right" w:pos="4678"/>
              </w:tabs>
              <w:snapToGrid w:val="0"/>
              <w:spacing w:before="20"/>
              <w:ind w:firstLine="360"/>
            </w:pPr>
            <w:r w:rsidRPr="003D572F">
              <w:t>Таблица 1 строка 4 графа 3</w:t>
            </w:r>
          </w:p>
          <w:p w:rsidR="00FE2B6C" w:rsidRPr="003D572F" w:rsidRDefault="00FE2B6C" w:rsidP="003D572F">
            <w:pPr>
              <w:shd w:val="clear" w:color="auto" w:fill="FFFFFF"/>
              <w:tabs>
                <w:tab w:val="right" w:pos="4678"/>
              </w:tabs>
              <w:ind w:firstLine="360"/>
              <w:rPr>
                <w:rStyle w:val="af4"/>
                <w:iCs/>
                <w:lang w:eastAsia="ru-RU"/>
              </w:rPr>
            </w:pPr>
            <w:r w:rsidRPr="003D572F">
              <w:rPr>
                <w:rStyle w:val="af4"/>
                <w:iCs/>
                <w:lang w:eastAsia="ru-RU"/>
              </w:rPr>
              <w:t>(S2R2)</w:t>
            </w:r>
          </w:p>
        </w:tc>
        <w:tc>
          <w:tcPr>
            <w:tcW w:w="1680"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Сумма (14,2)</w:t>
            </w:r>
          </w:p>
        </w:tc>
        <w:tc>
          <w:tcPr>
            <w:tcW w:w="1080"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200" w:type="dxa"/>
            <w:tcBorders>
              <w:left w:val="single" w:sz="4" w:space="0" w:color="000000"/>
              <w:bottom w:val="single" w:sz="4" w:space="0" w:color="000000"/>
            </w:tcBorders>
          </w:tcPr>
          <w:p w:rsidR="00FE2B6C" w:rsidRPr="003D572F" w:rsidRDefault="00FE2B6C" w:rsidP="003D572F">
            <w:pPr>
              <w:shd w:val="clear" w:color="auto" w:fill="FFFFFF"/>
              <w:tabs>
                <w:tab w:val="right" w:pos="4678"/>
              </w:tabs>
              <w:snapToGrid w:val="0"/>
              <w:spacing w:before="20"/>
              <w:ind w:firstLine="360"/>
            </w:pPr>
            <w:r w:rsidRPr="003D572F">
              <w:t>Таблица 1 строка 5 графа 1 «на начало отчетного периода»</w:t>
            </w:r>
          </w:p>
          <w:p w:rsidR="00FE2B6C" w:rsidRPr="003D572F" w:rsidRDefault="00FE2B6C" w:rsidP="003D572F">
            <w:pPr>
              <w:shd w:val="clear" w:color="auto" w:fill="FFFFFF"/>
              <w:tabs>
                <w:tab w:val="right" w:pos="4678"/>
              </w:tabs>
              <w:ind w:firstLine="360"/>
              <w:rPr>
                <w:rStyle w:val="af4"/>
                <w:iCs/>
                <w:lang w:eastAsia="ru-RU"/>
              </w:rPr>
            </w:pPr>
            <w:r w:rsidRPr="003D572F">
              <w:rPr>
                <w:rStyle w:val="af4"/>
                <w:iCs/>
                <w:lang w:eastAsia="ru-RU"/>
              </w:rPr>
              <w:t>(NRe0)</w:t>
            </w:r>
          </w:p>
        </w:tc>
        <w:tc>
          <w:tcPr>
            <w:tcW w:w="1680"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Сумма (14,2)</w:t>
            </w:r>
          </w:p>
        </w:tc>
        <w:tc>
          <w:tcPr>
            <w:tcW w:w="1080"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200" w:type="dxa"/>
            <w:tcBorders>
              <w:left w:val="single" w:sz="4" w:space="0" w:color="000000"/>
              <w:bottom w:val="single" w:sz="4" w:space="0" w:color="000000"/>
            </w:tcBorders>
          </w:tcPr>
          <w:p w:rsidR="00FE2B6C" w:rsidRPr="003D572F" w:rsidRDefault="00FE2B6C" w:rsidP="003D572F">
            <w:pPr>
              <w:shd w:val="clear" w:color="auto" w:fill="FFFFFF"/>
              <w:tabs>
                <w:tab w:val="right" w:pos="4678"/>
              </w:tabs>
              <w:snapToGrid w:val="0"/>
              <w:spacing w:before="20"/>
              <w:ind w:firstLine="360"/>
            </w:pPr>
            <w:r w:rsidRPr="003D572F">
              <w:t>Таблица 1 строка 5 графа 1 «1 месяц»</w:t>
            </w:r>
          </w:p>
          <w:p w:rsidR="00FE2B6C" w:rsidRPr="003D572F" w:rsidRDefault="00FE2B6C" w:rsidP="003D572F">
            <w:pPr>
              <w:shd w:val="clear" w:color="auto" w:fill="FFFFFF"/>
              <w:tabs>
                <w:tab w:val="right" w:pos="4678"/>
              </w:tabs>
              <w:ind w:firstLine="360"/>
              <w:rPr>
                <w:rStyle w:val="af4"/>
                <w:iCs/>
                <w:lang w:eastAsia="ru-RU"/>
              </w:rPr>
            </w:pPr>
            <w:r w:rsidRPr="003D572F">
              <w:rPr>
                <w:rStyle w:val="af4"/>
                <w:iCs/>
                <w:lang w:eastAsia="ru-RU"/>
              </w:rPr>
              <w:t>(NRe1)</w:t>
            </w:r>
          </w:p>
        </w:tc>
        <w:tc>
          <w:tcPr>
            <w:tcW w:w="1680"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Сумма (14,2)</w:t>
            </w:r>
          </w:p>
        </w:tc>
        <w:tc>
          <w:tcPr>
            <w:tcW w:w="1080"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200" w:type="dxa"/>
            <w:tcBorders>
              <w:left w:val="single" w:sz="4" w:space="0" w:color="000000"/>
              <w:bottom w:val="single" w:sz="4" w:space="0" w:color="000000"/>
            </w:tcBorders>
          </w:tcPr>
          <w:p w:rsidR="00FE2B6C" w:rsidRPr="003D572F" w:rsidRDefault="00FE2B6C" w:rsidP="003D572F">
            <w:pPr>
              <w:shd w:val="clear" w:color="auto" w:fill="FFFFFF"/>
              <w:tabs>
                <w:tab w:val="right" w:pos="4678"/>
              </w:tabs>
              <w:snapToGrid w:val="0"/>
              <w:spacing w:before="20"/>
              <w:ind w:firstLine="360"/>
            </w:pPr>
            <w:r w:rsidRPr="003D572F">
              <w:t>Таблица 1 строка 5 графа 1 «2 месяц»</w:t>
            </w:r>
          </w:p>
          <w:p w:rsidR="00FE2B6C" w:rsidRPr="003D572F" w:rsidRDefault="00FE2B6C" w:rsidP="003D572F">
            <w:pPr>
              <w:shd w:val="clear" w:color="auto" w:fill="FFFFFF"/>
              <w:tabs>
                <w:tab w:val="right" w:pos="4678"/>
              </w:tabs>
              <w:ind w:firstLine="360"/>
              <w:rPr>
                <w:rStyle w:val="af4"/>
                <w:iCs/>
                <w:lang w:eastAsia="ru-RU"/>
              </w:rPr>
            </w:pPr>
            <w:r w:rsidRPr="003D572F">
              <w:rPr>
                <w:rStyle w:val="af4"/>
                <w:iCs/>
                <w:lang w:eastAsia="ru-RU"/>
              </w:rPr>
              <w:t>(NRe2)</w:t>
            </w:r>
          </w:p>
        </w:tc>
        <w:tc>
          <w:tcPr>
            <w:tcW w:w="1680"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Сумма (14,2)</w:t>
            </w:r>
          </w:p>
        </w:tc>
        <w:tc>
          <w:tcPr>
            <w:tcW w:w="1080"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200" w:type="dxa"/>
            <w:tcBorders>
              <w:left w:val="single" w:sz="4" w:space="0" w:color="000000"/>
              <w:bottom w:val="single" w:sz="4" w:space="0" w:color="000000"/>
            </w:tcBorders>
          </w:tcPr>
          <w:p w:rsidR="00FE2B6C" w:rsidRPr="003D572F" w:rsidRDefault="00FE2B6C" w:rsidP="003D572F">
            <w:pPr>
              <w:shd w:val="clear" w:color="auto" w:fill="FFFFFF"/>
              <w:tabs>
                <w:tab w:val="right" w:pos="4678"/>
              </w:tabs>
              <w:snapToGrid w:val="0"/>
              <w:spacing w:before="20"/>
              <w:ind w:firstLine="360"/>
            </w:pPr>
            <w:r w:rsidRPr="003D572F">
              <w:t>Таблица 1 строка 5 графа 1 «3 месяц»</w:t>
            </w:r>
          </w:p>
          <w:p w:rsidR="00FE2B6C" w:rsidRPr="003D572F" w:rsidRDefault="00FE2B6C" w:rsidP="003D572F">
            <w:pPr>
              <w:shd w:val="clear" w:color="auto" w:fill="FFFFFF"/>
              <w:tabs>
                <w:tab w:val="right" w:pos="4678"/>
              </w:tabs>
              <w:ind w:firstLine="360"/>
              <w:rPr>
                <w:rStyle w:val="af4"/>
                <w:iCs/>
                <w:lang w:eastAsia="ru-RU"/>
              </w:rPr>
            </w:pPr>
            <w:r w:rsidRPr="003D572F">
              <w:rPr>
                <w:rStyle w:val="af4"/>
                <w:iCs/>
                <w:lang w:eastAsia="ru-RU"/>
              </w:rPr>
              <w:t>(S2R13)</w:t>
            </w:r>
          </w:p>
        </w:tc>
        <w:tc>
          <w:tcPr>
            <w:tcW w:w="1680"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Сумма (14,2)</w:t>
            </w:r>
          </w:p>
        </w:tc>
        <w:tc>
          <w:tcPr>
            <w:tcW w:w="1080"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200" w:type="dxa"/>
            <w:tcBorders>
              <w:left w:val="single" w:sz="4" w:space="0" w:color="000000"/>
              <w:bottom w:val="single" w:sz="4" w:space="0" w:color="000000"/>
            </w:tcBorders>
          </w:tcPr>
          <w:p w:rsidR="00FE2B6C" w:rsidRPr="003D572F" w:rsidRDefault="00FE2B6C" w:rsidP="003D572F">
            <w:pPr>
              <w:shd w:val="clear" w:color="auto" w:fill="FFFFFF"/>
              <w:tabs>
                <w:tab w:val="right" w:pos="4678"/>
              </w:tabs>
              <w:snapToGrid w:val="0"/>
              <w:spacing w:before="20"/>
              <w:ind w:firstLine="360"/>
            </w:pPr>
            <w:r w:rsidRPr="003D572F">
              <w:t>Таблица 1 строка 6 графа 1 «на начало отчетного периода»</w:t>
            </w:r>
          </w:p>
          <w:p w:rsidR="00FE2B6C" w:rsidRPr="003D572F" w:rsidRDefault="00FE2B6C" w:rsidP="003D572F">
            <w:pPr>
              <w:shd w:val="clear" w:color="auto" w:fill="FFFFFF"/>
              <w:tabs>
                <w:tab w:val="right" w:pos="4678"/>
              </w:tabs>
              <w:ind w:firstLine="360"/>
              <w:rPr>
                <w:rStyle w:val="af4"/>
                <w:iCs/>
                <w:lang w:eastAsia="ru-RU"/>
              </w:rPr>
            </w:pPr>
            <w:r w:rsidRPr="003D572F">
              <w:rPr>
                <w:rStyle w:val="af4"/>
                <w:iCs/>
                <w:lang w:eastAsia="ru-RU"/>
              </w:rPr>
              <w:t>(S2F0)</w:t>
            </w:r>
          </w:p>
        </w:tc>
        <w:tc>
          <w:tcPr>
            <w:tcW w:w="1680"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Сумма (14,2)</w:t>
            </w:r>
          </w:p>
        </w:tc>
        <w:tc>
          <w:tcPr>
            <w:tcW w:w="1080"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200" w:type="dxa"/>
            <w:tcBorders>
              <w:left w:val="single" w:sz="4" w:space="0" w:color="000000"/>
              <w:bottom w:val="single" w:sz="4" w:space="0" w:color="000000"/>
            </w:tcBorders>
          </w:tcPr>
          <w:p w:rsidR="00FE2B6C" w:rsidRPr="003D572F" w:rsidRDefault="00FE2B6C" w:rsidP="003D572F">
            <w:pPr>
              <w:shd w:val="clear" w:color="auto" w:fill="FFFFFF"/>
              <w:tabs>
                <w:tab w:val="right" w:pos="4678"/>
              </w:tabs>
              <w:snapToGrid w:val="0"/>
              <w:spacing w:before="20"/>
              <w:ind w:firstLine="360"/>
            </w:pPr>
            <w:r w:rsidRPr="003D572F">
              <w:t>Таблица 1 строка 6 графа 1 «1 месяц»</w:t>
            </w:r>
          </w:p>
          <w:p w:rsidR="00FE2B6C" w:rsidRPr="003D572F" w:rsidRDefault="00FE2B6C" w:rsidP="003D572F">
            <w:pPr>
              <w:shd w:val="clear" w:color="auto" w:fill="FFFFFF"/>
              <w:tabs>
                <w:tab w:val="right" w:pos="4678"/>
              </w:tabs>
              <w:ind w:firstLine="360"/>
              <w:rPr>
                <w:rStyle w:val="af4"/>
                <w:iCs/>
                <w:lang w:eastAsia="ru-RU"/>
              </w:rPr>
            </w:pPr>
            <w:r w:rsidRPr="003D572F">
              <w:rPr>
                <w:rStyle w:val="af4"/>
                <w:iCs/>
                <w:lang w:eastAsia="ru-RU"/>
              </w:rPr>
              <w:t>(S2F1)</w:t>
            </w:r>
          </w:p>
        </w:tc>
        <w:tc>
          <w:tcPr>
            <w:tcW w:w="1680"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Сумма (14,2)</w:t>
            </w:r>
          </w:p>
        </w:tc>
        <w:tc>
          <w:tcPr>
            <w:tcW w:w="1080"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200" w:type="dxa"/>
            <w:tcBorders>
              <w:left w:val="single" w:sz="4" w:space="0" w:color="000000"/>
              <w:bottom w:val="single" w:sz="4" w:space="0" w:color="000000"/>
            </w:tcBorders>
          </w:tcPr>
          <w:p w:rsidR="00FE2B6C" w:rsidRPr="003D572F" w:rsidRDefault="00FE2B6C" w:rsidP="003D572F">
            <w:pPr>
              <w:shd w:val="clear" w:color="auto" w:fill="FFFFFF"/>
              <w:tabs>
                <w:tab w:val="right" w:pos="4678"/>
              </w:tabs>
              <w:snapToGrid w:val="0"/>
              <w:spacing w:before="20"/>
              <w:ind w:firstLine="360"/>
            </w:pPr>
            <w:r w:rsidRPr="003D572F">
              <w:t>Таблица 1 строка 6 графа 1 «2 месяц»</w:t>
            </w:r>
          </w:p>
          <w:p w:rsidR="00FE2B6C" w:rsidRPr="003D572F" w:rsidRDefault="00FE2B6C" w:rsidP="003D572F">
            <w:pPr>
              <w:shd w:val="clear" w:color="auto" w:fill="FFFFFF"/>
              <w:tabs>
                <w:tab w:val="right" w:pos="4678"/>
              </w:tabs>
              <w:ind w:firstLine="360"/>
              <w:rPr>
                <w:rStyle w:val="af4"/>
                <w:iCs/>
                <w:lang w:eastAsia="ru-RU"/>
              </w:rPr>
            </w:pPr>
            <w:r w:rsidRPr="003D572F">
              <w:rPr>
                <w:rStyle w:val="af4"/>
                <w:iCs/>
                <w:lang w:eastAsia="ru-RU"/>
              </w:rPr>
              <w:t>(S2F2)</w:t>
            </w:r>
          </w:p>
        </w:tc>
        <w:tc>
          <w:tcPr>
            <w:tcW w:w="1680"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Сумма (14,2)</w:t>
            </w:r>
          </w:p>
        </w:tc>
        <w:tc>
          <w:tcPr>
            <w:tcW w:w="1080"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200" w:type="dxa"/>
            <w:tcBorders>
              <w:left w:val="single" w:sz="4" w:space="0" w:color="000000"/>
              <w:bottom w:val="single" w:sz="4" w:space="0" w:color="000000"/>
            </w:tcBorders>
          </w:tcPr>
          <w:p w:rsidR="00FE2B6C" w:rsidRPr="003D572F" w:rsidRDefault="00FE2B6C" w:rsidP="003D572F">
            <w:pPr>
              <w:shd w:val="clear" w:color="auto" w:fill="FFFFFF"/>
              <w:tabs>
                <w:tab w:val="right" w:pos="4678"/>
              </w:tabs>
              <w:snapToGrid w:val="0"/>
              <w:spacing w:before="20"/>
              <w:ind w:firstLine="360"/>
            </w:pPr>
            <w:r w:rsidRPr="003D572F">
              <w:t>Таблица 1 строка 6 графа 1 «3 месяц»</w:t>
            </w:r>
          </w:p>
          <w:p w:rsidR="00FE2B6C" w:rsidRPr="003D572F" w:rsidRDefault="00FE2B6C" w:rsidP="003D572F">
            <w:pPr>
              <w:shd w:val="clear" w:color="auto" w:fill="FFFFFF"/>
              <w:tabs>
                <w:tab w:val="right" w:pos="4678"/>
              </w:tabs>
              <w:ind w:firstLine="360"/>
              <w:rPr>
                <w:rStyle w:val="af4"/>
                <w:iCs/>
                <w:lang w:eastAsia="ru-RU"/>
              </w:rPr>
            </w:pPr>
            <w:r w:rsidRPr="003D572F">
              <w:rPr>
                <w:rStyle w:val="af4"/>
                <w:iCs/>
                <w:lang w:eastAsia="ru-RU"/>
              </w:rPr>
              <w:t>(S2R16)</w:t>
            </w:r>
          </w:p>
        </w:tc>
        <w:tc>
          <w:tcPr>
            <w:tcW w:w="1680"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Сумма (14,2)</w:t>
            </w:r>
          </w:p>
        </w:tc>
        <w:tc>
          <w:tcPr>
            <w:tcW w:w="1080"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200" w:type="dxa"/>
            <w:tcBorders>
              <w:left w:val="single" w:sz="4" w:space="0" w:color="000000"/>
              <w:bottom w:val="single" w:sz="4" w:space="0" w:color="000000"/>
            </w:tcBorders>
          </w:tcPr>
          <w:p w:rsidR="00FE2B6C" w:rsidRPr="003D572F" w:rsidRDefault="00FE2B6C" w:rsidP="003D572F">
            <w:pPr>
              <w:shd w:val="clear" w:color="auto" w:fill="FFFFFF"/>
              <w:tabs>
                <w:tab w:val="right" w:pos="4678"/>
              </w:tabs>
              <w:snapToGrid w:val="0"/>
              <w:spacing w:before="20"/>
              <w:ind w:firstLine="360"/>
            </w:pPr>
            <w:r w:rsidRPr="003D572F">
              <w:t>Таблица 1 строка 7 графа 3</w:t>
            </w:r>
          </w:p>
          <w:p w:rsidR="00FE2B6C" w:rsidRPr="003D572F" w:rsidRDefault="00FE2B6C" w:rsidP="003D572F">
            <w:pPr>
              <w:shd w:val="clear" w:color="auto" w:fill="FFFFFF"/>
              <w:tabs>
                <w:tab w:val="right" w:pos="4678"/>
              </w:tabs>
              <w:ind w:firstLine="360"/>
              <w:rPr>
                <w:rStyle w:val="af4"/>
                <w:iCs/>
                <w:lang w:eastAsia="ru-RU"/>
              </w:rPr>
            </w:pPr>
            <w:r w:rsidRPr="003D572F">
              <w:rPr>
                <w:rStyle w:val="af4"/>
                <w:iCs/>
                <w:lang w:eastAsia="ru-RU"/>
              </w:rPr>
              <w:t>(S2N)</w:t>
            </w:r>
          </w:p>
        </w:tc>
        <w:tc>
          <w:tcPr>
            <w:tcW w:w="1680"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Сумма (14,2)</w:t>
            </w:r>
          </w:p>
        </w:tc>
        <w:tc>
          <w:tcPr>
            <w:tcW w:w="1080"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200" w:type="dxa"/>
            <w:tcBorders>
              <w:left w:val="single" w:sz="4" w:space="0" w:color="000000"/>
              <w:bottom w:val="single" w:sz="4" w:space="0" w:color="000000"/>
            </w:tcBorders>
          </w:tcPr>
          <w:p w:rsidR="00FE2B6C" w:rsidRPr="003D572F" w:rsidRDefault="00FE2B6C" w:rsidP="003D572F">
            <w:pPr>
              <w:shd w:val="clear" w:color="auto" w:fill="FFFFFF"/>
              <w:tabs>
                <w:tab w:val="right" w:pos="4678"/>
              </w:tabs>
              <w:snapToGrid w:val="0"/>
              <w:spacing w:before="20"/>
              <w:ind w:firstLine="360"/>
            </w:pPr>
            <w:r w:rsidRPr="003D572F">
              <w:t>Таблица 1 строка 9 графа 3</w:t>
            </w:r>
          </w:p>
          <w:p w:rsidR="00FE2B6C" w:rsidRPr="003D572F" w:rsidRDefault="00FE2B6C" w:rsidP="003D572F">
            <w:pPr>
              <w:shd w:val="clear" w:color="auto" w:fill="FFFFFF"/>
              <w:tabs>
                <w:tab w:val="right" w:pos="4678"/>
              </w:tabs>
              <w:ind w:firstLine="360"/>
              <w:rPr>
                <w:rStyle w:val="af4"/>
                <w:iCs/>
                <w:lang w:eastAsia="ru-RU"/>
              </w:rPr>
            </w:pPr>
            <w:r w:rsidRPr="003D572F">
              <w:rPr>
                <w:rStyle w:val="af4"/>
                <w:iCs/>
                <w:lang w:eastAsia="ru-RU"/>
              </w:rPr>
              <w:t>(FssDebt)</w:t>
            </w:r>
          </w:p>
        </w:tc>
        <w:tc>
          <w:tcPr>
            <w:tcW w:w="1680"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Сумма (14,2)</w:t>
            </w:r>
          </w:p>
        </w:tc>
        <w:tc>
          <w:tcPr>
            <w:tcW w:w="1080"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200" w:type="dxa"/>
            <w:tcBorders>
              <w:left w:val="single" w:sz="4" w:space="0" w:color="000000"/>
              <w:bottom w:val="single" w:sz="4" w:space="0" w:color="000000"/>
            </w:tcBorders>
          </w:tcPr>
          <w:p w:rsidR="00FE2B6C" w:rsidRPr="003D572F" w:rsidRDefault="00FE2B6C" w:rsidP="003D572F">
            <w:pPr>
              <w:shd w:val="clear" w:color="auto" w:fill="FFFFFF"/>
              <w:tabs>
                <w:tab w:val="right" w:pos="4678"/>
              </w:tabs>
              <w:snapToGrid w:val="0"/>
              <w:spacing w:before="20"/>
              <w:ind w:firstLine="360"/>
            </w:pPr>
            <w:r w:rsidRPr="003D572F">
              <w:t>Таблица 1 строка 11 графа 3</w:t>
            </w:r>
          </w:p>
          <w:p w:rsidR="00FE2B6C" w:rsidRPr="003D572F" w:rsidRDefault="00FE2B6C" w:rsidP="003D572F">
            <w:pPr>
              <w:shd w:val="clear" w:color="auto" w:fill="FFFFFF"/>
              <w:tabs>
                <w:tab w:val="right" w:pos="4678"/>
              </w:tabs>
              <w:ind w:firstLine="360"/>
              <w:rPr>
                <w:rStyle w:val="af4"/>
                <w:iCs/>
                <w:lang w:eastAsia="ru-RU"/>
              </w:rPr>
            </w:pPr>
            <w:r w:rsidRPr="003D572F">
              <w:rPr>
                <w:rStyle w:val="af4"/>
                <w:iCs/>
                <w:lang w:eastAsia="ru-RU"/>
              </w:rPr>
              <w:t>(S2R18)</w:t>
            </w:r>
          </w:p>
        </w:tc>
        <w:tc>
          <w:tcPr>
            <w:tcW w:w="1680"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Сумма (14,2)</w:t>
            </w:r>
          </w:p>
        </w:tc>
        <w:tc>
          <w:tcPr>
            <w:tcW w:w="1080"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200" w:type="dxa"/>
            <w:tcBorders>
              <w:left w:val="single" w:sz="4" w:space="0" w:color="000000"/>
              <w:bottom w:val="single" w:sz="4" w:space="0" w:color="000000"/>
            </w:tcBorders>
          </w:tcPr>
          <w:p w:rsidR="00FE2B6C" w:rsidRPr="003D572F" w:rsidRDefault="00FE2B6C" w:rsidP="003D572F">
            <w:pPr>
              <w:shd w:val="clear" w:color="auto" w:fill="FFFFFF"/>
              <w:tabs>
                <w:tab w:val="right" w:pos="4678"/>
              </w:tabs>
              <w:snapToGrid w:val="0"/>
              <w:spacing w:before="20"/>
              <w:ind w:firstLine="360"/>
            </w:pPr>
            <w:r w:rsidRPr="003D572F">
              <w:t>Таблица 1 строка 12 графа 3</w:t>
            </w:r>
          </w:p>
          <w:p w:rsidR="00FE2B6C" w:rsidRPr="003D572F" w:rsidRDefault="00FE2B6C" w:rsidP="003D572F">
            <w:pPr>
              <w:shd w:val="clear" w:color="auto" w:fill="FFFFFF"/>
              <w:tabs>
                <w:tab w:val="right" w:pos="4678"/>
              </w:tabs>
              <w:ind w:firstLine="360"/>
              <w:rPr>
                <w:rStyle w:val="af4"/>
                <w:iCs/>
                <w:lang w:eastAsia="ru-RU"/>
              </w:rPr>
            </w:pPr>
            <w:r w:rsidRPr="003D572F">
              <w:rPr>
                <w:rStyle w:val="af4"/>
                <w:iCs/>
                <w:lang w:eastAsia="ru-RU"/>
              </w:rPr>
              <w:t>(S2R19)</w:t>
            </w:r>
          </w:p>
        </w:tc>
        <w:tc>
          <w:tcPr>
            <w:tcW w:w="1680"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Сумма (14,2)</w:t>
            </w:r>
          </w:p>
        </w:tc>
        <w:tc>
          <w:tcPr>
            <w:tcW w:w="1080"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200" w:type="dxa"/>
            <w:tcBorders>
              <w:left w:val="single" w:sz="4" w:space="0" w:color="000000"/>
              <w:bottom w:val="single" w:sz="4" w:space="0" w:color="000000"/>
            </w:tcBorders>
          </w:tcPr>
          <w:p w:rsidR="00FE2B6C" w:rsidRPr="003D572F" w:rsidRDefault="00FE2B6C" w:rsidP="003D572F">
            <w:pPr>
              <w:shd w:val="clear" w:color="auto" w:fill="FFFFFF"/>
              <w:tabs>
                <w:tab w:val="right" w:pos="4678"/>
              </w:tabs>
              <w:snapToGrid w:val="0"/>
              <w:spacing w:before="20"/>
              <w:ind w:firstLine="360"/>
            </w:pPr>
            <w:r w:rsidRPr="003D572F">
              <w:lastRenderedPageBreak/>
              <w:t>Таблица 1 строка 14 графа 3</w:t>
            </w:r>
          </w:p>
          <w:p w:rsidR="00FE2B6C" w:rsidRPr="003D572F" w:rsidRDefault="00FE2B6C" w:rsidP="003D572F">
            <w:pPr>
              <w:shd w:val="clear" w:color="auto" w:fill="FFFFFF"/>
              <w:tabs>
                <w:tab w:val="right" w:pos="4678"/>
              </w:tabs>
              <w:ind w:firstLine="360"/>
              <w:rPr>
                <w:rStyle w:val="af4"/>
                <w:iCs/>
                <w:lang w:eastAsia="ru-RU"/>
              </w:rPr>
            </w:pPr>
            <w:r w:rsidRPr="003D572F">
              <w:rPr>
                <w:rStyle w:val="af4"/>
                <w:iCs/>
                <w:lang w:eastAsia="ru-RU"/>
              </w:rPr>
              <w:t>(S2R20)</w:t>
            </w:r>
          </w:p>
        </w:tc>
        <w:tc>
          <w:tcPr>
            <w:tcW w:w="1680"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Сумма (14,2)</w:t>
            </w:r>
          </w:p>
        </w:tc>
        <w:tc>
          <w:tcPr>
            <w:tcW w:w="1080"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200" w:type="dxa"/>
            <w:tcBorders>
              <w:left w:val="single" w:sz="4" w:space="0" w:color="000000"/>
              <w:bottom w:val="single" w:sz="4" w:space="0" w:color="000000"/>
            </w:tcBorders>
          </w:tcPr>
          <w:p w:rsidR="00FE2B6C" w:rsidRPr="003D572F" w:rsidRDefault="00FE2B6C" w:rsidP="003D572F">
            <w:pPr>
              <w:shd w:val="clear" w:color="auto" w:fill="FFFFFF"/>
              <w:tabs>
                <w:tab w:val="right" w:pos="4678"/>
              </w:tabs>
              <w:snapToGrid w:val="0"/>
              <w:spacing w:before="20"/>
              <w:ind w:firstLine="360"/>
            </w:pPr>
            <w:r w:rsidRPr="003D572F">
              <w:t>Таблица 1 строка 15 графа 1 «на начало отчетного периода»</w:t>
            </w:r>
          </w:p>
          <w:p w:rsidR="00FE2B6C" w:rsidRPr="003D572F" w:rsidRDefault="00FE2B6C" w:rsidP="003D572F">
            <w:pPr>
              <w:shd w:val="clear" w:color="auto" w:fill="FFFFFF"/>
              <w:tabs>
                <w:tab w:val="right" w:pos="4678"/>
              </w:tabs>
              <w:ind w:firstLine="360"/>
              <w:rPr>
                <w:rStyle w:val="af4"/>
                <w:iCs/>
                <w:lang w:eastAsia="ru-RU"/>
              </w:rPr>
            </w:pPr>
            <w:r w:rsidRPr="003D572F">
              <w:rPr>
                <w:rStyle w:val="af4"/>
                <w:iCs/>
                <w:lang w:eastAsia="ru-RU"/>
              </w:rPr>
              <w:t>(S2R21)</w:t>
            </w:r>
          </w:p>
        </w:tc>
        <w:tc>
          <w:tcPr>
            <w:tcW w:w="1680"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Сумма (14,2)</w:t>
            </w:r>
          </w:p>
        </w:tc>
        <w:tc>
          <w:tcPr>
            <w:tcW w:w="1080"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200" w:type="dxa"/>
            <w:tcBorders>
              <w:left w:val="single" w:sz="4" w:space="0" w:color="000000"/>
              <w:bottom w:val="single" w:sz="4" w:space="0" w:color="000000"/>
            </w:tcBorders>
          </w:tcPr>
          <w:p w:rsidR="00FE2B6C" w:rsidRPr="003D572F" w:rsidRDefault="00FE2B6C" w:rsidP="003D572F">
            <w:pPr>
              <w:shd w:val="clear" w:color="auto" w:fill="FFFFFF"/>
              <w:tabs>
                <w:tab w:val="right" w:pos="4678"/>
              </w:tabs>
              <w:snapToGrid w:val="0"/>
              <w:spacing w:before="20"/>
              <w:ind w:firstLine="360"/>
            </w:pPr>
            <w:r w:rsidRPr="003D572F">
              <w:t>Таблица 1 строка 15 графа 1 «1 месяц»</w:t>
            </w:r>
          </w:p>
          <w:p w:rsidR="00FE2B6C" w:rsidRPr="003D572F" w:rsidRDefault="00FE2B6C" w:rsidP="003D572F">
            <w:pPr>
              <w:shd w:val="clear" w:color="auto" w:fill="FFFFFF"/>
              <w:tabs>
                <w:tab w:val="right" w:pos="4678"/>
              </w:tabs>
              <w:ind w:firstLine="360"/>
              <w:rPr>
                <w:rStyle w:val="af4"/>
                <w:iCs/>
                <w:lang w:eastAsia="ru-RU"/>
              </w:rPr>
            </w:pPr>
            <w:r w:rsidRPr="003D572F">
              <w:rPr>
                <w:rStyle w:val="af4"/>
                <w:iCs/>
                <w:lang w:eastAsia="ru-RU"/>
              </w:rPr>
              <w:t>(Re1)</w:t>
            </w:r>
          </w:p>
        </w:tc>
        <w:tc>
          <w:tcPr>
            <w:tcW w:w="1680"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Сумма (14,2)</w:t>
            </w:r>
          </w:p>
        </w:tc>
        <w:tc>
          <w:tcPr>
            <w:tcW w:w="1080"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200" w:type="dxa"/>
            <w:tcBorders>
              <w:left w:val="single" w:sz="4" w:space="0" w:color="000000"/>
              <w:bottom w:val="single" w:sz="4" w:space="0" w:color="000000"/>
            </w:tcBorders>
          </w:tcPr>
          <w:p w:rsidR="00FE2B6C" w:rsidRPr="003D572F" w:rsidRDefault="00FE2B6C" w:rsidP="003D572F">
            <w:pPr>
              <w:shd w:val="clear" w:color="auto" w:fill="FFFFFF"/>
              <w:tabs>
                <w:tab w:val="right" w:pos="4678"/>
              </w:tabs>
              <w:snapToGrid w:val="0"/>
              <w:spacing w:before="20"/>
              <w:ind w:firstLine="360"/>
            </w:pPr>
            <w:r w:rsidRPr="003D572F">
              <w:t>Таблица 1 строка 15 графа 1 «2 месяц»</w:t>
            </w:r>
          </w:p>
          <w:p w:rsidR="00FE2B6C" w:rsidRPr="003D572F" w:rsidRDefault="00FE2B6C" w:rsidP="003D572F">
            <w:pPr>
              <w:shd w:val="clear" w:color="auto" w:fill="FFFFFF"/>
              <w:tabs>
                <w:tab w:val="right" w:pos="4678"/>
              </w:tabs>
              <w:ind w:firstLine="360"/>
              <w:rPr>
                <w:rStyle w:val="af4"/>
                <w:iCs/>
                <w:lang w:eastAsia="ru-RU"/>
              </w:rPr>
            </w:pPr>
            <w:r w:rsidRPr="003D572F">
              <w:rPr>
                <w:rStyle w:val="af4"/>
                <w:iCs/>
                <w:lang w:eastAsia="ru-RU"/>
              </w:rPr>
              <w:t>(Re2)</w:t>
            </w:r>
          </w:p>
        </w:tc>
        <w:tc>
          <w:tcPr>
            <w:tcW w:w="1680"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Сумма (14,2)</w:t>
            </w:r>
          </w:p>
        </w:tc>
        <w:tc>
          <w:tcPr>
            <w:tcW w:w="1080"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200" w:type="dxa"/>
            <w:tcBorders>
              <w:left w:val="single" w:sz="4" w:space="0" w:color="000000"/>
              <w:bottom w:val="single" w:sz="4" w:space="0" w:color="000000"/>
            </w:tcBorders>
          </w:tcPr>
          <w:p w:rsidR="00FE2B6C" w:rsidRPr="003D572F" w:rsidRDefault="00FE2B6C" w:rsidP="003D572F">
            <w:pPr>
              <w:shd w:val="clear" w:color="auto" w:fill="FFFFFF"/>
              <w:tabs>
                <w:tab w:val="right" w:pos="4678"/>
              </w:tabs>
              <w:snapToGrid w:val="0"/>
              <w:spacing w:before="20"/>
              <w:ind w:firstLine="360"/>
            </w:pPr>
            <w:r w:rsidRPr="003D572F">
              <w:t>Таблица 1 строка 15 графа 1 «3 месяц»</w:t>
            </w:r>
          </w:p>
          <w:p w:rsidR="00FE2B6C" w:rsidRPr="003D572F" w:rsidRDefault="00FE2B6C" w:rsidP="003D572F">
            <w:pPr>
              <w:shd w:val="clear" w:color="auto" w:fill="FFFFFF"/>
              <w:tabs>
                <w:tab w:val="right" w:pos="4678"/>
              </w:tabs>
              <w:ind w:firstLine="360"/>
              <w:rPr>
                <w:rStyle w:val="af4"/>
                <w:iCs/>
                <w:lang w:eastAsia="ru-RU"/>
              </w:rPr>
            </w:pPr>
            <w:r w:rsidRPr="003D572F">
              <w:rPr>
                <w:rStyle w:val="af4"/>
                <w:iCs/>
                <w:lang w:eastAsia="ru-RU"/>
              </w:rPr>
              <w:t>(Re3)</w:t>
            </w:r>
          </w:p>
        </w:tc>
        <w:tc>
          <w:tcPr>
            <w:tcW w:w="1680"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Сумма (14,2)</w:t>
            </w:r>
          </w:p>
        </w:tc>
        <w:tc>
          <w:tcPr>
            <w:tcW w:w="1080"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200" w:type="dxa"/>
            <w:tcBorders>
              <w:left w:val="single" w:sz="4" w:space="0" w:color="000000"/>
              <w:bottom w:val="single" w:sz="4" w:space="0" w:color="000000"/>
            </w:tcBorders>
          </w:tcPr>
          <w:p w:rsidR="00FE2B6C" w:rsidRPr="003D572F" w:rsidRDefault="00FE2B6C" w:rsidP="003D572F">
            <w:pPr>
              <w:shd w:val="clear" w:color="auto" w:fill="FFFFFF"/>
              <w:tabs>
                <w:tab w:val="right" w:pos="4678"/>
              </w:tabs>
              <w:snapToGrid w:val="0"/>
              <w:spacing w:before="20"/>
              <w:ind w:firstLine="360"/>
            </w:pPr>
            <w:r w:rsidRPr="003D572F">
              <w:t>Таблица 1 строка 16 графа 1 «на начало отчетного периода»</w:t>
            </w:r>
          </w:p>
          <w:p w:rsidR="00FE2B6C" w:rsidRPr="003D572F" w:rsidRDefault="00FE2B6C" w:rsidP="003D572F">
            <w:pPr>
              <w:shd w:val="clear" w:color="auto" w:fill="FFFFFF"/>
              <w:tabs>
                <w:tab w:val="right" w:pos="4678"/>
              </w:tabs>
              <w:ind w:firstLine="360"/>
              <w:rPr>
                <w:rStyle w:val="af4"/>
                <w:iCs/>
                <w:lang w:eastAsia="ru-RU"/>
              </w:rPr>
            </w:pPr>
            <w:r w:rsidRPr="003D572F">
              <w:rPr>
                <w:rStyle w:val="af4"/>
                <w:iCs/>
                <w:lang w:eastAsia="ru-RU"/>
              </w:rPr>
              <w:t>(S2R27)</w:t>
            </w:r>
          </w:p>
        </w:tc>
        <w:tc>
          <w:tcPr>
            <w:tcW w:w="1680"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Сумма (14,2)</w:t>
            </w:r>
          </w:p>
        </w:tc>
        <w:tc>
          <w:tcPr>
            <w:tcW w:w="1080"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200" w:type="dxa"/>
            <w:tcBorders>
              <w:left w:val="single" w:sz="4" w:space="0" w:color="000000"/>
              <w:bottom w:val="single" w:sz="4" w:space="0" w:color="000000"/>
            </w:tcBorders>
          </w:tcPr>
          <w:p w:rsidR="00FE2B6C" w:rsidRPr="003D572F" w:rsidRDefault="00FE2B6C" w:rsidP="003D572F">
            <w:pPr>
              <w:shd w:val="clear" w:color="auto" w:fill="FFFFFF"/>
              <w:tabs>
                <w:tab w:val="right" w:pos="4678"/>
              </w:tabs>
              <w:snapToGrid w:val="0"/>
              <w:spacing w:before="20"/>
              <w:ind w:firstLine="360"/>
            </w:pPr>
            <w:r w:rsidRPr="003D572F">
              <w:t>Таблица 1 строка 16 графа 1 «1 месяц»</w:t>
            </w:r>
          </w:p>
          <w:p w:rsidR="00FE2B6C" w:rsidRPr="003D572F" w:rsidRDefault="00FE2B6C" w:rsidP="003D572F">
            <w:pPr>
              <w:shd w:val="clear" w:color="auto" w:fill="FFFFFF"/>
              <w:tabs>
                <w:tab w:val="right" w:pos="4678"/>
              </w:tabs>
              <w:ind w:firstLine="360"/>
              <w:rPr>
                <w:rStyle w:val="af4"/>
                <w:iCs/>
                <w:lang w:eastAsia="ru-RU"/>
              </w:rPr>
            </w:pPr>
            <w:r w:rsidRPr="003D572F">
              <w:rPr>
                <w:rStyle w:val="af4"/>
                <w:iCs/>
                <w:lang w:eastAsia="ru-RU"/>
              </w:rPr>
              <w:t>(S2R29)</w:t>
            </w:r>
          </w:p>
        </w:tc>
        <w:tc>
          <w:tcPr>
            <w:tcW w:w="1680"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Сумма (14,2)</w:t>
            </w:r>
          </w:p>
        </w:tc>
        <w:tc>
          <w:tcPr>
            <w:tcW w:w="1080"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200" w:type="dxa"/>
            <w:tcBorders>
              <w:left w:val="single" w:sz="4" w:space="0" w:color="000000"/>
              <w:bottom w:val="single" w:sz="4" w:space="0" w:color="000000"/>
            </w:tcBorders>
          </w:tcPr>
          <w:p w:rsidR="00FE2B6C" w:rsidRPr="003D572F" w:rsidRDefault="00FE2B6C" w:rsidP="003D572F">
            <w:pPr>
              <w:shd w:val="clear" w:color="auto" w:fill="FFFFFF"/>
              <w:tabs>
                <w:tab w:val="right" w:pos="4678"/>
              </w:tabs>
              <w:snapToGrid w:val="0"/>
              <w:spacing w:before="20"/>
              <w:ind w:firstLine="360"/>
            </w:pPr>
            <w:r w:rsidRPr="003D572F">
              <w:t>Таблица 1 строка 16 графа 1 «2 месяц»</w:t>
            </w:r>
          </w:p>
          <w:p w:rsidR="00FE2B6C" w:rsidRPr="003D572F" w:rsidRDefault="00FE2B6C" w:rsidP="003D572F">
            <w:pPr>
              <w:shd w:val="clear" w:color="auto" w:fill="FFFFFF"/>
              <w:tabs>
                <w:tab w:val="right" w:pos="4678"/>
              </w:tabs>
              <w:ind w:firstLine="360"/>
              <w:rPr>
                <w:rStyle w:val="af4"/>
                <w:iCs/>
                <w:lang w:eastAsia="ru-RU"/>
              </w:rPr>
            </w:pPr>
            <w:r w:rsidRPr="003D572F">
              <w:rPr>
                <w:rStyle w:val="af4"/>
                <w:iCs/>
                <w:lang w:eastAsia="ru-RU"/>
              </w:rPr>
              <w:t>(S2R30)</w:t>
            </w:r>
          </w:p>
        </w:tc>
        <w:tc>
          <w:tcPr>
            <w:tcW w:w="1680"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Сумма (14,2)</w:t>
            </w:r>
          </w:p>
        </w:tc>
        <w:tc>
          <w:tcPr>
            <w:tcW w:w="1080"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200" w:type="dxa"/>
            <w:tcBorders>
              <w:left w:val="single" w:sz="4" w:space="0" w:color="000000"/>
              <w:bottom w:val="single" w:sz="4" w:space="0" w:color="000000"/>
            </w:tcBorders>
          </w:tcPr>
          <w:p w:rsidR="00FE2B6C" w:rsidRPr="003D572F" w:rsidRDefault="00FE2B6C" w:rsidP="003D572F">
            <w:pPr>
              <w:shd w:val="clear" w:color="auto" w:fill="FFFFFF"/>
              <w:tabs>
                <w:tab w:val="right" w:pos="4678"/>
              </w:tabs>
              <w:snapToGrid w:val="0"/>
              <w:spacing w:before="20"/>
              <w:ind w:firstLine="360"/>
            </w:pPr>
            <w:r w:rsidRPr="003D572F">
              <w:t>Таблица 1 строка 16 графа 1 «3 месяц»</w:t>
            </w:r>
          </w:p>
          <w:p w:rsidR="00FE2B6C" w:rsidRPr="003D572F" w:rsidRDefault="00FE2B6C" w:rsidP="003D572F">
            <w:pPr>
              <w:shd w:val="clear" w:color="auto" w:fill="FFFFFF"/>
              <w:tabs>
                <w:tab w:val="right" w:pos="4678"/>
              </w:tabs>
              <w:ind w:firstLine="360"/>
              <w:rPr>
                <w:rStyle w:val="af4"/>
                <w:iCs/>
                <w:lang w:eastAsia="ru-RU"/>
              </w:rPr>
            </w:pPr>
            <w:r w:rsidRPr="003D572F">
              <w:rPr>
                <w:rStyle w:val="af4"/>
                <w:iCs/>
                <w:lang w:eastAsia="ru-RU"/>
              </w:rPr>
              <w:t>(S2R26)</w:t>
            </w:r>
          </w:p>
        </w:tc>
        <w:tc>
          <w:tcPr>
            <w:tcW w:w="1680"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Сумма (14,2)</w:t>
            </w:r>
          </w:p>
        </w:tc>
        <w:tc>
          <w:tcPr>
            <w:tcW w:w="1080"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200" w:type="dxa"/>
            <w:tcBorders>
              <w:left w:val="single" w:sz="4" w:space="0" w:color="000000"/>
              <w:bottom w:val="single" w:sz="4" w:space="0" w:color="000000"/>
            </w:tcBorders>
          </w:tcPr>
          <w:p w:rsidR="00FE2B6C" w:rsidRPr="003D572F" w:rsidRDefault="00FE2B6C" w:rsidP="003D572F">
            <w:pPr>
              <w:shd w:val="clear" w:color="auto" w:fill="FFFFFF"/>
              <w:tabs>
                <w:tab w:val="right" w:pos="4678"/>
              </w:tabs>
              <w:snapToGrid w:val="0"/>
              <w:spacing w:before="20"/>
              <w:ind w:firstLine="360"/>
            </w:pPr>
            <w:r w:rsidRPr="003D572F">
              <w:t>Таблица 1 строка 17 графа 3</w:t>
            </w:r>
          </w:p>
          <w:p w:rsidR="00FE2B6C" w:rsidRPr="003D572F" w:rsidRDefault="00FE2B6C" w:rsidP="003D572F">
            <w:pPr>
              <w:shd w:val="clear" w:color="auto" w:fill="FFFFFF"/>
              <w:tabs>
                <w:tab w:val="right" w:pos="4678"/>
              </w:tabs>
              <w:ind w:firstLine="360"/>
              <w:rPr>
                <w:rStyle w:val="af4"/>
                <w:iCs/>
                <w:lang w:eastAsia="ru-RU"/>
              </w:rPr>
            </w:pPr>
            <w:r w:rsidRPr="003D572F">
              <w:rPr>
                <w:rStyle w:val="af4"/>
                <w:iCs/>
                <w:lang w:eastAsia="ru-RU"/>
              </w:rPr>
              <w:t>(S2R32)</w:t>
            </w:r>
          </w:p>
        </w:tc>
        <w:tc>
          <w:tcPr>
            <w:tcW w:w="1680"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Сумма (14,2)</w:t>
            </w:r>
          </w:p>
        </w:tc>
        <w:tc>
          <w:tcPr>
            <w:tcW w:w="1080"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200" w:type="dxa"/>
            <w:tcBorders>
              <w:left w:val="single" w:sz="4" w:space="0" w:color="000000"/>
              <w:bottom w:val="single" w:sz="4" w:space="0" w:color="000000"/>
            </w:tcBorders>
          </w:tcPr>
          <w:p w:rsidR="00FE2B6C" w:rsidRPr="003D572F" w:rsidRDefault="00FE2B6C" w:rsidP="003D572F">
            <w:pPr>
              <w:shd w:val="clear" w:color="auto" w:fill="FFFFFF"/>
              <w:tabs>
                <w:tab w:val="right" w:pos="4678"/>
              </w:tabs>
              <w:snapToGrid w:val="0"/>
              <w:spacing w:before="20"/>
              <w:ind w:firstLine="360"/>
            </w:pPr>
            <w:r w:rsidRPr="003D572F">
              <w:t>Таблица 1 строка 19 графа 3</w:t>
            </w:r>
          </w:p>
          <w:p w:rsidR="00FE2B6C" w:rsidRPr="003D572F" w:rsidRDefault="00FE2B6C" w:rsidP="003D572F">
            <w:pPr>
              <w:shd w:val="clear" w:color="auto" w:fill="FFFFFF"/>
              <w:tabs>
                <w:tab w:val="right" w:pos="4678"/>
              </w:tabs>
              <w:ind w:firstLine="360"/>
              <w:rPr>
                <w:rStyle w:val="af4"/>
                <w:iCs/>
                <w:lang w:eastAsia="ru-RU"/>
              </w:rPr>
            </w:pPr>
            <w:r w:rsidRPr="003D572F">
              <w:rPr>
                <w:rStyle w:val="af4"/>
                <w:iCs/>
                <w:lang w:eastAsia="ru-RU"/>
              </w:rPr>
              <w:t>(InsDebt)</w:t>
            </w:r>
          </w:p>
        </w:tc>
        <w:tc>
          <w:tcPr>
            <w:tcW w:w="1680"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Сумма (14,2)</w:t>
            </w:r>
          </w:p>
        </w:tc>
        <w:tc>
          <w:tcPr>
            <w:tcW w:w="1080"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200" w:type="dxa"/>
            <w:tcBorders>
              <w:left w:val="single" w:sz="4" w:space="0" w:color="000000"/>
              <w:bottom w:val="single" w:sz="4" w:space="0" w:color="000000"/>
            </w:tcBorders>
          </w:tcPr>
          <w:p w:rsidR="00FE2B6C" w:rsidRPr="003D572F" w:rsidRDefault="00FE2B6C" w:rsidP="003D572F">
            <w:pPr>
              <w:shd w:val="clear" w:color="auto" w:fill="FFFFFF"/>
              <w:tabs>
                <w:tab w:val="right" w:pos="4678"/>
              </w:tabs>
              <w:snapToGrid w:val="0"/>
              <w:spacing w:before="20"/>
              <w:ind w:firstLine="360"/>
            </w:pPr>
            <w:r w:rsidRPr="003D572F">
              <w:t>Таблица 1 строка 20 графа 3</w:t>
            </w:r>
          </w:p>
          <w:p w:rsidR="00FE2B6C" w:rsidRPr="003D572F" w:rsidRDefault="00FE2B6C" w:rsidP="003D572F">
            <w:pPr>
              <w:shd w:val="clear" w:color="auto" w:fill="FFFFFF"/>
              <w:tabs>
                <w:tab w:val="right" w:pos="4678"/>
              </w:tabs>
              <w:ind w:firstLine="360"/>
              <w:rPr>
                <w:rStyle w:val="af4"/>
                <w:iCs/>
                <w:lang w:eastAsia="ru-RU"/>
              </w:rPr>
            </w:pPr>
            <w:r w:rsidRPr="003D572F">
              <w:rPr>
                <w:rStyle w:val="af4"/>
                <w:iCs/>
                <w:lang w:eastAsia="ru-RU"/>
              </w:rPr>
              <w:t>(InsDelDebt)</w:t>
            </w:r>
          </w:p>
        </w:tc>
        <w:tc>
          <w:tcPr>
            <w:tcW w:w="1680"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Сумма (14,2)</w:t>
            </w:r>
          </w:p>
        </w:tc>
        <w:tc>
          <w:tcPr>
            <w:tcW w:w="1080"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200" w:type="dxa"/>
            <w:tcBorders>
              <w:left w:val="single" w:sz="4" w:space="0" w:color="000000"/>
              <w:bottom w:val="single" w:sz="4" w:space="0" w:color="000000"/>
            </w:tcBorders>
          </w:tcPr>
          <w:p w:rsidR="00FE2B6C" w:rsidRPr="003D572F" w:rsidRDefault="00FE2B6C" w:rsidP="003D572F">
            <w:pPr>
              <w:shd w:val="clear" w:color="auto" w:fill="FFFFFF"/>
              <w:tabs>
                <w:tab w:val="right" w:pos="4678"/>
              </w:tabs>
              <w:snapToGrid w:val="0"/>
              <w:spacing w:before="20"/>
              <w:ind w:firstLine="360"/>
            </w:pPr>
            <w:r w:rsidRPr="003D572F">
              <w:t>Таблица 2 строка 1 графа 1</w:t>
            </w:r>
          </w:p>
          <w:p w:rsidR="00FE2B6C" w:rsidRPr="003D572F" w:rsidRDefault="00FE2B6C" w:rsidP="003D572F">
            <w:pPr>
              <w:shd w:val="clear" w:color="auto" w:fill="FFFFFF"/>
              <w:tabs>
                <w:tab w:val="right" w:pos="4678"/>
              </w:tabs>
              <w:ind w:firstLine="360"/>
              <w:rPr>
                <w:rStyle w:val="af4"/>
                <w:iCs/>
                <w:lang w:eastAsia="ru-RU"/>
              </w:rPr>
            </w:pPr>
            <w:r w:rsidRPr="003D572F">
              <w:rPr>
                <w:rStyle w:val="af4"/>
                <w:iCs/>
                <w:lang w:eastAsia="ru-RU"/>
              </w:rPr>
              <w:t>(S3QCase)</w:t>
            </w:r>
          </w:p>
        </w:tc>
        <w:tc>
          <w:tcPr>
            <w:tcW w:w="1680"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Целое (6)</w:t>
            </w:r>
          </w:p>
        </w:tc>
        <w:tc>
          <w:tcPr>
            <w:tcW w:w="1080"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200" w:type="dxa"/>
            <w:tcBorders>
              <w:left w:val="single" w:sz="4" w:space="0" w:color="000000"/>
              <w:bottom w:val="single" w:sz="4" w:space="0" w:color="000000"/>
            </w:tcBorders>
          </w:tcPr>
          <w:p w:rsidR="00FE2B6C" w:rsidRPr="003D572F" w:rsidRDefault="00FE2B6C" w:rsidP="003D572F">
            <w:pPr>
              <w:shd w:val="clear" w:color="auto" w:fill="FFFFFF"/>
              <w:tabs>
                <w:tab w:val="right" w:pos="4678"/>
              </w:tabs>
              <w:snapToGrid w:val="0"/>
              <w:spacing w:before="20"/>
              <w:ind w:firstLine="360"/>
            </w:pPr>
            <w:r w:rsidRPr="003D572F">
              <w:t>Таблица 2 строка 1 графа 3</w:t>
            </w:r>
          </w:p>
          <w:p w:rsidR="00FE2B6C" w:rsidRPr="003D572F" w:rsidRDefault="00FE2B6C" w:rsidP="003D572F">
            <w:pPr>
              <w:shd w:val="clear" w:color="auto" w:fill="FFFFFF"/>
              <w:tabs>
                <w:tab w:val="right" w:pos="4678"/>
              </w:tabs>
              <w:ind w:firstLine="360"/>
              <w:rPr>
                <w:rStyle w:val="af4"/>
                <w:iCs/>
                <w:lang w:eastAsia="ru-RU"/>
              </w:rPr>
            </w:pPr>
            <w:r w:rsidRPr="003D572F">
              <w:rPr>
                <w:rStyle w:val="af4"/>
                <w:iCs/>
                <w:lang w:eastAsia="ru-RU"/>
              </w:rPr>
              <w:t>(S3R1C1)</w:t>
            </w:r>
          </w:p>
        </w:tc>
        <w:tc>
          <w:tcPr>
            <w:tcW w:w="1680"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Целое (6)</w:t>
            </w:r>
          </w:p>
        </w:tc>
        <w:tc>
          <w:tcPr>
            <w:tcW w:w="1080"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200" w:type="dxa"/>
            <w:tcBorders>
              <w:left w:val="single" w:sz="4" w:space="0" w:color="000000"/>
              <w:bottom w:val="single" w:sz="4" w:space="0" w:color="000000"/>
            </w:tcBorders>
          </w:tcPr>
          <w:p w:rsidR="00FE2B6C" w:rsidRPr="003D572F" w:rsidRDefault="00FE2B6C" w:rsidP="003D572F">
            <w:pPr>
              <w:shd w:val="clear" w:color="auto" w:fill="FFFFFF"/>
              <w:tabs>
                <w:tab w:val="right" w:pos="4678"/>
              </w:tabs>
              <w:snapToGrid w:val="0"/>
              <w:spacing w:before="20"/>
              <w:ind w:firstLine="360"/>
            </w:pPr>
            <w:r w:rsidRPr="003D572F">
              <w:t>Таблица 2 строка 1 графа 4</w:t>
            </w:r>
          </w:p>
          <w:p w:rsidR="00FE2B6C" w:rsidRPr="003D572F" w:rsidRDefault="00FE2B6C" w:rsidP="003D572F">
            <w:pPr>
              <w:shd w:val="clear" w:color="auto" w:fill="FFFFFF"/>
              <w:tabs>
                <w:tab w:val="right" w:pos="4678"/>
              </w:tabs>
              <w:ind w:firstLine="360"/>
              <w:rPr>
                <w:rStyle w:val="af4"/>
                <w:iCs/>
                <w:lang w:eastAsia="ru-RU"/>
              </w:rPr>
            </w:pPr>
            <w:r w:rsidRPr="003D572F">
              <w:rPr>
                <w:rStyle w:val="af4"/>
                <w:iCs/>
                <w:lang w:eastAsia="ru-RU"/>
              </w:rPr>
              <w:t>(S3R1C2)</w:t>
            </w:r>
          </w:p>
        </w:tc>
        <w:tc>
          <w:tcPr>
            <w:tcW w:w="1680"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Сумма (14,2)</w:t>
            </w:r>
          </w:p>
        </w:tc>
        <w:tc>
          <w:tcPr>
            <w:tcW w:w="1080"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200" w:type="dxa"/>
            <w:tcBorders>
              <w:left w:val="single" w:sz="4" w:space="0" w:color="000000"/>
              <w:bottom w:val="single" w:sz="4" w:space="0" w:color="000000"/>
            </w:tcBorders>
          </w:tcPr>
          <w:p w:rsidR="00FE2B6C" w:rsidRPr="003D572F" w:rsidRDefault="00FE2B6C" w:rsidP="003D572F">
            <w:pPr>
              <w:shd w:val="clear" w:color="auto" w:fill="FFFFFF"/>
              <w:tabs>
                <w:tab w:val="right" w:pos="4678"/>
              </w:tabs>
              <w:snapToGrid w:val="0"/>
              <w:spacing w:before="20"/>
              <w:ind w:firstLine="360"/>
            </w:pPr>
            <w:r w:rsidRPr="003D572F">
              <w:t>Таблица 2 строка 1 графа 5</w:t>
            </w:r>
          </w:p>
          <w:p w:rsidR="00FE2B6C" w:rsidRPr="003D572F" w:rsidRDefault="00FE2B6C" w:rsidP="003D572F">
            <w:pPr>
              <w:shd w:val="clear" w:color="auto" w:fill="FFFFFF"/>
              <w:tabs>
                <w:tab w:val="right" w:pos="4678"/>
              </w:tabs>
              <w:ind w:firstLine="360"/>
              <w:rPr>
                <w:rStyle w:val="af4"/>
                <w:iCs/>
                <w:lang w:eastAsia="ru-RU"/>
              </w:rPr>
            </w:pPr>
            <w:r w:rsidRPr="003D572F">
              <w:rPr>
                <w:rStyle w:val="af4"/>
                <w:iCs/>
                <w:lang w:eastAsia="ru-RU"/>
              </w:rPr>
              <w:t>(S3R1C3)</w:t>
            </w:r>
          </w:p>
        </w:tc>
        <w:tc>
          <w:tcPr>
            <w:tcW w:w="1680"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Сумма (14,2)</w:t>
            </w:r>
          </w:p>
        </w:tc>
        <w:tc>
          <w:tcPr>
            <w:tcW w:w="1080"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200" w:type="dxa"/>
            <w:tcBorders>
              <w:left w:val="single" w:sz="4" w:space="0" w:color="000000"/>
              <w:bottom w:val="single" w:sz="4" w:space="0" w:color="000000"/>
            </w:tcBorders>
          </w:tcPr>
          <w:p w:rsidR="00FE2B6C" w:rsidRPr="003D572F" w:rsidRDefault="00FE2B6C" w:rsidP="003D572F">
            <w:pPr>
              <w:shd w:val="clear" w:color="auto" w:fill="FFFFFF"/>
              <w:tabs>
                <w:tab w:val="right" w:pos="4678"/>
              </w:tabs>
              <w:snapToGrid w:val="0"/>
              <w:spacing w:before="20"/>
              <w:ind w:firstLine="360"/>
            </w:pPr>
            <w:r w:rsidRPr="003D572F">
              <w:t>Таблица 2 строка 2 графа 1</w:t>
            </w:r>
          </w:p>
          <w:p w:rsidR="00FE2B6C" w:rsidRPr="003D572F" w:rsidRDefault="00FE2B6C" w:rsidP="003D572F">
            <w:pPr>
              <w:shd w:val="clear" w:color="auto" w:fill="FFFFFF"/>
              <w:tabs>
                <w:tab w:val="right" w:pos="4678"/>
              </w:tabs>
              <w:ind w:firstLine="360"/>
              <w:rPr>
                <w:rStyle w:val="af4"/>
                <w:iCs/>
                <w:lang w:eastAsia="ru-RU"/>
              </w:rPr>
            </w:pPr>
            <w:r w:rsidRPr="003D572F">
              <w:rPr>
                <w:rStyle w:val="af4"/>
                <w:iCs/>
                <w:lang w:eastAsia="ru-RU"/>
              </w:rPr>
              <w:t>(S3QCase2)</w:t>
            </w:r>
          </w:p>
        </w:tc>
        <w:tc>
          <w:tcPr>
            <w:tcW w:w="1680"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Целое (6)</w:t>
            </w:r>
          </w:p>
        </w:tc>
        <w:tc>
          <w:tcPr>
            <w:tcW w:w="1080"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200" w:type="dxa"/>
            <w:tcBorders>
              <w:left w:val="single" w:sz="4" w:space="0" w:color="000000"/>
              <w:bottom w:val="single" w:sz="4" w:space="0" w:color="000000"/>
            </w:tcBorders>
          </w:tcPr>
          <w:p w:rsidR="00FE2B6C" w:rsidRPr="003D572F" w:rsidRDefault="00FE2B6C" w:rsidP="003D572F">
            <w:pPr>
              <w:shd w:val="clear" w:color="auto" w:fill="FFFFFF"/>
              <w:tabs>
                <w:tab w:val="right" w:pos="4678"/>
              </w:tabs>
              <w:snapToGrid w:val="0"/>
              <w:spacing w:before="20"/>
              <w:ind w:firstLine="360"/>
            </w:pPr>
            <w:r w:rsidRPr="003D572F">
              <w:t>Таблица 2 строка 2 графа 3</w:t>
            </w:r>
          </w:p>
          <w:p w:rsidR="00FE2B6C" w:rsidRPr="003D572F" w:rsidRDefault="00FE2B6C" w:rsidP="003D572F">
            <w:pPr>
              <w:shd w:val="clear" w:color="auto" w:fill="FFFFFF"/>
              <w:tabs>
                <w:tab w:val="right" w:pos="4678"/>
              </w:tabs>
              <w:ind w:firstLine="360"/>
              <w:rPr>
                <w:rStyle w:val="af4"/>
                <w:iCs/>
                <w:lang w:eastAsia="ru-RU"/>
              </w:rPr>
            </w:pPr>
            <w:r w:rsidRPr="003D572F">
              <w:rPr>
                <w:rStyle w:val="af4"/>
                <w:iCs/>
                <w:lang w:eastAsia="ru-RU"/>
              </w:rPr>
              <w:t>(S3R2C1)</w:t>
            </w:r>
          </w:p>
        </w:tc>
        <w:tc>
          <w:tcPr>
            <w:tcW w:w="1680"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Целое (6)</w:t>
            </w:r>
          </w:p>
        </w:tc>
        <w:tc>
          <w:tcPr>
            <w:tcW w:w="1080"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200" w:type="dxa"/>
            <w:tcBorders>
              <w:left w:val="single" w:sz="4" w:space="0" w:color="000000"/>
              <w:bottom w:val="single" w:sz="4" w:space="0" w:color="000000"/>
            </w:tcBorders>
          </w:tcPr>
          <w:p w:rsidR="00FE2B6C" w:rsidRPr="003D572F" w:rsidRDefault="00FE2B6C" w:rsidP="003D572F">
            <w:pPr>
              <w:shd w:val="clear" w:color="auto" w:fill="FFFFFF"/>
              <w:tabs>
                <w:tab w:val="right" w:pos="4678"/>
              </w:tabs>
              <w:snapToGrid w:val="0"/>
              <w:spacing w:before="20"/>
              <w:ind w:firstLine="360"/>
            </w:pPr>
            <w:r w:rsidRPr="003D572F">
              <w:t>Таблица 2 строка 2 графа 4</w:t>
            </w:r>
          </w:p>
          <w:p w:rsidR="00FE2B6C" w:rsidRPr="003D572F" w:rsidRDefault="00FE2B6C" w:rsidP="003D572F">
            <w:pPr>
              <w:shd w:val="clear" w:color="auto" w:fill="FFFFFF"/>
              <w:tabs>
                <w:tab w:val="right" w:pos="4678"/>
              </w:tabs>
              <w:ind w:firstLine="360"/>
              <w:rPr>
                <w:rStyle w:val="af4"/>
                <w:iCs/>
                <w:lang w:eastAsia="ru-RU"/>
              </w:rPr>
            </w:pPr>
            <w:r w:rsidRPr="003D572F">
              <w:rPr>
                <w:rStyle w:val="af4"/>
                <w:iCs/>
                <w:lang w:eastAsia="ru-RU"/>
              </w:rPr>
              <w:t>(S3R2C2)</w:t>
            </w:r>
          </w:p>
        </w:tc>
        <w:tc>
          <w:tcPr>
            <w:tcW w:w="1680"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Сумма (14,2)</w:t>
            </w:r>
          </w:p>
        </w:tc>
        <w:tc>
          <w:tcPr>
            <w:tcW w:w="1080"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200" w:type="dxa"/>
            <w:tcBorders>
              <w:left w:val="single" w:sz="4" w:space="0" w:color="000000"/>
              <w:bottom w:val="single" w:sz="4" w:space="0" w:color="000000"/>
            </w:tcBorders>
          </w:tcPr>
          <w:p w:rsidR="00FE2B6C" w:rsidRPr="003D572F" w:rsidRDefault="00FE2B6C" w:rsidP="003D572F">
            <w:pPr>
              <w:shd w:val="clear" w:color="auto" w:fill="FFFFFF"/>
              <w:tabs>
                <w:tab w:val="right" w:pos="4678"/>
              </w:tabs>
              <w:snapToGrid w:val="0"/>
              <w:spacing w:before="20"/>
              <w:ind w:firstLine="360"/>
            </w:pPr>
            <w:r w:rsidRPr="003D572F">
              <w:lastRenderedPageBreak/>
              <w:t>Таблица 2 строка 2 графа 5</w:t>
            </w:r>
          </w:p>
          <w:p w:rsidR="00FE2B6C" w:rsidRPr="003D572F" w:rsidRDefault="00FE2B6C" w:rsidP="003D572F">
            <w:pPr>
              <w:shd w:val="clear" w:color="auto" w:fill="FFFFFF"/>
              <w:tabs>
                <w:tab w:val="right" w:pos="4678"/>
              </w:tabs>
              <w:ind w:firstLine="360"/>
              <w:rPr>
                <w:rStyle w:val="af4"/>
                <w:iCs/>
                <w:lang w:eastAsia="ru-RU"/>
              </w:rPr>
            </w:pPr>
            <w:r w:rsidRPr="003D572F">
              <w:rPr>
                <w:rStyle w:val="af4"/>
                <w:iCs/>
                <w:lang w:eastAsia="ru-RU"/>
              </w:rPr>
              <w:t>(S3R2C3)</w:t>
            </w:r>
          </w:p>
        </w:tc>
        <w:tc>
          <w:tcPr>
            <w:tcW w:w="1680"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Сумма (14,2)</w:t>
            </w:r>
          </w:p>
        </w:tc>
        <w:tc>
          <w:tcPr>
            <w:tcW w:w="1080"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200" w:type="dxa"/>
            <w:tcBorders>
              <w:left w:val="single" w:sz="4" w:space="0" w:color="000000"/>
              <w:bottom w:val="single" w:sz="4" w:space="0" w:color="000000"/>
            </w:tcBorders>
          </w:tcPr>
          <w:p w:rsidR="00FE2B6C" w:rsidRPr="003D572F" w:rsidRDefault="00FE2B6C" w:rsidP="003D572F">
            <w:pPr>
              <w:shd w:val="clear" w:color="auto" w:fill="FFFFFF"/>
              <w:tabs>
                <w:tab w:val="right" w:pos="4678"/>
              </w:tabs>
              <w:snapToGrid w:val="0"/>
              <w:spacing w:before="20"/>
              <w:ind w:firstLine="360"/>
            </w:pPr>
            <w:r w:rsidRPr="003D572F">
              <w:t>Таблица 2 строка 3 графа 1</w:t>
            </w:r>
          </w:p>
          <w:p w:rsidR="00FE2B6C" w:rsidRPr="003D572F" w:rsidRDefault="00FE2B6C" w:rsidP="003D572F">
            <w:pPr>
              <w:shd w:val="clear" w:color="auto" w:fill="FFFFFF"/>
              <w:tabs>
                <w:tab w:val="right" w:pos="4678"/>
              </w:tabs>
              <w:ind w:firstLine="360"/>
              <w:rPr>
                <w:rStyle w:val="af4"/>
                <w:iCs/>
                <w:lang w:eastAsia="ru-RU"/>
              </w:rPr>
            </w:pPr>
            <w:r w:rsidRPr="003D572F">
              <w:rPr>
                <w:rStyle w:val="af4"/>
                <w:iCs/>
                <w:lang w:eastAsia="ru-RU"/>
              </w:rPr>
              <w:t>(S3QCase5)</w:t>
            </w:r>
          </w:p>
        </w:tc>
        <w:tc>
          <w:tcPr>
            <w:tcW w:w="1680"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Целое (6)</w:t>
            </w:r>
          </w:p>
        </w:tc>
        <w:tc>
          <w:tcPr>
            <w:tcW w:w="1080"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200" w:type="dxa"/>
            <w:tcBorders>
              <w:left w:val="single" w:sz="4" w:space="0" w:color="000000"/>
              <w:bottom w:val="single" w:sz="4" w:space="0" w:color="000000"/>
            </w:tcBorders>
          </w:tcPr>
          <w:p w:rsidR="00FE2B6C" w:rsidRPr="003D572F" w:rsidRDefault="00FE2B6C" w:rsidP="003D572F">
            <w:pPr>
              <w:shd w:val="clear" w:color="auto" w:fill="FFFFFF"/>
              <w:tabs>
                <w:tab w:val="right" w:pos="4678"/>
              </w:tabs>
              <w:snapToGrid w:val="0"/>
              <w:spacing w:before="20"/>
              <w:ind w:firstLine="360"/>
            </w:pPr>
            <w:r w:rsidRPr="003D572F">
              <w:t>Таблица 2 строка 3 графа 3</w:t>
            </w:r>
          </w:p>
          <w:p w:rsidR="00FE2B6C" w:rsidRPr="003D572F" w:rsidRDefault="00FE2B6C" w:rsidP="003D572F">
            <w:pPr>
              <w:shd w:val="clear" w:color="auto" w:fill="FFFFFF"/>
              <w:tabs>
                <w:tab w:val="right" w:pos="4678"/>
              </w:tabs>
              <w:ind w:firstLine="360"/>
              <w:rPr>
                <w:rStyle w:val="af4"/>
                <w:iCs/>
                <w:lang w:eastAsia="ru-RU"/>
              </w:rPr>
            </w:pPr>
            <w:r w:rsidRPr="003D572F">
              <w:rPr>
                <w:rStyle w:val="af4"/>
                <w:iCs/>
                <w:lang w:eastAsia="ru-RU"/>
              </w:rPr>
              <w:t>(S3R9C1)</w:t>
            </w:r>
          </w:p>
        </w:tc>
        <w:tc>
          <w:tcPr>
            <w:tcW w:w="1680"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Целое (6)</w:t>
            </w:r>
          </w:p>
        </w:tc>
        <w:tc>
          <w:tcPr>
            <w:tcW w:w="1080"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200" w:type="dxa"/>
            <w:tcBorders>
              <w:left w:val="single" w:sz="4" w:space="0" w:color="000000"/>
              <w:bottom w:val="single" w:sz="4" w:space="0" w:color="000000"/>
            </w:tcBorders>
          </w:tcPr>
          <w:p w:rsidR="00FE2B6C" w:rsidRPr="003D572F" w:rsidRDefault="00FE2B6C" w:rsidP="003D572F">
            <w:pPr>
              <w:shd w:val="clear" w:color="auto" w:fill="FFFFFF"/>
              <w:tabs>
                <w:tab w:val="right" w:pos="4678"/>
              </w:tabs>
              <w:snapToGrid w:val="0"/>
              <w:spacing w:before="20"/>
              <w:ind w:firstLine="360"/>
            </w:pPr>
            <w:r w:rsidRPr="003D572F">
              <w:t>Таблица 2 строка 3 графа 4</w:t>
            </w:r>
          </w:p>
          <w:p w:rsidR="00FE2B6C" w:rsidRPr="003D572F" w:rsidRDefault="00FE2B6C" w:rsidP="003D572F">
            <w:pPr>
              <w:shd w:val="clear" w:color="auto" w:fill="FFFFFF"/>
              <w:tabs>
                <w:tab w:val="right" w:pos="4678"/>
              </w:tabs>
              <w:ind w:firstLine="360"/>
              <w:rPr>
                <w:rStyle w:val="af4"/>
                <w:iCs/>
                <w:lang w:eastAsia="ru-RU"/>
              </w:rPr>
            </w:pPr>
            <w:r w:rsidRPr="003D572F">
              <w:rPr>
                <w:rStyle w:val="af4"/>
                <w:iCs/>
                <w:lang w:eastAsia="ru-RU"/>
              </w:rPr>
              <w:t>(S3R9C2)</w:t>
            </w:r>
          </w:p>
        </w:tc>
        <w:tc>
          <w:tcPr>
            <w:tcW w:w="1680"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Сумма (14,2)</w:t>
            </w:r>
          </w:p>
        </w:tc>
        <w:tc>
          <w:tcPr>
            <w:tcW w:w="1080"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200" w:type="dxa"/>
            <w:tcBorders>
              <w:left w:val="single" w:sz="4" w:space="0" w:color="000000"/>
              <w:bottom w:val="single" w:sz="4" w:space="0" w:color="000000"/>
            </w:tcBorders>
          </w:tcPr>
          <w:p w:rsidR="00FE2B6C" w:rsidRPr="003D572F" w:rsidRDefault="00FE2B6C" w:rsidP="003D572F">
            <w:pPr>
              <w:shd w:val="clear" w:color="auto" w:fill="FFFFFF"/>
              <w:tabs>
                <w:tab w:val="right" w:pos="4678"/>
              </w:tabs>
              <w:snapToGrid w:val="0"/>
              <w:spacing w:before="20"/>
              <w:ind w:firstLine="360"/>
            </w:pPr>
            <w:r w:rsidRPr="003D572F">
              <w:t>Таблица 2 строка 4 графа 1</w:t>
            </w:r>
          </w:p>
          <w:p w:rsidR="00FE2B6C" w:rsidRPr="003D572F" w:rsidRDefault="00FE2B6C" w:rsidP="003D572F">
            <w:pPr>
              <w:shd w:val="clear" w:color="auto" w:fill="FFFFFF"/>
              <w:tabs>
                <w:tab w:val="right" w:pos="4678"/>
              </w:tabs>
              <w:ind w:firstLine="360"/>
              <w:rPr>
                <w:rStyle w:val="af4"/>
                <w:iCs/>
                <w:lang w:eastAsia="ru-RU"/>
              </w:rPr>
            </w:pPr>
            <w:r w:rsidRPr="003D572F">
              <w:rPr>
                <w:rStyle w:val="af4"/>
                <w:iCs/>
                <w:lang w:eastAsia="ru-RU"/>
              </w:rPr>
              <w:t>(S3QCase6)</w:t>
            </w:r>
          </w:p>
        </w:tc>
        <w:tc>
          <w:tcPr>
            <w:tcW w:w="1680"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Целое (6)</w:t>
            </w:r>
          </w:p>
        </w:tc>
        <w:tc>
          <w:tcPr>
            <w:tcW w:w="1080"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200" w:type="dxa"/>
            <w:tcBorders>
              <w:left w:val="single" w:sz="4" w:space="0" w:color="000000"/>
              <w:bottom w:val="single" w:sz="4" w:space="0" w:color="000000"/>
            </w:tcBorders>
          </w:tcPr>
          <w:p w:rsidR="00FE2B6C" w:rsidRPr="003D572F" w:rsidRDefault="00FE2B6C" w:rsidP="003D572F">
            <w:pPr>
              <w:shd w:val="clear" w:color="auto" w:fill="FFFFFF"/>
              <w:tabs>
                <w:tab w:val="right" w:pos="4678"/>
              </w:tabs>
              <w:snapToGrid w:val="0"/>
              <w:spacing w:before="20"/>
              <w:ind w:firstLine="360"/>
            </w:pPr>
            <w:r w:rsidRPr="003D572F">
              <w:t>Таблица 2 строка 4 графа 3</w:t>
            </w:r>
          </w:p>
          <w:p w:rsidR="00FE2B6C" w:rsidRPr="003D572F" w:rsidRDefault="00FE2B6C" w:rsidP="003D572F">
            <w:pPr>
              <w:shd w:val="clear" w:color="auto" w:fill="FFFFFF"/>
              <w:tabs>
                <w:tab w:val="right" w:pos="4678"/>
              </w:tabs>
              <w:ind w:firstLine="360"/>
              <w:rPr>
                <w:rStyle w:val="af4"/>
                <w:iCs/>
                <w:lang w:eastAsia="ru-RU"/>
              </w:rPr>
            </w:pPr>
            <w:r w:rsidRPr="003D572F">
              <w:rPr>
                <w:rStyle w:val="af4"/>
                <w:iCs/>
                <w:lang w:eastAsia="ru-RU"/>
              </w:rPr>
              <w:t>(S3R10C1)</w:t>
            </w:r>
          </w:p>
        </w:tc>
        <w:tc>
          <w:tcPr>
            <w:tcW w:w="1680"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Целое (6)</w:t>
            </w:r>
          </w:p>
        </w:tc>
        <w:tc>
          <w:tcPr>
            <w:tcW w:w="1080"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200" w:type="dxa"/>
            <w:tcBorders>
              <w:left w:val="single" w:sz="4" w:space="0" w:color="000000"/>
              <w:bottom w:val="single" w:sz="4" w:space="0" w:color="000000"/>
            </w:tcBorders>
          </w:tcPr>
          <w:p w:rsidR="00FE2B6C" w:rsidRPr="003D572F" w:rsidRDefault="00FE2B6C" w:rsidP="003D572F">
            <w:pPr>
              <w:shd w:val="clear" w:color="auto" w:fill="FFFFFF"/>
              <w:tabs>
                <w:tab w:val="right" w:pos="4678"/>
              </w:tabs>
              <w:snapToGrid w:val="0"/>
              <w:spacing w:before="20"/>
              <w:ind w:firstLine="360"/>
            </w:pPr>
            <w:r w:rsidRPr="003D572F">
              <w:t>Таблица 2 строка 4 графа 4</w:t>
            </w:r>
          </w:p>
          <w:p w:rsidR="00FE2B6C" w:rsidRPr="003D572F" w:rsidRDefault="00FE2B6C" w:rsidP="003D572F">
            <w:pPr>
              <w:shd w:val="clear" w:color="auto" w:fill="FFFFFF"/>
              <w:tabs>
                <w:tab w:val="right" w:pos="4678"/>
              </w:tabs>
              <w:ind w:firstLine="360"/>
              <w:rPr>
                <w:rStyle w:val="af4"/>
                <w:iCs/>
                <w:lang w:eastAsia="ru-RU"/>
              </w:rPr>
            </w:pPr>
            <w:r w:rsidRPr="003D572F">
              <w:rPr>
                <w:rStyle w:val="af4"/>
                <w:iCs/>
                <w:lang w:eastAsia="ru-RU"/>
              </w:rPr>
              <w:t>(S3R10C2)</w:t>
            </w:r>
          </w:p>
        </w:tc>
        <w:tc>
          <w:tcPr>
            <w:tcW w:w="1680"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Сумма (14,2)</w:t>
            </w:r>
          </w:p>
        </w:tc>
        <w:tc>
          <w:tcPr>
            <w:tcW w:w="1080"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200" w:type="dxa"/>
            <w:tcBorders>
              <w:left w:val="single" w:sz="4" w:space="0" w:color="000000"/>
              <w:bottom w:val="single" w:sz="4" w:space="0" w:color="000000"/>
            </w:tcBorders>
          </w:tcPr>
          <w:p w:rsidR="00FE2B6C" w:rsidRPr="003D572F" w:rsidRDefault="00FE2B6C" w:rsidP="003D572F">
            <w:pPr>
              <w:shd w:val="clear" w:color="auto" w:fill="FFFFFF"/>
              <w:tabs>
                <w:tab w:val="right" w:pos="4678"/>
              </w:tabs>
              <w:snapToGrid w:val="0"/>
              <w:spacing w:before="20"/>
              <w:ind w:firstLine="360"/>
            </w:pPr>
            <w:r w:rsidRPr="003D572F">
              <w:t>Таблица 2 строка 5 графа 1</w:t>
            </w:r>
          </w:p>
          <w:p w:rsidR="00FE2B6C" w:rsidRPr="003D572F" w:rsidRDefault="00FE2B6C" w:rsidP="003D572F">
            <w:pPr>
              <w:shd w:val="clear" w:color="auto" w:fill="FFFFFF"/>
              <w:tabs>
                <w:tab w:val="right" w:pos="4678"/>
              </w:tabs>
              <w:ind w:firstLine="360"/>
              <w:rPr>
                <w:rStyle w:val="af4"/>
                <w:iCs/>
                <w:lang w:eastAsia="ru-RU"/>
              </w:rPr>
            </w:pPr>
            <w:r w:rsidRPr="003D572F">
              <w:rPr>
                <w:rStyle w:val="af4"/>
                <w:iCs/>
                <w:lang w:eastAsia="ru-RU"/>
              </w:rPr>
              <w:t>(S3QCase4)</w:t>
            </w:r>
          </w:p>
        </w:tc>
        <w:tc>
          <w:tcPr>
            <w:tcW w:w="1680"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Целое (6)</w:t>
            </w:r>
          </w:p>
        </w:tc>
        <w:tc>
          <w:tcPr>
            <w:tcW w:w="1080"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200" w:type="dxa"/>
            <w:tcBorders>
              <w:left w:val="single" w:sz="4" w:space="0" w:color="000000"/>
              <w:bottom w:val="single" w:sz="4" w:space="0" w:color="000000"/>
            </w:tcBorders>
          </w:tcPr>
          <w:p w:rsidR="00FE2B6C" w:rsidRPr="003D572F" w:rsidRDefault="00FE2B6C" w:rsidP="003D572F">
            <w:pPr>
              <w:shd w:val="clear" w:color="auto" w:fill="FFFFFF"/>
              <w:tabs>
                <w:tab w:val="right" w:pos="4678"/>
              </w:tabs>
              <w:snapToGrid w:val="0"/>
              <w:spacing w:before="20"/>
              <w:ind w:firstLine="360"/>
            </w:pPr>
            <w:r w:rsidRPr="003D572F">
              <w:t>Таблица 2 строка 5 графа 3</w:t>
            </w:r>
          </w:p>
          <w:p w:rsidR="00FE2B6C" w:rsidRPr="003D572F" w:rsidRDefault="00FE2B6C" w:rsidP="003D572F">
            <w:pPr>
              <w:shd w:val="clear" w:color="auto" w:fill="FFFFFF"/>
              <w:tabs>
                <w:tab w:val="right" w:pos="4678"/>
              </w:tabs>
              <w:ind w:firstLine="360"/>
              <w:rPr>
                <w:rStyle w:val="af4"/>
                <w:iCs/>
                <w:lang w:eastAsia="ru-RU"/>
              </w:rPr>
            </w:pPr>
            <w:r w:rsidRPr="003D572F">
              <w:rPr>
                <w:rStyle w:val="af4"/>
                <w:iCs/>
                <w:lang w:eastAsia="ru-RU"/>
              </w:rPr>
              <w:t>(S3R4C1)</w:t>
            </w:r>
          </w:p>
        </w:tc>
        <w:tc>
          <w:tcPr>
            <w:tcW w:w="1680"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Целое (6)</w:t>
            </w:r>
          </w:p>
        </w:tc>
        <w:tc>
          <w:tcPr>
            <w:tcW w:w="1080"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200" w:type="dxa"/>
            <w:tcBorders>
              <w:left w:val="single" w:sz="4" w:space="0" w:color="000000"/>
              <w:bottom w:val="single" w:sz="4" w:space="0" w:color="000000"/>
            </w:tcBorders>
          </w:tcPr>
          <w:p w:rsidR="00FE2B6C" w:rsidRPr="003D572F" w:rsidRDefault="00FE2B6C" w:rsidP="003D572F">
            <w:pPr>
              <w:shd w:val="clear" w:color="auto" w:fill="FFFFFF"/>
              <w:tabs>
                <w:tab w:val="right" w:pos="4678"/>
              </w:tabs>
              <w:snapToGrid w:val="0"/>
              <w:spacing w:before="20"/>
              <w:ind w:firstLine="360"/>
            </w:pPr>
            <w:r w:rsidRPr="003D572F">
              <w:t>Таблица 2 строка 5 графа 4</w:t>
            </w:r>
          </w:p>
          <w:p w:rsidR="00FE2B6C" w:rsidRPr="003D572F" w:rsidRDefault="00FE2B6C" w:rsidP="003D572F">
            <w:pPr>
              <w:shd w:val="clear" w:color="auto" w:fill="FFFFFF"/>
              <w:tabs>
                <w:tab w:val="right" w:pos="4678"/>
              </w:tabs>
              <w:ind w:firstLine="360"/>
              <w:rPr>
                <w:rStyle w:val="af4"/>
                <w:iCs/>
                <w:lang w:eastAsia="ru-RU"/>
              </w:rPr>
            </w:pPr>
            <w:r w:rsidRPr="003D572F">
              <w:rPr>
                <w:rStyle w:val="af4"/>
                <w:iCs/>
                <w:lang w:eastAsia="ru-RU"/>
              </w:rPr>
              <w:t>(S3R4C2)</w:t>
            </w:r>
          </w:p>
        </w:tc>
        <w:tc>
          <w:tcPr>
            <w:tcW w:w="1680"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Сумма (14,2)</w:t>
            </w:r>
          </w:p>
        </w:tc>
        <w:tc>
          <w:tcPr>
            <w:tcW w:w="1080"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200" w:type="dxa"/>
            <w:tcBorders>
              <w:left w:val="single" w:sz="4" w:space="0" w:color="000000"/>
              <w:bottom w:val="single" w:sz="4" w:space="0" w:color="000000"/>
            </w:tcBorders>
          </w:tcPr>
          <w:p w:rsidR="00FE2B6C" w:rsidRPr="003D572F" w:rsidRDefault="00FE2B6C" w:rsidP="003D572F">
            <w:pPr>
              <w:shd w:val="clear" w:color="auto" w:fill="FFFFFF"/>
              <w:tabs>
                <w:tab w:val="right" w:pos="4678"/>
              </w:tabs>
              <w:snapToGrid w:val="0"/>
              <w:spacing w:before="20"/>
              <w:ind w:firstLine="360"/>
            </w:pPr>
            <w:r w:rsidRPr="003D572F">
              <w:t>Таблица 2 строка 5 графа 5</w:t>
            </w:r>
          </w:p>
          <w:p w:rsidR="00FE2B6C" w:rsidRPr="003D572F" w:rsidRDefault="00FE2B6C" w:rsidP="003D572F">
            <w:pPr>
              <w:shd w:val="clear" w:color="auto" w:fill="FFFFFF"/>
              <w:tabs>
                <w:tab w:val="right" w:pos="4678"/>
              </w:tabs>
              <w:ind w:firstLine="360"/>
              <w:rPr>
                <w:rStyle w:val="af4"/>
                <w:iCs/>
                <w:lang w:eastAsia="ru-RU"/>
              </w:rPr>
            </w:pPr>
            <w:r w:rsidRPr="003D572F">
              <w:rPr>
                <w:rStyle w:val="af4"/>
                <w:iCs/>
                <w:lang w:eastAsia="ru-RU"/>
              </w:rPr>
              <w:t>(S3R4C3)</w:t>
            </w:r>
          </w:p>
        </w:tc>
        <w:tc>
          <w:tcPr>
            <w:tcW w:w="1680"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Сумма (14,2)</w:t>
            </w:r>
          </w:p>
        </w:tc>
        <w:tc>
          <w:tcPr>
            <w:tcW w:w="1080"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200" w:type="dxa"/>
            <w:tcBorders>
              <w:left w:val="single" w:sz="4" w:space="0" w:color="000000"/>
              <w:bottom w:val="single" w:sz="4" w:space="0" w:color="000000"/>
            </w:tcBorders>
          </w:tcPr>
          <w:p w:rsidR="00FE2B6C" w:rsidRPr="003D572F" w:rsidRDefault="00FE2B6C" w:rsidP="003D572F">
            <w:pPr>
              <w:shd w:val="clear" w:color="auto" w:fill="FFFFFF"/>
              <w:tabs>
                <w:tab w:val="right" w:pos="4678"/>
              </w:tabs>
              <w:snapToGrid w:val="0"/>
              <w:spacing w:before="20"/>
              <w:ind w:firstLine="360"/>
            </w:pPr>
            <w:r w:rsidRPr="003D572F">
              <w:t>Таблица 2 строка 6 графа 1</w:t>
            </w:r>
          </w:p>
          <w:p w:rsidR="00FE2B6C" w:rsidRPr="003D572F" w:rsidRDefault="00FE2B6C" w:rsidP="003D572F">
            <w:pPr>
              <w:shd w:val="clear" w:color="auto" w:fill="FFFFFF"/>
              <w:tabs>
                <w:tab w:val="right" w:pos="4678"/>
              </w:tabs>
              <w:ind w:firstLine="360"/>
              <w:rPr>
                <w:rStyle w:val="af4"/>
                <w:iCs/>
                <w:lang w:eastAsia="ru-RU"/>
              </w:rPr>
            </w:pPr>
            <w:r w:rsidRPr="003D572F">
              <w:rPr>
                <w:rStyle w:val="af4"/>
                <w:iCs/>
                <w:lang w:eastAsia="ru-RU"/>
              </w:rPr>
              <w:t>(S3QCase3)</w:t>
            </w:r>
          </w:p>
        </w:tc>
        <w:tc>
          <w:tcPr>
            <w:tcW w:w="1680"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Целое (6)</w:t>
            </w:r>
          </w:p>
        </w:tc>
        <w:tc>
          <w:tcPr>
            <w:tcW w:w="1080"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200" w:type="dxa"/>
            <w:tcBorders>
              <w:left w:val="single" w:sz="4" w:space="0" w:color="000000"/>
              <w:bottom w:val="single" w:sz="4" w:space="0" w:color="000000"/>
            </w:tcBorders>
          </w:tcPr>
          <w:p w:rsidR="00FE2B6C" w:rsidRPr="003D572F" w:rsidRDefault="00FE2B6C" w:rsidP="003D572F">
            <w:pPr>
              <w:shd w:val="clear" w:color="auto" w:fill="FFFFFF"/>
              <w:tabs>
                <w:tab w:val="right" w:pos="4678"/>
              </w:tabs>
              <w:snapToGrid w:val="0"/>
              <w:spacing w:before="20"/>
              <w:ind w:firstLine="360"/>
            </w:pPr>
            <w:r w:rsidRPr="003D572F">
              <w:t>Таблица 2 строка 6 графа 3</w:t>
            </w:r>
          </w:p>
          <w:p w:rsidR="00FE2B6C" w:rsidRPr="003D572F" w:rsidRDefault="00FE2B6C" w:rsidP="003D572F">
            <w:pPr>
              <w:shd w:val="clear" w:color="auto" w:fill="FFFFFF"/>
              <w:tabs>
                <w:tab w:val="right" w:pos="4678"/>
              </w:tabs>
              <w:ind w:firstLine="360"/>
              <w:rPr>
                <w:rStyle w:val="af4"/>
                <w:iCs/>
                <w:lang w:eastAsia="ru-RU"/>
              </w:rPr>
            </w:pPr>
            <w:r w:rsidRPr="003D572F">
              <w:rPr>
                <w:rStyle w:val="af4"/>
                <w:iCs/>
                <w:lang w:eastAsia="ru-RU"/>
              </w:rPr>
              <w:t>(S3R41C1)</w:t>
            </w:r>
          </w:p>
        </w:tc>
        <w:tc>
          <w:tcPr>
            <w:tcW w:w="1680"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Целое (6)</w:t>
            </w:r>
          </w:p>
        </w:tc>
        <w:tc>
          <w:tcPr>
            <w:tcW w:w="1080"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200" w:type="dxa"/>
            <w:tcBorders>
              <w:left w:val="single" w:sz="4" w:space="0" w:color="000000"/>
              <w:bottom w:val="single" w:sz="4" w:space="0" w:color="000000"/>
            </w:tcBorders>
          </w:tcPr>
          <w:p w:rsidR="00FE2B6C" w:rsidRPr="003D572F" w:rsidRDefault="00FE2B6C" w:rsidP="003D572F">
            <w:pPr>
              <w:shd w:val="clear" w:color="auto" w:fill="FFFFFF"/>
              <w:tabs>
                <w:tab w:val="right" w:pos="4678"/>
              </w:tabs>
              <w:snapToGrid w:val="0"/>
              <w:spacing w:before="20"/>
              <w:ind w:firstLine="360"/>
            </w:pPr>
            <w:r w:rsidRPr="003D572F">
              <w:t>Таблица 2 строка 6 графа 4</w:t>
            </w:r>
          </w:p>
          <w:p w:rsidR="00FE2B6C" w:rsidRPr="003D572F" w:rsidRDefault="00FE2B6C" w:rsidP="003D572F">
            <w:pPr>
              <w:shd w:val="clear" w:color="auto" w:fill="FFFFFF"/>
              <w:tabs>
                <w:tab w:val="right" w:pos="4678"/>
              </w:tabs>
              <w:ind w:firstLine="360"/>
              <w:rPr>
                <w:rStyle w:val="af4"/>
                <w:iCs/>
                <w:lang w:eastAsia="ru-RU"/>
              </w:rPr>
            </w:pPr>
            <w:r w:rsidRPr="003D572F">
              <w:rPr>
                <w:rStyle w:val="af4"/>
                <w:iCs/>
                <w:lang w:eastAsia="ru-RU"/>
              </w:rPr>
              <w:t>(S3R41C2)</w:t>
            </w:r>
          </w:p>
        </w:tc>
        <w:tc>
          <w:tcPr>
            <w:tcW w:w="1680"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Сумма (14,2)</w:t>
            </w:r>
          </w:p>
        </w:tc>
        <w:tc>
          <w:tcPr>
            <w:tcW w:w="1080"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200" w:type="dxa"/>
            <w:tcBorders>
              <w:left w:val="single" w:sz="4" w:space="0" w:color="000000"/>
              <w:bottom w:val="single" w:sz="4" w:space="0" w:color="000000"/>
            </w:tcBorders>
          </w:tcPr>
          <w:p w:rsidR="00FE2B6C" w:rsidRPr="003D572F" w:rsidRDefault="00FE2B6C" w:rsidP="003D572F">
            <w:pPr>
              <w:shd w:val="clear" w:color="auto" w:fill="FFFFFF"/>
              <w:tabs>
                <w:tab w:val="right" w:pos="4678"/>
              </w:tabs>
              <w:snapToGrid w:val="0"/>
              <w:spacing w:before="20"/>
              <w:ind w:firstLine="360"/>
            </w:pPr>
            <w:r w:rsidRPr="003D572F">
              <w:t>Таблица 2 строка 6 графа 5</w:t>
            </w:r>
          </w:p>
          <w:p w:rsidR="00FE2B6C" w:rsidRPr="003D572F" w:rsidRDefault="00FE2B6C" w:rsidP="003D572F">
            <w:pPr>
              <w:shd w:val="clear" w:color="auto" w:fill="FFFFFF"/>
              <w:tabs>
                <w:tab w:val="right" w:pos="4678"/>
              </w:tabs>
              <w:ind w:firstLine="360"/>
              <w:rPr>
                <w:rStyle w:val="af4"/>
                <w:iCs/>
                <w:lang w:eastAsia="ru-RU"/>
              </w:rPr>
            </w:pPr>
            <w:r w:rsidRPr="003D572F">
              <w:rPr>
                <w:rStyle w:val="af4"/>
                <w:iCs/>
                <w:lang w:eastAsia="ru-RU"/>
              </w:rPr>
              <w:t>(S3R41C3)</w:t>
            </w:r>
          </w:p>
        </w:tc>
        <w:tc>
          <w:tcPr>
            <w:tcW w:w="1680"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Сумма (14,2)</w:t>
            </w:r>
          </w:p>
        </w:tc>
        <w:tc>
          <w:tcPr>
            <w:tcW w:w="1080"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200" w:type="dxa"/>
            <w:tcBorders>
              <w:left w:val="single" w:sz="4" w:space="0" w:color="000000"/>
              <w:bottom w:val="single" w:sz="4" w:space="0" w:color="000000"/>
            </w:tcBorders>
          </w:tcPr>
          <w:p w:rsidR="00FE2B6C" w:rsidRPr="003D572F" w:rsidRDefault="00FE2B6C" w:rsidP="003D572F">
            <w:pPr>
              <w:shd w:val="clear" w:color="auto" w:fill="FFFFFF"/>
              <w:tabs>
                <w:tab w:val="right" w:pos="4678"/>
              </w:tabs>
              <w:snapToGrid w:val="0"/>
              <w:spacing w:before="20"/>
              <w:ind w:firstLine="360"/>
            </w:pPr>
            <w:r w:rsidRPr="003D572F">
              <w:t>Таблица 2 строка 7 графа 3</w:t>
            </w:r>
          </w:p>
          <w:p w:rsidR="00FE2B6C" w:rsidRPr="003D572F" w:rsidRDefault="00FE2B6C" w:rsidP="003D572F">
            <w:pPr>
              <w:shd w:val="clear" w:color="auto" w:fill="FFFFFF"/>
              <w:tabs>
                <w:tab w:val="right" w:pos="4678"/>
              </w:tabs>
              <w:ind w:firstLine="360"/>
              <w:rPr>
                <w:rStyle w:val="af4"/>
                <w:iCs/>
                <w:lang w:eastAsia="ru-RU"/>
              </w:rPr>
            </w:pPr>
            <w:r w:rsidRPr="003D572F">
              <w:rPr>
                <w:rStyle w:val="af4"/>
                <w:iCs/>
                <w:lang w:eastAsia="ru-RU"/>
              </w:rPr>
              <w:t>(S3R5C1)</w:t>
            </w:r>
          </w:p>
        </w:tc>
        <w:tc>
          <w:tcPr>
            <w:tcW w:w="1680"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Целое (6)</w:t>
            </w:r>
          </w:p>
        </w:tc>
        <w:tc>
          <w:tcPr>
            <w:tcW w:w="1080"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200" w:type="dxa"/>
            <w:tcBorders>
              <w:left w:val="single" w:sz="4" w:space="0" w:color="000000"/>
              <w:bottom w:val="single" w:sz="4" w:space="0" w:color="000000"/>
            </w:tcBorders>
          </w:tcPr>
          <w:p w:rsidR="00FE2B6C" w:rsidRPr="003D572F" w:rsidRDefault="00FE2B6C" w:rsidP="003D572F">
            <w:pPr>
              <w:shd w:val="clear" w:color="auto" w:fill="FFFFFF"/>
              <w:tabs>
                <w:tab w:val="right" w:pos="4678"/>
              </w:tabs>
              <w:snapToGrid w:val="0"/>
              <w:spacing w:before="20"/>
              <w:ind w:firstLine="360"/>
            </w:pPr>
            <w:r w:rsidRPr="003D572F">
              <w:t>Таблица 2 строка 7 графа 4</w:t>
            </w:r>
          </w:p>
          <w:p w:rsidR="00FE2B6C" w:rsidRPr="003D572F" w:rsidRDefault="00FE2B6C" w:rsidP="003D572F">
            <w:pPr>
              <w:shd w:val="clear" w:color="auto" w:fill="FFFFFF"/>
              <w:tabs>
                <w:tab w:val="right" w:pos="4678"/>
              </w:tabs>
              <w:ind w:firstLine="360"/>
              <w:rPr>
                <w:rStyle w:val="af4"/>
                <w:iCs/>
                <w:lang w:eastAsia="ru-RU"/>
              </w:rPr>
            </w:pPr>
            <w:r w:rsidRPr="003D572F">
              <w:rPr>
                <w:rStyle w:val="af4"/>
                <w:iCs/>
                <w:lang w:eastAsia="ru-RU"/>
              </w:rPr>
              <w:t>(S3R5C2)</w:t>
            </w:r>
          </w:p>
        </w:tc>
        <w:tc>
          <w:tcPr>
            <w:tcW w:w="1680"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Сумма (14,2)</w:t>
            </w:r>
          </w:p>
        </w:tc>
        <w:tc>
          <w:tcPr>
            <w:tcW w:w="1080"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200" w:type="dxa"/>
            <w:tcBorders>
              <w:left w:val="single" w:sz="4" w:space="0" w:color="000000"/>
              <w:bottom w:val="single" w:sz="4" w:space="0" w:color="000000"/>
            </w:tcBorders>
          </w:tcPr>
          <w:p w:rsidR="00FE2B6C" w:rsidRPr="003D572F" w:rsidRDefault="00FE2B6C" w:rsidP="003D572F">
            <w:pPr>
              <w:shd w:val="clear" w:color="auto" w:fill="FFFFFF"/>
              <w:tabs>
                <w:tab w:val="right" w:pos="4678"/>
              </w:tabs>
              <w:snapToGrid w:val="0"/>
              <w:spacing w:before="20"/>
              <w:ind w:firstLine="360"/>
            </w:pPr>
            <w:r w:rsidRPr="003D572F">
              <w:t>Таблица 2 строка 8 графа 3</w:t>
            </w:r>
          </w:p>
          <w:p w:rsidR="00FE2B6C" w:rsidRPr="003D572F" w:rsidRDefault="00FE2B6C" w:rsidP="003D572F">
            <w:pPr>
              <w:shd w:val="clear" w:color="auto" w:fill="FFFFFF"/>
              <w:tabs>
                <w:tab w:val="right" w:pos="4678"/>
              </w:tabs>
              <w:ind w:firstLine="360"/>
              <w:rPr>
                <w:rStyle w:val="af4"/>
                <w:iCs/>
                <w:lang w:eastAsia="ru-RU"/>
              </w:rPr>
            </w:pPr>
            <w:r w:rsidRPr="003D572F">
              <w:rPr>
                <w:rStyle w:val="af4"/>
                <w:iCs/>
                <w:lang w:eastAsia="ru-RU"/>
              </w:rPr>
              <w:t>(S3R6C1)</w:t>
            </w:r>
          </w:p>
        </w:tc>
        <w:tc>
          <w:tcPr>
            <w:tcW w:w="1680"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Целое (6)</w:t>
            </w:r>
          </w:p>
        </w:tc>
        <w:tc>
          <w:tcPr>
            <w:tcW w:w="1080"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200" w:type="dxa"/>
            <w:tcBorders>
              <w:left w:val="single" w:sz="4" w:space="0" w:color="000000"/>
              <w:bottom w:val="single" w:sz="4" w:space="0" w:color="000000"/>
            </w:tcBorders>
          </w:tcPr>
          <w:p w:rsidR="00FE2B6C" w:rsidRPr="003D572F" w:rsidRDefault="00FE2B6C" w:rsidP="003D572F">
            <w:pPr>
              <w:shd w:val="clear" w:color="auto" w:fill="FFFFFF"/>
              <w:tabs>
                <w:tab w:val="right" w:pos="4678"/>
              </w:tabs>
              <w:snapToGrid w:val="0"/>
              <w:spacing w:before="20"/>
              <w:ind w:firstLine="360"/>
            </w:pPr>
            <w:r w:rsidRPr="003D572F">
              <w:t>Таблица 2 строка 8 графа 4</w:t>
            </w:r>
          </w:p>
          <w:p w:rsidR="00FE2B6C" w:rsidRPr="003D572F" w:rsidRDefault="00FE2B6C" w:rsidP="003D572F">
            <w:pPr>
              <w:shd w:val="clear" w:color="auto" w:fill="FFFFFF"/>
              <w:tabs>
                <w:tab w:val="right" w:pos="4678"/>
              </w:tabs>
              <w:ind w:firstLine="360"/>
              <w:rPr>
                <w:rStyle w:val="af4"/>
                <w:iCs/>
                <w:lang w:eastAsia="ru-RU"/>
              </w:rPr>
            </w:pPr>
            <w:r w:rsidRPr="003D572F">
              <w:rPr>
                <w:rStyle w:val="af4"/>
                <w:iCs/>
                <w:lang w:eastAsia="ru-RU"/>
              </w:rPr>
              <w:t>(S3R6C2)</w:t>
            </w:r>
          </w:p>
        </w:tc>
        <w:tc>
          <w:tcPr>
            <w:tcW w:w="1680"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Сумма (14,2)</w:t>
            </w:r>
          </w:p>
        </w:tc>
        <w:tc>
          <w:tcPr>
            <w:tcW w:w="1080"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200" w:type="dxa"/>
            <w:tcBorders>
              <w:left w:val="single" w:sz="4" w:space="0" w:color="000000"/>
              <w:bottom w:val="single" w:sz="4" w:space="0" w:color="000000"/>
            </w:tcBorders>
          </w:tcPr>
          <w:p w:rsidR="00FE2B6C" w:rsidRPr="003D572F" w:rsidRDefault="00FE2B6C" w:rsidP="003D572F">
            <w:pPr>
              <w:shd w:val="clear" w:color="auto" w:fill="FFFFFF"/>
              <w:tabs>
                <w:tab w:val="right" w:pos="4678"/>
              </w:tabs>
              <w:snapToGrid w:val="0"/>
              <w:spacing w:before="20"/>
              <w:ind w:firstLine="360"/>
            </w:pPr>
            <w:r w:rsidRPr="003D572F">
              <w:t>Таблица 2 строка 9 графа 1</w:t>
            </w:r>
          </w:p>
          <w:p w:rsidR="00FE2B6C" w:rsidRPr="003D572F" w:rsidRDefault="00FE2B6C" w:rsidP="003D572F">
            <w:pPr>
              <w:shd w:val="clear" w:color="auto" w:fill="FFFFFF"/>
              <w:tabs>
                <w:tab w:val="right" w:pos="4678"/>
              </w:tabs>
              <w:ind w:firstLine="360"/>
              <w:rPr>
                <w:rStyle w:val="af4"/>
                <w:iCs/>
                <w:lang w:eastAsia="ru-RU"/>
              </w:rPr>
            </w:pPr>
            <w:r w:rsidRPr="003D572F">
              <w:rPr>
                <w:rStyle w:val="af4"/>
                <w:iCs/>
                <w:lang w:eastAsia="ru-RU"/>
              </w:rPr>
              <w:t>(S3RCP7)</w:t>
            </w:r>
          </w:p>
        </w:tc>
        <w:tc>
          <w:tcPr>
            <w:tcW w:w="1680"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Целое (6)</w:t>
            </w:r>
          </w:p>
        </w:tc>
        <w:tc>
          <w:tcPr>
            <w:tcW w:w="1080"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200" w:type="dxa"/>
            <w:tcBorders>
              <w:left w:val="single" w:sz="4" w:space="0" w:color="000000"/>
              <w:bottom w:val="single" w:sz="4" w:space="0" w:color="000000"/>
            </w:tcBorders>
          </w:tcPr>
          <w:p w:rsidR="00FE2B6C" w:rsidRPr="003D572F" w:rsidRDefault="00FE2B6C" w:rsidP="003D572F">
            <w:pPr>
              <w:shd w:val="clear" w:color="auto" w:fill="FFFFFF"/>
              <w:tabs>
                <w:tab w:val="right" w:pos="4678"/>
              </w:tabs>
              <w:snapToGrid w:val="0"/>
              <w:spacing w:before="20"/>
              <w:ind w:firstLine="360"/>
            </w:pPr>
            <w:r w:rsidRPr="003D572F">
              <w:lastRenderedPageBreak/>
              <w:t>Таблица 2 строка 9 графа 3</w:t>
            </w:r>
          </w:p>
          <w:p w:rsidR="00FE2B6C" w:rsidRPr="003D572F" w:rsidRDefault="00FE2B6C" w:rsidP="003D572F">
            <w:pPr>
              <w:shd w:val="clear" w:color="auto" w:fill="FFFFFF"/>
              <w:tabs>
                <w:tab w:val="right" w:pos="4678"/>
              </w:tabs>
              <w:snapToGrid w:val="0"/>
              <w:spacing w:before="20"/>
              <w:ind w:firstLine="360"/>
            </w:pPr>
            <w:r w:rsidRPr="003D572F">
              <w:rPr>
                <w:rStyle w:val="af4"/>
                <w:iCs/>
                <w:lang w:eastAsia="ru-RU"/>
              </w:rPr>
              <w:t>(S3R7C1)</w:t>
            </w:r>
          </w:p>
        </w:tc>
        <w:tc>
          <w:tcPr>
            <w:tcW w:w="1680"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Целое (6)</w:t>
            </w:r>
          </w:p>
        </w:tc>
        <w:tc>
          <w:tcPr>
            <w:tcW w:w="1080"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200" w:type="dxa"/>
            <w:tcBorders>
              <w:left w:val="single" w:sz="4" w:space="0" w:color="000000"/>
              <w:bottom w:val="single" w:sz="4" w:space="0" w:color="000000"/>
            </w:tcBorders>
          </w:tcPr>
          <w:p w:rsidR="00FE2B6C" w:rsidRPr="003D572F" w:rsidRDefault="00FE2B6C" w:rsidP="003D572F">
            <w:pPr>
              <w:shd w:val="clear" w:color="auto" w:fill="FFFFFF"/>
              <w:tabs>
                <w:tab w:val="right" w:pos="4678"/>
              </w:tabs>
              <w:snapToGrid w:val="0"/>
              <w:spacing w:before="20"/>
              <w:ind w:firstLine="360"/>
            </w:pPr>
            <w:r w:rsidRPr="003D572F">
              <w:t>Таблица 2 строка 9 графа 4</w:t>
            </w:r>
          </w:p>
          <w:p w:rsidR="00FE2B6C" w:rsidRPr="003D572F" w:rsidRDefault="00FE2B6C" w:rsidP="003D572F">
            <w:pPr>
              <w:shd w:val="clear" w:color="auto" w:fill="FFFFFF"/>
              <w:tabs>
                <w:tab w:val="right" w:pos="4678"/>
              </w:tabs>
              <w:snapToGrid w:val="0"/>
              <w:spacing w:before="20"/>
              <w:ind w:firstLine="360"/>
            </w:pPr>
            <w:r w:rsidRPr="003D572F">
              <w:rPr>
                <w:rStyle w:val="af4"/>
                <w:iCs/>
                <w:lang w:eastAsia="ru-RU"/>
              </w:rPr>
              <w:t>(S3R7C2)</w:t>
            </w:r>
          </w:p>
        </w:tc>
        <w:tc>
          <w:tcPr>
            <w:tcW w:w="1680"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Сумма (14,2)</w:t>
            </w:r>
          </w:p>
        </w:tc>
        <w:tc>
          <w:tcPr>
            <w:tcW w:w="1080"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200" w:type="dxa"/>
            <w:tcBorders>
              <w:left w:val="single" w:sz="4" w:space="0" w:color="000000"/>
              <w:bottom w:val="single" w:sz="4" w:space="0" w:color="000000"/>
            </w:tcBorders>
          </w:tcPr>
          <w:p w:rsidR="00FE2B6C" w:rsidRPr="003D572F" w:rsidRDefault="00FE2B6C" w:rsidP="003D572F">
            <w:pPr>
              <w:shd w:val="clear" w:color="auto" w:fill="FFFFFF"/>
              <w:tabs>
                <w:tab w:val="right" w:pos="4678"/>
              </w:tabs>
              <w:snapToGrid w:val="0"/>
              <w:spacing w:before="20"/>
              <w:ind w:firstLine="360"/>
            </w:pPr>
            <w:r w:rsidRPr="003D572F">
              <w:t>Таблица 2 строка 9 графа 5</w:t>
            </w:r>
          </w:p>
          <w:p w:rsidR="00FE2B6C" w:rsidRPr="003D572F" w:rsidRDefault="00FE2B6C" w:rsidP="003D572F">
            <w:pPr>
              <w:shd w:val="clear" w:color="auto" w:fill="FFFFFF"/>
              <w:tabs>
                <w:tab w:val="right" w:pos="4678"/>
              </w:tabs>
              <w:snapToGrid w:val="0"/>
              <w:spacing w:before="20"/>
              <w:ind w:firstLine="360"/>
            </w:pPr>
            <w:r w:rsidRPr="003D572F">
              <w:rPr>
                <w:rStyle w:val="af4"/>
                <w:iCs/>
                <w:lang w:eastAsia="ru-RU"/>
              </w:rPr>
              <w:t>(S3R7C3)</w:t>
            </w:r>
          </w:p>
        </w:tc>
        <w:tc>
          <w:tcPr>
            <w:tcW w:w="1680"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Сумма (14,2)</w:t>
            </w:r>
          </w:p>
        </w:tc>
        <w:tc>
          <w:tcPr>
            <w:tcW w:w="1080"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200" w:type="dxa"/>
            <w:tcBorders>
              <w:left w:val="single" w:sz="4" w:space="0" w:color="000000"/>
              <w:bottom w:val="single" w:sz="4" w:space="0" w:color="000000"/>
            </w:tcBorders>
          </w:tcPr>
          <w:p w:rsidR="00FE2B6C" w:rsidRPr="003D572F" w:rsidRDefault="00FE2B6C" w:rsidP="003D572F">
            <w:pPr>
              <w:shd w:val="clear" w:color="auto" w:fill="FFFFFF"/>
              <w:tabs>
                <w:tab w:val="right" w:pos="4678"/>
              </w:tabs>
              <w:snapToGrid w:val="0"/>
              <w:spacing w:before="20"/>
              <w:ind w:firstLine="360"/>
            </w:pPr>
            <w:r w:rsidRPr="003D572F">
              <w:t>Таблица 2 строка 10 графа 1</w:t>
            </w:r>
          </w:p>
          <w:p w:rsidR="00FE2B6C" w:rsidRPr="003D572F" w:rsidRDefault="00FE2B6C" w:rsidP="003D572F">
            <w:pPr>
              <w:shd w:val="clear" w:color="auto" w:fill="FFFFFF"/>
              <w:tabs>
                <w:tab w:val="right" w:pos="4678"/>
              </w:tabs>
              <w:ind w:firstLine="360"/>
              <w:rPr>
                <w:rStyle w:val="af4"/>
                <w:iCs/>
                <w:lang w:eastAsia="ru-RU"/>
              </w:rPr>
            </w:pPr>
            <w:r w:rsidRPr="003D572F">
              <w:rPr>
                <w:rStyle w:val="af4"/>
                <w:iCs/>
                <w:lang w:eastAsia="ru-RU"/>
              </w:rPr>
              <w:t>(S3RCP71)</w:t>
            </w:r>
          </w:p>
        </w:tc>
        <w:tc>
          <w:tcPr>
            <w:tcW w:w="1680"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Целое (6)</w:t>
            </w:r>
          </w:p>
        </w:tc>
        <w:tc>
          <w:tcPr>
            <w:tcW w:w="1080"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200" w:type="dxa"/>
            <w:tcBorders>
              <w:left w:val="single" w:sz="4" w:space="0" w:color="000000"/>
              <w:bottom w:val="single" w:sz="4" w:space="0" w:color="000000"/>
            </w:tcBorders>
          </w:tcPr>
          <w:p w:rsidR="00FE2B6C" w:rsidRPr="003D572F" w:rsidRDefault="00FE2B6C" w:rsidP="003D572F">
            <w:pPr>
              <w:shd w:val="clear" w:color="auto" w:fill="FFFFFF"/>
              <w:tabs>
                <w:tab w:val="right" w:pos="4678"/>
              </w:tabs>
              <w:snapToGrid w:val="0"/>
              <w:spacing w:before="20"/>
              <w:ind w:firstLine="360"/>
            </w:pPr>
            <w:r w:rsidRPr="003D572F">
              <w:t>Таблица 2 строка 10 графа 3</w:t>
            </w:r>
          </w:p>
          <w:p w:rsidR="00FE2B6C" w:rsidRPr="003D572F" w:rsidRDefault="00FE2B6C" w:rsidP="003D572F">
            <w:pPr>
              <w:shd w:val="clear" w:color="auto" w:fill="FFFFFF"/>
              <w:tabs>
                <w:tab w:val="right" w:pos="4678"/>
              </w:tabs>
              <w:ind w:firstLine="360"/>
              <w:rPr>
                <w:rStyle w:val="af4"/>
                <w:iCs/>
                <w:lang w:eastAsia="ru-RU"/>
              </w:rPr>
            </w:pPr>
            <w:r w:rsidRPr="003D572F">
              <w:rPr>
                <w:rStyle w:val="af4"/>
                <w:iCs/>
                <w:lang w:eastAsia="ru-RU"/>
              </w:rPr>
              <w:t>(S3R71C1)</w:t>
            </w:r>
          </w:p>
        </w:tc>
        <w:tc>
          <w:tcPr>
            <w:tcW w:w="1680"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Целое (6)</w:t>
            </w:r>
          </w:p>
        </w:tc>
        <w:tc>
          <w:tcPr>
            <w:tcW w:w="1080"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200" w:type="dxa"/>
            <w:tcBorders>
              <w:left w:val="single" w:sz="4" w:space="0" w:color="000000"/>
              <w:bottom w:val="single" w:sz="4" w:space="0" w:color="000000"/>
            </w:tcBorders>
          </w:tcPr>
          <w:p w:rsidR="00FE2B6C" w:rsidRPr="003D572F" w:rsidRDefault="00FE2B6C" w:rsidP="003D572F">
            <w:pPr>
              <w:shd w:val="clear" w:color="auto" w:fill="FFFFFF"/>
              <w:tabs>
                <w:tab w:val="right" w:pos="4678"/>
              </w:tabs>
              <w:snapToGrid w:val="0"/>
              <w:spacing w:before="20"/>
              <w:ind w:firstLine="360"/>
            </w:pPr>
            <w:r w:rsidRPr="003D572F">
              <w:t>Таблица 2 строка 10 графа 4</w:t>
            </w:r>
          </w:p>
          <w:p w:rsidR="00FE2B6C" w:rsidRPr="003D572F" w:rsidRDefault="00FE2B6C" w:rsidP="003D572F">
            <w:pPr>
              <w:shd w:val="clear" w:color="auto" w:fill="FFFFFF"/>
              <w:tabs>
                <w:tab w:val="right" w:pos="4678"/>
              </w:tabs>
              <w:ind w:firstLine="360"/>
              <w:rPr>
                <w:rStyle w:val="af4"/>
                <w:iCs/>
                <w:lang w:eastAsia="ru-RU"/>
              </w:rPr>
            </w:pPr>
            <w:r w:rsidRPr="003D572F">
              <w:rPr>
                <w:rStyle w:val="af4"/>
                <w:iCs/>
                <w:lang w:eastAsia="ru-RU"/>
              </w:rPr>
              <w:t>(S3R71C2)</w:t>
            </w:r>
          </w:p>
        </w:tc>
        <w:tc>
          <w:tcPr>
            <w:tcW w:w="1680"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Сумма (14,2)</w:t>
            </w:r>
          </w:p>
        </w:tc>
        <w:tc>
          <w:tcPr>
            <w:tcW w:w="1080"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200" w:type="dxa"/>
            <w:tcBorders>
              <w:left w:val="single" w:sz="4" w:space="0" w:color="000000"/>
              <w:bottom w:val="single" w:sz="4" w:space="0" w:color="000000"/>
            </w:tcBorders>
          </w:tcPr>
          <w:p w:rsidR="00FE2B6C" w:rsidRPr="003D572F" w:rsidRDefault="00FE2B6C" w:rsidP="003D572F">
            <w:pPr>
              <w:shd w:val="clear" w:color="auto" w:fill="FFFFFF"/>
              <w:tabs>
                <w:tab w:val="right" w:pos="4678"/>
              </w:tabs>
              <w:snapToGrid w:val="0"/>
              <w:spacing w:before="20"/>
              <w:ind w:firstLine="360"/>
            </w:pPr>
            <w:r w:rsidRPr="003D572F">
              <w:t>Таблица 2 строка 10 графа 5</w:t>
            </w:r>
          </w:p>
          <w:p w:rsidR="00FE2B6C" w:rsidRPr="003D572F" w:rsidRDefault="00FE2B6C" w:rsidP="003D572F">
            <w:pPr>
              <w:shd w:val="clear" w:color="auto" w:fill="FFFFFF"/>
              <w:tabs>
                <w:tab w:val="right" w:pos="4678"/>
              </w:tabs>
              <w:ind w:firstLine="360"/>
              <w:rPr>
                <w:rStyle w:val="af4"/>
                <w:iCs/>
                <w:lang w:eastAsia="ru-RU"/>
              </w:rPr>
            </w:pPr>
            <w:r w:rsidRPr="003D572F">
              <w:rPr>
                <w:rStyle w:val="af4"/>
                <w:iCs/>
                <w:lang w:eastAsia="ru-RU"/>
              </w:rPr>
              <w:t>(S3R71C3)</w:t>
            </w:r>
          </w:p>
        </w:tc>
        <w:tc>
          <w:tcPr>
            <w:tcW w:w="1680"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Сумма (14,2)</w:t>
            </w:r>
          </w:p>
        </w:tc>
        <w:tc>
          <w:tcPr>
            <w:tcW w:w="1080"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200" w:type="dxa"/>
            <w:tcBorders>
              <w:left w:val="single" w:sz="4" w:space="0" w:color="000000"/>
              <w:bottom w:val="single" w:sz="4" w:space="0" w:color="000000"/>
            </w:tcBorders>
          </w:tcPr>
          <w:p w:rsidR="00FE2B6C" w:rsidRPr="003D572F" w:rsidRDefault="00FE2B6C" w:rsidP="003D572F">
            <w:pPr>
              <w:shd w:val="clear" w:color="auto" w:fill="FFFFFF"/>
              <w:tabs>
                <w:tab w:val="right" w:pos="4678"/>
              </w:tabs>
              <w:snapToGrid w:val="0"/>
              <w:spacing w:before="20"/>
              <w:ind w:firstLine="360"/>
            </w:pPr>
            <w:r w:rsidRPr="003D572F">
              <w:t>Таблица 2 строка 11 графа 1</w:t>
            </w:r>
          </w:p>
          <w:p w:rsidR="00FE2B6C" w:rsidRPr="003D572F" w:rsidRDefault="00FE2B6C" w:rsidP="003D572F">
            <w:pPr>
              <w:shd w:val="clear" w:color="auto" w:fill="FFFFFF"/>
              <w:tabs>
                <w:tab w:val="right" w:pos="4678"/>
              </w:tabs>
              <w:ind w:firstLine="360"/>
              <w:rPr>
                <w:rStyle w:val="af4"/>
                <w:iCs/>
                <w:lang w:eastAsia="ru-RU"/>
              </w:rPr>
            </w:pPr>
            <w:r w:rsidRPr="003D572F">
              <w:rPr>
                <w:rStyle w:val="af4"/>
                <w:iCs/>
                <w:lang w:eastAsia="ru-RU"/>
              </w:rPr>
              <w:t>(S3RCP72)</w:t>
            </w:r>
          </w:p>
        </w:tc>
        <w:tc>
          <w:tcPr>
            <w:tcW w:w="1680"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Целое (6)</w:t>
            </w:r>
          </w:p>
        </w:tc>
        <w:tc>
          <w:tcPr>
            <w:tcW w:w="1080"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200" w:type="dxa"/>
            <w:tcBorders>
              <w:left w:val="single" w:sz="4" w:space="0" w:color="000000"/>
              <w:bottom w:val="single" w:sz="4" w:space="0" w:color="000000"/>
            </w:tcBorders>
          </w:tcPr>
          <w:p w:rsidR="00FE2B6C" w:rsidRPr="003D572F" w:rsidRDefault="00FE2B6C" w:rsidP="003D572F">
            <w:pPr>
              <w:shd w:val="clear" w:color="auto" w:fill="FFFFFF"/>
              <w:tabs>
                <w:tab w:val="right" w:pos="4678"/>
              </w:tabs>
              <w:snapToGrid w:val="0"/>
              <w:spacing w:before="20"/>
              <w:ind w:firstLine="360"/>
            </w:pPr>
            <w:r w:rsidRPr="003D572F">
              <w:t>Таблица 2 строка 11 графа 3</w:t>
            </w:r>
          </w:p>
          <w:p w:rsidR="00FE2B6C" w:rsidRPr="003D572F" w:rsidRDefault="00FE2B6C" w:rsidP="003D572F">
            <w:pPr>
              <w:shd w:val="clear" w:color="auto" w:fill="FFFFFF"/>
              <w:tabs>
                <w:tab w:val="right" w:pos="4678"/>
              </w:tabs>
              <w:ind w:firstLine="360"/>
              <w:rPr>
                <w:rStyle w:val="af4"/>
                <w:iCs/>
                <w:lang w:eastAsia="ru-RU"/>
              </w:rPr>
            </w:pPr>
            <w:r w:rsidRPr="003D572F">
              <w:rPr>
                <w:rStyle w:val="af4"/>
                <w:iCs/>
                <w:lang w:eastAsia="ru-RU"/>
              </w:rPr>
              <w:t>(S3R72C1)</w:t>
            </w:r>
          </w:p>
        </w:tc>
        <w:tc>
          <w:tcPr>
            <w:tcW w:w="1680"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Целое (6)</w:t>
            </w:r>
          </w:p>
        </w:tc>
        <w:tc>
          <w:tcPr>
            <w:tcW w:w="1080"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200" w:type="dxa"/>
            <w:tcBorders>
              <w:left w:val="single" w:sz="4" w:space="0" w:color="000000"/>
              <w:bottom w:val="single" w:sz="4" w:space="0" w:color="000000"/>
            </w:tcBorders>
          </w:tcPr>
          <w:p w:rsidR="00FE2B6C" w:rsidRPr="003D572F" w:rsidRDefault="00FE2B6C" w:rsidP="003D572F">
            <w:pPr>
              <w:shd w:val="clear" w:color="auto" w:fill="FFFFFF"/>
              <w:tabs>
                <w:tab w:val="right" w:pos="4678"/>
              </w:tabs>
              <w:snapToGrid w:val="0"/>
              <w:spacing w:before="20"/>
              <w:ind w:firstLine="360"/>
            </w:pPr>
            <w:r w:rsidRPr="003D572F">
              <w:t>Таблица 2 строка 11 графа 4</w:t>
            </w:r>
          </w:p>
          <w:p w:rsidR="00FE2B6C" w:rsidRPr="003D572F" w:rsidRDefault="00FE2B6C" w:rsidP="003D572F">
            <w:pPr>
              <w:shd w:val="clear" w:color="auto" w:fill="FFFFFF"/>
              <w:tabs>
                <w:tab w:val="right" w:pos="4678"/>
              </w:tabs>
              <w:ind w:firstLine="360"/>
              <w:rPr>
                <w:rStyle w:val="af4"/>
                <w:iCs/>
                <w:lang w:eastAsia="ru-RU"/>
              </w:rPr>
            </w:pPr>
            <w:r w:rsidRPr="003D572F">
              <w:rPr>
                <w:rStyle w:val="af4"/>
                <w:iCs/>
                <w:lang w:eastAsia="ru-RU"/>
              </w:rPr>
              <w:t>(S3R72C2)</w:t>
            </w:r>
          </w:p>
        </w:tc>
        <w:tc>
          <w:tcPr>
            <w:tcW w:w="1680"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Сумма (14,2)</w:t>
            </w:r>
          </w:p>
        </w:tc>
        <w:tc>
          <w:tcPr>
            <w:tcW w:w="1080"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200" w:type="dxa"/>
            <w:tcBorders>
              <w:left w:val="single" w:sz="4" w:space="0" w:color="000000"/>
              <w:bottom w:val="single" w:sz="4" w:space="0" w:color="000000"/>
            </w:tcBorders>
          </w:tcPr>
          <w:p w:rsidR="00FE2B6C" w:rsidRPr="003D572F" w:rsidRDefault="00FE2B6C" w:rsidP="003D572F">
            <w:pPr>
              <w:shd w:val="clear" w:color="auto" w:fill="FFFFFF"/>
              <w:tabs>
                <w:tab w:val="right" w:pos="4678"/>
              </w:tabs>
              <w:snapToGrid w:val="0"/>
              <w:spacing w:before="20"/>
              <w:ind w:firstLine="360"/>
            </w:pPr>
            <w:r w:rsidRPr="003D572F">
              <w:t>Таблица 2 строка 11 графа 5</w:t>
            </w:r>
          </w:p>
          <w:p w:rsidR="00FE2B6C" w:rsidRPr="003D572F" w:rsidRDefault="00FE2B6C" w:rsidP="003D572F">
            <w:pPr>
              <w:shd w:val="clear" w:color="auto" w:fill="FFFFFF"/>
              <w:tabs>
                <w:tab w:val="right" w:pos="4678"/>
              </w:tabs>
              <w:ind w:firstLine="360"/>
              <w:rPr>
                <w:rStyle w:val="af4"/>
                <w:iCs/>
                <w:lang w:eastAsia="ru-RU"/>
              </w:rPr>
            </w:pPr>
            <w:r w:rsidRPr="003D572F">
              <w:rPr>
                <w:rStyle w:val="af4"/>
                <w:iCs/>
                <w:lang w:eastAsia="ru-RU"/>
              </w:rPr>
              <w:t>(S3R72C3)</w:t>
            </w:r>
          </w:p>
        </w:tc>
        <w:tc>
          <w:tcPr>
            <w:tcW w:w="1680"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Сумма (14,2)</w:t>
            </w:r>
          </w:p>
        </w:tc>
        <w:tc>
          <w:tcPr>
            <w:tcW w:w="1080"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200" w:type="dxa"/>
            <w:tcBorders>
              <w:left w:val="single" w:sz="4" w:space="0" w:color="000000"/>
              <w:bottom w:val="single" w:sz="4" w:space="0" w:color="000000"/>
            </w:tcBorders>
          </w:tcPr>
          <w:p w:rsidR="00FE2B6C" w:rsidRPr="003D572F" w:rsidRDefault="00FE2B6C" w:rsidP="003D572F">
            <w:pPr>
              <w:shd w:val="clear" w:color="auto" w:fill="FFFFFF"/>
              <w:tabs>
                <w:tab w:val="right" w:pos="4678"/>
              </w:tabs>
              <w:snapToGrid w:val="0"/>
              <w:spacing w:before="20"/>
              <w:ind w:firstLine="360"/>
            </w:pPr>
            <w:r w:rsidRPr="003D572F">
              <w:t>Таблица 2 строка 12 графа 3</w:t>
            </w:r>
          </w:p>
          <w:p w:rsidR="00FE2B6C" w:rsidRPr="003D572F" w:rsidRDefault="00FE2B6C" w:rsidP="003D572F">
            <w:pPr>
              <w:shd w:val="clear" w:color="auto" w:fill="FFFFFF"/>
              <w:tabs>
                <w:tab w:val="right" w:pos="4678"/>
              </w:tabs>
              <w:ind w:firstLine="360"/>
              <w:rPr>
                <w:rStyle w:val="af4"/>
                <w:iCs/>
                <w:lang w:eastAsia="ru-RU"/>
              </w:rPr>
            </w:pPr>
            <w:r w:rsidRPr="003D572F">
              <w:rPr>
                <w:rStyle w:val="af4"/>
                <w:iCs/>
                <w:lang w:eastAsia="ru-RU"/>
              </w:rPr>
              <w:t>(S3R3C1)</w:t>
            </w:r>
          </w:p>
        </w:tc>
        <w:tc>
          <w:tcPr>
            <w:tcW w:w="1680"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Целое (6)</w:t>
            </w:r>
          </w:p>
        </w:tc>
        <w:tc>
          <w:tcPr>
            <w:tcW w:w="1080"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200" w:type="dxa"/>
            <w:tcBorders>
              <w:left w:val="single" w:sz="4" w:space="0" w:color="000000"/>
              <w:bottom w:val="single" w:sz="4" w:space="0" w:color="000000"/>
            </w:tcBorders>
          </w:tcPr>
          <w:p w:rsidR="00FE2B6C" w:rsidRPr="003D572F" w:rsidRDefault="00FE2B6C" w:rsidP="003D572F">
            <w:pPr>
              <w:shd w:val="clear" w:color="auto" w:fill="FFFFFF"/>
              <w:tabs>
                <w:tab w:val="right" w:pos="4678"/>
              </w:tabs>
              <w:snapToGrid w:val="0"/>
              <w:spacing w:before="20"/>
              <w:ind w:firstLine="360"/>
            </w:pPr>
            <w:r w:rsidRPr="003D572F">
              <w:t>Таблица 2 строка 12 графа 4</w:t>
            </w:r>
          </w:p>
          <w:p w:rsidR="00FE2B6C" w:rsidRPr="003D572F" w:rsidRDefault="00FE2B6C" w:rsidP="003D572F">
            <w:pPr>
              <w:shd w:val="clear" w:color="auto" w:fill="FFFFFF"/>
              <w:tabs>
                <w:tab w:val="right" w:pos="4678"/>
              </w:tabs>
              <w:ind w:firstLine="360"/>
              <w:rPr>
                <w:rStyle w:val="af4"/>
                <w:iCs/>
                <w:lang w:eastAsia="ru-RU"/>
              </w:rPr>
            </w:pPr>
            <w:r w:rsidRPr="003D572F">
              <w:rPr>
                <w:rStyle w:val="af4"/>
                <w:iCs/>
                <w:lang w:eastAsia="ru-RU"/>
              </w:rPr>
              <w:t>(S3R3C2)</w:t>
            </w:r>
          </w:p>
        </w:tc>
        <w:tc>
          <w:tcPr>
            <w:tcW w:w="1680"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Сумма (14,2)</w:t>
            </w:r>
          </w:p>
        </w:tc>
        <w:tc>
          <w:tcPr>
            <w:tcW w:w="1080"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200" w:type="dxa"/>
            <w:tcBorders>
              <w:left w:val="single" w:sz="4" w:space="0" w:color="000000"/>
              <w:bottom w:val="single" w:sz="4" w:space="0" w:color="000000"/>
            </w:tcBorders>
          </w:tcPr>
          <w:p w:rsidR="00FE2B6C" w:rsidRPr="003D572F" w:rsidRDefault="00FE2B6C" w:rsidP="003D572F">
            <w:pPr>
              <w:shd w:val="clear" w:color="auto" w:fill="FFFFFF"/>
              <w:tabs>
                <w:tab w:val="right" w:pos="4678"/>
              </w:tabs>
              <w:snapToGrid w:val="0"/>
              <w:spacing w:before="20"/>
              <w:ind w:firstLine="360"/>
            </w:pPr>
            <w:r w:rsidRPr="003D572F">
              <w:t>Таблица 2 строка 12 графа 5</w:t>
            </w:r>
          </w:p>
          <w:p w:rsidR="00FE2B6C" w:rsidRPr="003D572F" w:rsidRDefault="00FE2B6C" w:rsidP="003D572F">
            <w:pPr>
              <w:shd w:val="clear" w:color="auto" w:fill="FFFFFF"/>
              <w:tabs>
                <w:tab w:val="right" w:pos="4678"/>
              </w:tabs>
              <w:ind w:firstLine="360"/>
              <w:rPr>
                <w:rStyle w:val="af4"/>
                <w:iCs/>
                <w:lang w:eastAsia="ru-RU"/>
              </w:rPr>
            </w:pPr>
            <w:r w:rsidRPr="003D572F">
              <w:rPr>
                <w:rStyle w:val="af4"/>
                <w:iCs/>
                <w:lang w:eastAsia="ru-RU"/>
              </w:rPr>
              <w:t>(S3R3C3)</w:t>
            </w:r>
          </w:p>
        </w:tc>
        <w:tc>
          <w:tcPr>
            <w:tcW w:w="1680"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Сумма (14,2)</w:t>
            </w:r>
          </w:p>
        </w:tc>
        <w:tc>
          <w:tcPr>
            <w:tcW w:w="1080"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200" w:type="dxa"/>
            <w:tcBorders>
              <w:left w:val="single" w:sz="4" w:space="0" w:color="000000"/>
              <w:bottom w:val="single" w:sz="4" w:space="0" w:color="000000"/>
            </w:tcBorders>
          </w:tcPr>
          <w:p w:rsidR="00FE2B6C" w:rsidRPr="003D572F" w:rsidRDefault="00FE2B6C" w:rsidP="003D572F">
            <w:pPr>
              <w:shd w:val="clear" w:color="auto" w:fill="FFFFFF"/>
              <w:tabs>
                <w:tab w:val="right" w:pos="4678"/>
              </w:tabs>
              <w:snapToGrid w:val="0"/>
              <w:spacing w:before="20"/>
              <w:ind w:firstLine="360"/>
            </w:pPr>
            <w:r w:rsidRPr="003D572F">
              <w:t>Таблица 2 строка 13 графа 4</w:t>
            </w:r>
          </w:p>
          <w:p w:rsidR="00FE2B6C" w:rsidRPr="003D572F" w:rsidRDefault="00FE2B6C" w:rsidP="003D572F">
            <w:pPr>
              <w:shd w:val="clear" w:color="auto" w:fill="FFFFFF"/>
              <w:tabs>
                <w:tab w:val="right" w:pos="4678"/>
              </w:tabs>
              <w:ind w:firstLine="360"/>
              <w:rPr>
                <w:rStyle w:val="af4"/>
                <w:iCs/>
                <w:lang w:eastAsia="ru-RU"/>
              </w:rPr>
            </w:pPr>
            <w:r w:rsidRPr="003D572F">
              <w:rPr>
                <w:rStyle w:val="af4"/>
                <w:iCs/>
                <w:lang w:eastAsia="ru-RU"/>
              </w:rPr>
              <w:t>(S3R11C2)</w:t>
            </w:r>
          </w:p>
        </w:tc>
        <w:tc>
          <w:tcPr>
            <w:tcW w:w="1680"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Сумма (14,2)</w:t>
            </w:r>
          </w:p>
        </w:tc>
        <w:tc>
          <w:tcPr>
            <w:tcW w:w="1080"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200" w:type="dxa"/>
            <w:tcBorders>
              <w:left w:val="single" w:sz="4" w:space="0" w:color="000000"/>
              <w:bottom w:val="single" w:sz="4" w:space="0" w:color="000000"/>
            </w:tcBorders>
          </w:tcPr>
          <w:p w:rsidR="00FE2B6C" w:rsidRPr="003D572F" w:rsidRDefault="00FE2B6C" w:rsidP="003D572F">
            <w:pPr>
              <w:shd w:val="clear" w:color="auto" w:fill="FFFFFF"/>
              <w:tabs>
                <w:tab w:val="right" w:pos="4678"/>
              </w:tabs>
              <w:snapToGrid w:val="0"/>
              <w:spacing w:before="20"/>
              <w:ind w:firstLine="360"/>
            </w:pPr>
            <w:r w:rsidRPr="003D572F">
              <w:t>Таблица 2 строка 13 графа 5</w:t>
            </w:r>
          </w:p>
          <w:p w:rsidR="00FE2B6C" w:rsidRPr="003D572F" w:rsidRDefault="00FE2B6C" w:rsidP="003D572F">
            <w:pPr>
              <w:shd w:val="clear" w:color="auto" w:fill="FFFFFF"/>
              <w:tabs>
                <w:tab w:val="right" w:pos="4678"/>
              </w:tabs>
              <w:ind w:firstLine="360"/>
              <w:rPr>
                <w:rStyle w:val="af4"/>
                <w:iCs/>
                <w:lang w:eastAsia="ru-RU"/>
              </w:rPr>
            </w:pPr>
            <w:r w:rsidRPr="003D572F">
              <w:rPr>
                <w:rStyle w:val="af4"/>
                <w:iCs/>
                <w:lang w:eastAsia="ru-RU"/>
              </w:rPr>
              <w:t>(S3R11C3)</w:t>
            </w:r>
          </w:p>
        </w:tc>
        <w:tc>
          <w:tcPr>
            <w:tcW w:w="1680"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Сумма (14,2)</w:t>
            </w:r>
          </w:p>
        </w:tc>
        <w:tc>
          <w:tcPr>
            <w:tcW w:w="1080"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200" w:type="dxa"/>
            <w:tcBorders>
              <w:left w:val="single" w:sz="4" w:space="0" w:color="000000"/>
              <w:bottom w:val="single" w:sz="4" w:space="0" w:color="000000"/>
            </w:tcBorders>
          </w:tcPr>
          <w:p w:rsidR="00FE2B6C" w:rsidRPr="003D572F" w:rsidRDefault="00FE2B6C" w:rsidP="003D572F">
            <w:pPr>
              <w:shd w:val="clear" w:color="auto" w:fill="FFFFFF"/>
              <w:tabs>
                <w:tab w:val="right" w:pos="4678"/>
              </w:tabs>
              <w:snapToGrid w:val="0"/>
              <w:spacing w:before="20"/>
              <w:ind w:firstLine="360"/>
            </w:pPr>
            <w:r w:rsidRPr="003D572F">
              <w:t>Таблица 2 строка 14 графа 3</w:t>
            </w:r>
          </w:p>
          <w:p w:rsidR="00FE2B6C" w:rsidRPr="003D572F" w:rsidRDefault="00FE2B6C" w:rsidP="003D572F">
            <w:pPr>
              <w:shd w:val="clear" w:color="auto" w:fill="FFFFFF"/>
              <w:tabs>
                <w:tab w:val="right" w:pos="4678"/>
              </w:tabs>
              <w:ind w:firstLine="360"/>
              <w:rPr>
                <w:rStyle w:val="af4"/>
                <w:iCs/>
                <w:lang w:eastAsia="ru-RU"/>
              </w:rPr>
            </w:pPr>
            <w:r w:rsidRPr="003D572F">
              <w:rPr>
                <w:rStyle w:val="af4"/>
                <w:iCs/>
                <w:lang w:eastAsia="ru-RU"/>
              </w:rPr>
              <w:t>(S3R8C1)</w:t>
            </w:r>
          </w:p>
        </w:tc>
        <w:tc>
          <w:tcPr>
            <w:tcW w:w="1680"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Целое (6)</w:t>
            </w:r>
          </w:p>
        </w:tc>
        <w:tc>
          <w:tcPr>
            <w:tcW w:w="1080"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200" w:type="dxa"/>
            <w:tcBorders>
              <w:left w:val="single" w:sz="4" w:space="0" w:color="000000"/>
              <w:bottom w:val="single" w:sz="4" w:space="0" w:color="000000"/>
            </w:tcBorders>
          </w:tcPr>
          <w:p w:rsidR="00FE2B6C" w:rsidRPr="003D572F" w:rsidRDefault="00FE2B6C" w:rsidP="003D572F">
            <w:pPr>
              <w:shd w:val="clear" w:color="auto" w:fill="FFFFFF"/>
              <w:tabs>
                <w:tab w:val="right" w:pos="4678"/>
              </w:tabs>
              <w:snapToGrid w:val="0"/>
              <w:spacing w:before="20"/>
              <w:ind w:firstLine="360"/>
            </w:pPr>
            <w:r w:rsidRPr="003D572F">
              <w:t>Таблица 2 строка 14 графа 4</w:t>
            </w:r>
          </w:p>
          <w:p w:rsidR="00FE2B6C" w:rsidRPr="003D572F" w:rsidRDefault="00FE2B6C" w:rsidP="003D572F">
            <w:pPr>
              <w:shd w:val="clear" w:color="auto" w:fill="FFFFFF"/>
              <w:tabs>
                <w:tab w:val="right" w:pos="4678"/>
              </w:tabs>
              <w:ind w:firstLine="360"/>
              <w:rPr>
                <w:rStyle w:val="af4"/>
                <w:iCs/>
                <w:lang w:eastAsia="ru-RU"/>
              </w:rPr>
            </w:pPr>
            <w:r w:rsidRPr="003D572F">
              <w:rPr>
                <w:rStyle w:val="af4"/>
                <w:iCs/>
                <w:lang w:eastAsia="ru-RU"/>
              </w:rPr>
              <w:t>(S3R8C2)</w:t>
            </w:r>
          </w:p>
        </w:tc>
        <w:tc>
          <w:tcPr>
            <w:tcW w:w="1680"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Сумма (14,2)</w:t>
            </w:r>
          </w:p>
        </w:tc>
        <w:tc>
          <w:tcPr>
            <w:tcW w:w="1080"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200" w:type="dxa"/>
            <w:tcBorders>
              <w:left w:val="single" w:sz="4" w:space="0" w:color="000000"/>
              <w:bottom w:val="single" w:sz="4" w:space="0" w:color="000000"/>
            </w:tcBorders>
          </w:tcPr>
          <w:p w:rsidR="00FE2B6C" w:rsidRPr="003D572F" w:rsidRDefault="00FE2B6C" w:rsidP="003D572F">
            <w:pPr>
              <w:shd w:val="clear" w:color="auto" w:fill="FFFFFF"/>
              <w:tabs>
                <w:tab w:val="right" w:pos="4678"/>
              </w:tabs>
              <w:snapToGrid w:val="0"/>
              <w:spacing w:before="20"/>
              <w:ind w:firstLine="360"/>
            </w:pPr>
            <w:r w:rsidRPr="003D572F">
              <w:t>Таблица 2 строка 16 графа 4</w:t>
            </w:r>
          </w:p>
          <w:p w:rsidR="00FE2B6C" w:rsidRPr="003D572F" w:rsidRDefault="00FE2B6C" w:rsidP="003D572F">
            <w:pPr>
              <w:shd w:val="clear" w:color="auto" w:fill="FFFFFF"/>
              <w:tabs>
                <w:tab w:val="right" w:pos="4678"/>
              </w:tabs>
              <w:ind w:firstLine="360"/>
              <w:rPr>
                <w:rStyle w:val="af4"/>
                <w:iCs/>
                <w:lang w:eastAsia="ru-RU"/>
              </w:rPr>
            </w:pPr>
            <w:r w:rsidRPr="003D572F">
              <w:rPr>
                <w:rStyle w:val="af4"/>
                <w:iCs/>
                <w:lang w:eastAsia="ru-RU"/>
              </w:rPr>
              <w:t>(S3R12C2)</w:t>
            </w:r>
          </w:p>
        </w:tc>
        <w:tc>
          <w:tcPr>
            <w:tcW w:w="1680"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Сумма (14,2)</w:t>
            </w:r>
          </w:p>
        </w:tc>
        <w:tc>
          <w:tcPr>
            <w:tcW w:w="1080"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200" w:type="dxa"/>
            <w:tcBorders>
              <w:left w:val="single" w:sz="4" w:space="0" w:color="000000"/>
              <w:bottom w:val="single" w:sz="4" w:space="0" w:color="000000"/>
            </w:tcBorders>
          </w:tcPr>
          <w:p w:rsidR="00FE2B6C" w:rsidRPr="003D572F" w:rsidRDefault="00FE2B6C" w:rsidP="003D572F">
            <w:pPr>
              <w:shd w:val="clear" w:color="auto" w:fill="FFFFFF"/>
              <w:tabs>
                <w:tab w:val="right" w:pos="4678"/>
              </w:tabs>
              <w:snapToGrid w:val="0"/>
              <w:spacing w:before="20"/>
              <w:ind w:firstLine="360"/>
            </w:pPr>
            <w:r w:rsidRPr="003D572F">
              <w:t>Таблица 2 строка 16 графа 5</w:t>
            </w:r>
          </w:p>
          <w:p w:rsidR="00FE2B6C" w:rsidRPr="003D572F" w:rsidRDefault="00FE2B6C" w:rsidP="003D572F">
            <w:pPr>
              <w:shd w:val="clear" w:color="auto" w:fill="FFFFFF"/>
              <w:tabs>
                <w:tab w:val="right" w:pos="4678"/>
              </w:tabs>
              <w:ind w:firstLine="360"/>
              <w:rPr>
                <w:rStyle w:val="af4"/>
                <w:iCs/>
                <w:lang w:eastAsia="ru-RU"/>
              </w:rPr>
            </w:pPr>
            <w:r w:rsidRPr="003D572F">
              <w:rPr>
                <w:rStyle w:val="af4"/>
                <w:iCs/>
                <w:lang w:eastAsia="ru-RU"/>
              </w:rPr>
              <w:t>(S3R12C3)</w:t>
            </w:r>
          </w:p>
        </w:tc>
        <w:tc>
          <w:tcPr>
            <w:tcW w:w="1680"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Сумма (14,2)</w:t>
            </w:r>
          </w:p>
        </w:tc>
        <w:tc>
          <w:tcPr>
            <w:tcW w:w="1080"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200" w:type="dxa"/>
            <w:tcBorders>
              <w:left w:val="single" w:sz="4" w:space="0" w:color="000000"/>
              <w:bottom w:val="single" w:sz="4" w:space="0" w:color="000000"/>
            </w:tcBorders>
          </w:tcPr>
          <w:p w:rsidR="00FE2B6C" w:rsidRPr="003D572F" w:rsidRDefault="00FE2B6C" w:rsidP="003D572F">
            <w:pPr>
              <w:shd w:val="clear" w:color="auto" w:fill="FFFFFF"/>
              <w:tabs>
                <w:tab w:val="right" w:pos="4678"/>
              </w:tabs>
              <w:snapToGrid w:val="0"/>
              <w:spacing w:before="20"/>
              <w:ind w:firstLine="360"/>
            </w:pPr>
            <w:r w:rsidRPr="003D572F">
              <w:lastRenderedPageBreak/>
              <w:t>Таблица 3 строка 1 графа 3</w:t>
            </w:r>
          </w:p>
          <w:p w:rsidR="00FE2B6C" w:rsidRPr="003D572F" w:rsidRDefault="00FE2B6C" w:rsidP="003D572F">
            <w:pPr>
              <w:shd w:val="clear" w:color="auto" w:fill="FFFFFF"/>
              <w:tabs>
                <w:tab w:val="right" w:pos="4678"/>
              </w:tabs>
              <w:ind w:firstLine="360"/>
              <w:rPr>
                <w:rStyle w:val="af4"/>
                <w:iCs/>
                <w:lang w:eastAsia="ru-RU"/>
              </w:rPr>
            </w:pPr>
            <w:r w:rsidRPr="003D572F">
              <w:rPr>
                <w:rStyle w:val="af4"/>
                <w:iCs/>
                <w:lang w:eastAsia="ru-RU"/>
              </w:rPr>
              <w:t>(S1)</w:t>
            </w:r>
          </w:p>
        </w:tc>
        <w:tc>
          <w:tcPr>
            <w:tcW w:w="1680"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Сумма (14,2)</w:t>
            </w:r>
          </w:p>
        </w:tc>
        <w:tc>
          <w:tcPr>
            <w:tcW w:w="1080"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200" w:type="dxa"/>
            <w:tcBorders>
              <w:left w:val="single" w:sz="4" w:space="0" w:color="000000"/>
              <w:bottom w:val="single" w:sz="4" w:space="0" w:color="000000"/>
            </w:tcBorders>
          </w:tcPr>
          <w:p w:rsidR="00FE2B6C" w:rsidRPr="003D572F" w:rsidRDefault="00FE2B6C" w:rsidP="003D572F">
            <w:pPr>
              <w:shd w:val="clear" w:color="auto" w:fill="FFFFFF"/>
              <w:tabs>
                <w:tab w:val="right" w:pos="4678"/>
              </w:tabs>
              <w:snapToGrid w:val="0"/>
              <w:spacing w:before="20"/>
              <w:ind w:firstLine="360"/>
            </w:pPr>
            <w:r w:rsidRPr="003D572F">
              <w:t>Таблица 3 строка 1 графа 4 «1 месяц»</w:t>
            </w:r>
          </w:p>
          <w:p w:rsidR="00FE2B6C" w:rsidRPr="003D572F" w:rsidRDefault="00FE2B6C" w:rsidP="003D572F">
            <w:pPr>
              <w:shd w:val="clear" w:color="auto" w:fill="FFFFFF"/>
              <w:tabs>
                <w:tab w:val="right" w:pos="4678"/>
              </w:tabs>
              <w:ind w:firstLine="360"/>
              <w:rPr>
                <w:rStyle w:val="af4"/>
                <w:iCs/>
                <w:lang w:eastAsia="ru-RU"/>
              </w:rPr>
            </w:pPr>
            <w:r w:rsidRPr="003D572F">
              <w:rPr>
                <w:rStyle w:val="af4"/>
                <w:iCs/>
                <w:lang w:eastAsia="ru-RU"/>
              </w:rPr>
              <w:t>(S1_1)</w:t>
            </w:r>
          </w:p>
        </w:tc>
        <w:tc>
          <w:tcPr>
            <w:tcW w:w="1680"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Сумма (14,2)</w:t>
            </w:r>
          </w:p>
        </w:tc>
        <w:tc>
          <w:tcPr>
            <w:tcW w:w="1080"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200" w:type="dxa"/>
            <w:tcBorders>
              <w:left w:val="single" w:sz="4" w:space="0" w:color="000000"/>
              <w:bottom w:val="single" w:sz="4" w:space="0" w:color="000000"/>
            </w:tcBorders>
          </w:tcPr>
          <w:p w:rsidR="00FE2B6C" w:rsidRPr="003D572F" w:rsidRDefault="00FE2B6C" w:rsidP="003D572F">
            <w:pPr>
              <w:shd w:val="clear" w:color="auto" w:fill="FFFFFF"/>
              <w:tabs>
                <w:tab w:val="right" w:pos="4678"/>
              </w:tabs>
              <w:snapToGrid w:val="0"/>
              <w:spacing w:before="20"/>
              <w:ind w:firstLine="360"/>
            </w:pPr>
            <w:r w:rsidRPr="003D572F">
              <w:t>Таблица 3 строка 1 графа 5 «2 месяц»</w:t>
            </w:r>
          </w:p>
          <w:p w:rsidR="00FE2B6C" w:rsidRPr="003D572F" w:rsidRDefault="00FE2B6C" w:rsidP="003D572F">
            <w:pPr>
              <w:shd w:val="clear" w:color="auto" w:fill="FFFFFF"/>
              <w:tabs>
                <w:tab w:val="right" w:pos="4678"/>
              </w:tabs>
              <w:ind w:firstLine="360"/>
              <w:rPr>
                <w:rStyle w:val="af4"/>
                <w:iCs/>
                <w:lang w:eastAsia="ru-RU"/>
              </w:rPr>
            </w:pPr>
            <w:r w:rsidRPr="003D572F">
              <w:rPr>
                <w:rStyle w:val="af4"/>
                <w:iCs/>
                <w:lang w:eastAsia="ru-RU"/>
              </w:rPr>
              <w:t>(S1_2)</w:t>
            </w:r>
          </w:p>
        </w:tc>
        <w:tc>
          <w:tcPr>
            <w:tcW w:w="1680"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Сумма (14,2)</w:t>
            </w:r>
          </w:p>
        </w:tc>
        <w:tc>
          <w:tcPr>
            <w:tcW w:w="1080"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200" w:type="dxa"/>
            <w:tcBorders>
              <w:left w:val="single" w:sz="4" w:space="0" w:color="000000"/>
              <w:bottom w:val="single" w:sz="4" w:space="0" w:color="000000"/>
            </w:tcBorders>
          </w:tcPr>
          <w:p w:rsidR="00FE2B6C" w:rsidRPr="003D572F" w:rsidRDefault="00FE2B6C" w:rsidP="003D572F">
            <w:pPr>
              <w:shd w:val="clear" w:color="auto" w:fill="FFFFFF"/>
              <w:tabs>
                <w:tab w:val="right" w:pos="4678"/>
              </w:tabs>
              <w:snapToGrid w:val="0"/>
              <w:spacing w:before="20"/>
              <w:ind w:firstLine="360"/>
            </w:pPr>
            <w:r w:rsidRPr="003D572F">
              <w:t>Таблица 3 строка 1 графа 6 «3 месяц»</w:t>
            </w:r>
          </w:p>
          <w:p w:rsidR="00FE2B6C" w:rsidRPr="003D572F" w:rsidRDefault="00FE2B6C" w:rsidP="003D572F">
            <w:pPr>
              <w:shd w:val="clear" w:color="auto" w:fill="FFFFFF"/>
              <w:tabs>
                <w:tab w:val="right" w:pos="4678"/>
              </w:tabs>
              <w:ind w:firstLine="360"/>
              <w:rPr>
                <w:rStyle w:val="af4"/>
                <w:iCs/>
                <w:lang w:eastAsia="ru-RU"/>
              </w:rPr>
            </w:pPr>
            <w:r w:rsidRPr="003D572F">
              <w:rPr>
                <w:rStyle w:val="af4"/>
                <w:iCs/>
                <w:lang w:eastAsia="ru-RU"/>
              </w:rPr>
              <w:t>(S1_3)</w:t>
            </w:r>
          </w:p>
        </w:tc>
        <w:tc>
          <w:tcPr>
            <w:tcW w:w="1680"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Сумма (14,2)</w:t>
            </w:r>
          </w:p>
        </w:tc>
        <w:tc>
          <w:tcPr>
            <w:tcW w:w="1080"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200" w:type="dxa"/>
            <w:tcBorders>
              <w:left w:val="single" w:sz="4" w:space="0" w:color="000000"/>
              <w:bottom w:val="single" w:sz="4" w:space="0" w:color="000000"/>
            </w:tcBorders>
          </w:tcPr>
          <w:p w:rsidR="00FE2B6C" w:rsidRPr="003D572F" w:rsidRDefault="00FE2B6C" w:rsidP="003D572F">
            <w:pPr>
              <w:shd w:val="clear" w:color="auto" w:fill="FFFFFF"/>
              <w:tabs>
                <w:tab w:val="right" w:pos="4678"/>
              </w:tabs>
              <w:snapToGrid w:val="0"/>
              <w:spacing w:before="20"/>
              <w:ind w:firstLine="360"/>
            </w:pPr>
            <w:r w:rsidRPr="003D572F">
              <w:t xml:space="preserve">Таблица 3 строка </w:t>
            </w:r>
            <w:r w:rsidRPr="003D572F">
              <w:rPr>
                <w:lang w:val="en-US"/>
              </w:rPr>
              <w:t>2</w:t>
            </w:r>
            <w:r w:rsidRPr="003D572F">
              <w:t xml:space="preserve"> графа 3</w:t>
            </w:r>
          </w:p>
          <w:p w:rsidR="00FE2B6C" w:rsidRPr="003D572F" w:rsidRDefault="00FE2B6C" w:rsidP="003D572F">
            <w:pPr>
              <w:shd w:val="clear" w:color="auto" w:fill="FFFFFF"/>
              <w:tabs>
                <w:tab w:val="right" w:pos="4678"/>
              </w:tabs>
              <w:ind w:firstLine="360"/>
              <w:rPr>
                <w:rStyle w:val="af4"/>
                <w:iCs/>
                <w:lang w:eastAsia="ru-RU"/>
              </w:rPr>
            </w:pPr>
            <w:r w:rsidRPr="003D572F">
              <w:rPr>
                <w:rStyle w:val="af4"/>
                <w:iCs/>
                <w:lang w:eastAsia="ru-RU"/>
              </w:rPr>
              <w:t>(S</w:t>
            </w:r>
            <w:r w:rsidRPr="003D572F">
              <w:rPr>
                <w:rStyle w:val="af4"/>
                <w:iCs/>
                <w:lang w:val="en-US" w:eastAsia="ru-RU"/>
              </w:rPr>
              <w:t>2</w:t>
            </w:r>
            <w:r w:rsidRPr="003D572F">
              <w:rPr>
                <w:rStyle w:val="af4"/>
                <w:iCs/>
                <w:lang w:eastAsia="ru-RU"/>
              </w:rPr>
              <w:t>)</w:t>
            </w:r>
          </w:p>
        </w:tc>
        <w:tc>
          <w:tcPr>
            <w:tcW w:w="1680"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Сумма (14,2)</w:t>
            </w:r>
          </w:p>
        </w:tc>
        <w:tc>
          <w:tcPr>
            <w:tcW w:w="1080"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200" w:type="dxa"/>
            <w:tcBorders>
              <w:left w:val="single" w:sz="4" w:space="0" w:color="000000"/>
              <w:bottom w:val="single" w:sz="4" w:space="0" w:color="000000"/>
            </w:tcBorders>
          </w:tcPr>
          <w:p w:rsidR="00FE2B6C" w:rsidRPr="003D572F" w:rsidRDefault="00FE2B6C" w:rsidP="003D572F">
            <w:pPr>
              <w:shd w:val="clear" w:color="auto" w:fill="FFFFFF"/>
              <w:tabs>
                <w:tab w:val="right" w:pos="4678"/>
              </w:tabs>
              <w:snapToGrid w:val="0"/>
              <w:spacing w:before="20"/>
              <w:ind w:firstLine="360"/>
            </w:pPr>
            <w:r w:rsidRPr="003D572F">
              <w:t>Таблица 3 строка 2 графа 4 «1 месяц»</w:t>
            </w:r>
          </w:p>
          <w:p w:rsidR="00FE2B6C" w:rsidRPr="003D572F" w:rsidRDefault="00FE2B6C" w:rsidP="003D572F">
            <w:pPr>
              <w:shd w:val="clear" w:color="auto" w:fill="FFFFFF"/>
              <w:tabs>
                <w:tab w:val="right" w:pos="4678"/>
              </w:tabs>
              <w:ind w:firstLine="360"/>
              <w:rPr>
                <w:rStyle w:val="af4"/>
                <w:iCs/>
                <w:lang w:eastAsia="ru-RU"/>
              </w:rPr>
            </w:pPr>
            <w:r w:rsidRPr="003D572F">
              <w:rPr>
                <w:rStyle w:val="af4"/>
                <w:iCs/>
                <w:lang w:eastAsia="ru-RU"/>
              </w:rPr>
              <w:t>(S2_1)</w:t>
            </w:r>
          </w:p>
        </w:tc>
        <w:tc>
          <w:tcPr>
            <w:tcW w:w="1680"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Сумма (14,2)</w:t>
            </w:r>
          </w:p>
        </w:tc>
        <w:tc>
          <w:tcPr>
            <w:tcW w:w="1080"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200" w:type="dxa"/>
            <w:tcBorders>
              <w:left w:val="single" w:sz="4" w:space="0" w:color="000000"/>
              <w:bottom w:val="single" w:sz="4" w:space="0" w:color="000000"/>
            </w:tcBorders>
          </w:tcPr>
          <w:p w:rsidR="00FE2B6C" w:rsidRPr="003D572F" w:rsidRDefault="00FE2B6C" w:rsidP="003D572F">
            <w:pPr>
              <w:shd w:val="clear" w:color="auto" w:fill="FFFFFF"/>
              <w:tabs>
                <w:tab w:val="right" w:pos="4678"/>
              </w:tabs>
              <w:snapToGrid w:val="0"/>
              <w:spacing w:before="20"/>
              <w:ind w:firstLine="360"/>
            </w:pPr>
            <w:r w:rsidRPr="003D572F">
              <w:t>Таблица 3 строка 2 графа 5 «2 месяц»</w:t>
            </w:r>
          </w:p>
          <w:p w:rsidR="00FE2B6C" w:rsidRPr="003D572F" w:rsidRDefault="00FE2B6C" w:rsidP="003D572F">
            <w:pPr>
              <w:shd w:val="clear" w:color="auto" w:fill="FFFFFF"/>
              <w:tabs>
                <w:tab w:val="right" w:pos="4678"/>
              </w:tabs>
              <w:ind w:firstLine="360"/>
              <w:rPr>
                <w:rStyle w:val="af4"/>
                <w:iCs/>
                <w:lang w:eastAsia="ru-RU"/>
              </w:rPr>
            </w:pPr>
            <w:r w:rsidRPr="003D572F">
              <w:rPr>
                <w:rStyle w:val="af4"/>
                <w:iCs/>
                <w:lang w:eastAsia="ru-RU"/>
              </w:rPr>
              <w:t>(S2_2)</w:t>
            </w:r>
          </w:p>
        </w:tc>
        <w:tc>
          <w:tcPr>
            <w:tcW w:w="1680"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Сумма (14,2)</w:t>
            </w:r>
          </w:p>
        </w:tc>
        <w:tc>
          <w:tcPr>
            <w:tcW w:w="1080"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200" w:type="dxa"/>
            <w:tcBorders>
              <w:left w:val="single" w:sz="4" w:space="0" w:color="000000"/>
              <w:bottom w:val="single" w:sz="4" w:space="0" w:color="000000"/>
            </w:tcBorders>
          </w:tcPr>
          <w:p w:rsidR="00FE2B6C" w:rsidRPr="003D572F" w:rsidRDefault="00FE2B6C" w:rsidP="003D572F">
            <w:pPr>
              <w:shd w:val="clear" w:color="auto" w:fill="FFFFFF"/>
              <w:tabs>
                <w:tab w:val="right" w:pos="4678"/>
              </w:tabs>
              <w:snapToGrid w:val="0"/>
              <w:spacing w:before="20"/>
              <w:ind w:firstLine="360"/>
            </w:pPr>
            <w:r w:rsidRPr="003D572F">
              <w:t>Таблица 3 строка 2 графа 6 «3 месяц»</w:t>
            </w:r>
          </w:p>
          <w:p w:rsidR="00FE2B6C" w:rsidRPr="003D572F" w:rsidRDefault="00FE2B6C" w:rsidP="003D572F">
            <w:pPr>
              <w:shd w:val="clear" w:color="auto" w:fill="FFFFFF"/>
              <w:tabs>
                <w:tab w:val="right" w:pos="4678"/>
              </w:tabs>
              <w:ind w:firstLine="360"/>
              <w:rPr>
                <w:rStyle w:val="af4"/>
                <w:iCs/>
                <w:lang w:eastAsia="ru-RU"/>
              </w:rPr>
            </w:pPr>
            <w:r w:rsidRPr="003D572F">
              <w:rPr>
                <w:rStyle w:val="af4"/>
                <w:iCs/>
                <w:lang w:eastAsia="ru-RU"/>
              </w:rPr>
              <w:t>(S2_3)</w:t>
            </w:r>
          </w:p>
        </w:tc>
        <w:tc>
          <w:tcPr>
            <w:tcW w:w="1680"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Сумма (14,2)</w:t>
            </w:r>
          </w:p>
        </w:tc>
        <w:tc>
          <w:tcPr>
            <w:tcW w:w="1080"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200" w:type="dxa"/>
            <w:tcBorders>
              <w:left w:val="single" w:sz="4" w:space="0" w:color="000000"/>
              <w:bottom w:val="single" w:sz="4" w:space="0" w:color="000000"/>
            </w:tcBorders>
          </w:tcPr>
          <w:p w:rsidR="00FE2B6C" w:rsidRPr="003D572F" w:rsidRDefault="00FE2B6C" w:rsidP="003D572F">
            <w:pPr>
              <w:shd w:val="clear" w:color="auto" w:fill="FFFFFF"/>
              <w:tabs>
                <w:tab w:val="right" w:pos="4678"/>
              </w:tabs>
              <w:snapToGrid w:val="0"/>
              <w:spacing w:before="20"/>
              <w:ind w:firstLine="360"/>
            </w:pPr>
            <w:r w:rsidRPr="003D572F">
              <w:t xml:space="preserve">Таблица 3 строка </w:t>
            </w:r>
            <w:r w:rsidRPr="003D572F">
              <w:rPr>
                <w:lang w:val="en-US"/>
              </w:rPr>
              <w:t>3</w:t>
            </w:r>
            <w:r w:rsidRPr="003D572F">
              <w:t xml:space="preserve"> графа 3</w:t>
            </w:r>
          </w:p>
          <w:p w:rsidR="00FE2B6C" w:rsidRPr="003D572F" w:rsidRDefault="00FE2B6C" w:rsidP="003D572F">
            <w:pPr>
              <w:shd w:val="clear" w:color="auto" w:fill="FFFFFF"/>
              <w:tabs>
                <w:tab w:val="right" w:pos="4678"/>
              </w:tabs>
              <w:ind w:firstLine="360"/>
              <w:rPr>
                <w:rStyle w:val="af4"/>
                <w:iCs/>
                <w:lang w:eastAsia="ru-RU"/>
              </w:rPr>
            </w:pPr>
            <w:r w:rsidRPr="003D572F">
              <w:rPr>
                <w:rStyle w:val="af4"/>
                <w:iCs/>
                <w:lang w:eastAsia="ru-RU"/>
              </w:rPr>
              <w:t>(S</w:t>
            </w:r>
            <w:r w:rsidRPr="003D572F">
              <w:rPr>
                <w:rStyle w:val="af4"/>
                <w:iCs/>
                <w:lang w:val="en-US" w:eastAsia="ru-RU"/>
              </w:rPr>
              <w:t>4</w:t>
            </w:r>
            <w:r w:rsidRPr="003D572F">
              <w:rPr>
                <w:rStyle w:val="af4"/>
                <w:iCs/>
                <w:lang w:eastAsia="ru-RU"/>
              </w:rPr>
              <w:t>)</w:t>
            </w:r>
          </w:p>
        </w:tc>
        <w:tc>
          <w:tcPr>
            <w:tcW w:w="1680"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Сумма (14,2)</w:t>
            </w:r>
          </w:p>
        </w:tc>
        <w:tc>
          <w:tcPr>
            <w:tcW w:w="1080"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200" w:type="dxa"/>
            <w:tcBorders>
              <w:left w:val="single" w:sz="4" w:space="0" w:color="000000"/>
              <w:bottom w:val="single" w:sz="4" w:space="0" w:color="000000"/>
            </w:tcBorders>
          </w:tcPr>
          <w:p w:rsidR="00FE2B6C" w:rsidRPr="003D572F" w:rsidRDefault="00FE2B6C" w:rsidP="003D572F">
            <w:pPr>
              <w:shd w:val="clear" w:color="auto" w:fill="FFFFFF"/>
              <w:tabs>
                <w:tab w:val="right" w:pos="4678"/>
              </w:tabs>
              <w:snapToGrid w:val="0"/>
              <w:spacing w:before="20"/>
              <w:ind w:firstLine="360"/>
            </w:pPr>
            <w:r w:rsidRPr="003D572F">
              <w:t>Таблица 3 строка 3 графа 4 «1 месяц»</w:t>
            </w:r>
          </w:p>
          <w:p w:rsidR="00FE2B6C" w:rsidRPr="003D572F" w:rsidRDefault="00FE2B6C" w:rsidP="003D572F">
            <w:pPr>
              <w:shd w:val="clear" w:color="auto" w:fill="FFFFFF"/>
              <w:tabs>
                <w:tab w:val="right" w:pos="4678"/>
              </w:tabs>
              <w:ind w:firstLine="360"/>
              <w:rPr>
                <w:rStyle w:val="af4"/>
                <w:iCs/>
                <w:lang w:eastAsia="ru-RU"/>
              </w:rPr>
            </w:pPr>
            <w:r w:rsidRPr="003D572F">
              <w:rPr>
                <w:rStyle w:val="af4"/>
                <w:iCs/>
                <w:lang w:eastAsia="ru-RU"/>
              </w:rPr>
              <w:t>(S4_1)</w:t>
            </w:r>
          </w:p>
        </w:tc>
        <w:tc>
          <w:tcPr>
            <w:tcW w:w="1680"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Сумма (14,2)</w:t>
            </w:r>
          </w:p>
        </w:tc>
        <w:tc>
          <w:tcPr>
            <w:tcW w:w="1080"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200" w:type="dxa"/>
            <w:tcBorders>
              <w:left w:val="single" w:sz="4" w:space="0" w:color="000000"/>
              <w:bottom w:val="single" w:sz="4" w:space="0" w:color="000000"/>
            </w:tcBorders>
          </w:tcPr>
          <w:p w:rsidR="00FE2B6C" w:rsidRPr="003D572F" w:rsidRDefault="00FE2B6C" w:rsidP="003D572F">
            <w:pPr>
              <w:shd w:val="clear" w:color="auto" w:fill="FFFFFF"/>
              <w:tabs>
                <w:tab w:val="right" w:pos="4678"/>
              </w:tabs>
              <w:snapToGrid w:val="0"/>
              <w:spacing w:before="20"/>
              <w:ind w:firstLine="360"/>
            </w:pPr>
            <w:r w:rsidRPr="003D572F">
              <w:t>Таблица 3 строка 3 графа 5 «2 месяц»</w:t>
            </w:r>
          </w:p>
          <w:p w:rsidR="00FE2B6C" w:rsidRPr="003D572F" w:rsidRDefault="00FE2B6C" w:rsidP="003D572F">
            <w:pPr>
              <w:shd w:val="clear" w:color="auto" w:fill="FFFFFF"/>
              <w:tabs>
                <w:tab w:val="right" w:pos="4678"/>
              </w:tabs>
              <w:ind w:firstLine="360"/>
              <w:rPr>
                <w:rStyle w:val="af4"/>
                <w:iCs/>
                <w:lang w:eastAsia="ru-RU"/>
              </w:rPr>
            </w:pPr>
            <w:r w:rsidRPr="003D572F">
              <w:rPr>
                <w:rStyle w:val="af4"/>
                <w:iCs/>
                <w:lang w:eastAsia="ru-RU"/>
              </w:rPr>
              <w:t>(S4_2)</w:t>
            </w:r>
          </w:p>
        </w:tc>
        <w:tc>
          <w:tcPr>
            <w:tcW w:w="1680"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Сумма (14,2)</w:t>
            </w:r>
          </w:p>
        </w:tc>
        <w:tc>
          <w:tcPr>
            <w:tcW w:w="1080"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200" w:type="dxa"/>
            <w:tcBorders>
              <w:left w:val="single" w:sz="4" w:space="0" w:color="000000"/>
              <w:bottom w:val="single" w:sz="4" w:space="0" w:color="000000"/>
            </w:tcBorders>
          </w:tcPr>
          <w:p w:rsidR="00FE2B6C" w:rsidRPr="003D572F" w:rsidRDefault="00FE2B6C" w:rsidP="003D572F">
            <w:pPr>
              <w:shd w:val="clear" w:color="auto" w:fill="FFFFFF"/>
              <w:tabs>
                <w:tab w:val="right" w:pos="4678"/>
              </w:tabs>
              <w:snapToGrid w:val="0"/>
              <w:spacing w:before="20"/>
              <w:ind w:firstLine="360"/>
            </w:pPr>
            <w:r w:rsidRPr="003D572F">
              <w:t>Таблица 3 строка 3 графа 6 «3 месяц»</w:t>
            </w:r>
          </w:p>
          <w:p w:rsidR="00FE2B6C" w:rsidRPr="003D572F" w:rsidRDefault="00FE2B6C" w:rsidP="003D572F">
            <w:pPr>
              <w:shd w:val="clear" w:color="auto" w:fill="FFFFFF"/>
              <w:tabs>
                <w:tab w:val="right" w:pos="4678"/>
              </w:tabs>
              <w:ind w:firstLine="360"/>
              <w:rPr>
                <w:rStyle w:val="af4"/>
                <w:iCs/>
                <w:lang w:eastAsia="ru-RU"/>
              </w:rPr>
            </w:pPr>
            <w:r w:rsidRPr="003D572F">
              <w:rPr>
                <w:rStyle w:val="af4"/>
                <w:iCs/>
                <w:lang w:eastAsia="ru-RU"/>
              </w:rPr>
              <w:t>(S4_3)</w:t>
            </w:r>
          </w:p>
        </w:tc>
        <w:tc>
          <w:tcPr>
            <w:tcW w:w="1680"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Сумма (14,2)</w:t>
            </w:r>
          </w:p>
        </w:tc>
        <w:tc>
          <w:tcPr>
            <w:tcW w:w="1080"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200" w:type="dxa"/>
            <w:tcBorders>
              <w:left w:val="single" w:sz="4" w:space="0" w:color="000000"/>
              <w:bottom w:val="single" w:sz="4" w:space="0" w:color="000000"/>
            </w:tcBorders>
          </w:tcPr>
          <w:p w:rsidR="00FE2B6C" w:rsidRPr="003D572F" w:rsidRDefault="00FE2B6C" w:rsidP="003D572F">
            <w:pPr>
              <w:shd w:val="clear" w:color="auto" w:fill="FFFFFF"/>
              <w:tabs>
                <w:tab w:val="right" w:pos="4678"/>
              </w:tabs>
              <w:snapToGrid w:val="0"/>
              <w:spacing w:before="20"/>
              <w:ind w:firstLine="360"/>
            </w:pPr>
            <w:r w:rsidRPr="003D572F">
              <w:t xml:space="preserve">Таблица 3 строка </w:t>
            </w:r>
            <w:r w:rsidRPr="003D572F">
              <w:rPr>
                <w:lang w:val="en-US"/>
              </w:rPr>
              <w:t>5</w:t>
            </w:r>
            <w:r w:rsidRPr="003D572F">
              <w:t xml:space="preserve"> графа 3</w:t>
            </w:r>
          </w:p>
          <w:p w:rsidR="00FE2B6C" w:rsidRPr="003D572F" w:rsidRDefault="00FE2B6C" w:rsidP="003D572F">
            <w:pPr>
              <w:shd w:val="clear" w:color="auto" w:fill="FFFFFF"/>
              <w:tabs>
                <w:tab w:val="right" w:pos="4678"/>
              </w:tabs>
              <w:ind w:firstLine="360"/>
              <w:rPr>
                <w:rStyle w:val="af4"/>
                <w:iCs/>
                <w:lang w:eastAsia="ru-RU"/>
              </w:rPr>
            </w:pPr>
            <w:r w:rsidRPr="003D572F">
              <w:rPr>
                <w:rStyle w:val="af4"/>
                <w:iCs/>
                <w:lang w:eastAsia="ru-RU"/>
              </w:rPr>
              <w:t>(S6)</w:t>
            </w:r>
          </w:p>
        </w:tc>
        <w:tc>
          <w:tcPr>
            <w:tcW w:w="1680"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Сумма (14,2)</w:t>
            </w:r>
          </w:p>
        </w:tc>
        <w:tc>
          <w:tcPr>
            <w:tcW w:w="1080"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200" w:type="dxa"/>
            <w:tcBorders>
              <w:left w:val="single" w:sz="4" w:space="0" w:color="000000"/>
              <w:bottom w:val="single" w:sz="4" w:space="0" w:color="000000"/>
            </w:tcBorders>
          </w:tcPr>
          <w:p w:rsidR="00FE2B6C" w:rsidRPr="003D572F" w:rsidRDefault="00FE2B6C" w:rsidP="003D572F">
            <w:pPr>
              <w:shd w:val="clear" w:color="auto" w:fill="FFFFFF"/>
              <w:tabs>
                <w:tab w:val="right" w:pos="4678"/>
              </w:tabs>
              <w:snapToGrid w:val="0"/>
              <w:spacing w:before="20"/>
              <w:ind w:firstLine="360"/>
            </w:pPr>
            <w:r w:rsidRPr="003D572F">
              <w:t>Таблица 3 строка 5 графа 4 «1 месяц»</w:t>
            </w:r>
          </w:p>
          <w:p w:rsidR="00FE2B6C" w:rsidRPr="003D572F" w:rsidRDefault="00FE2B6C" w:rsidP="003D572F">
            <w:pPr>
              <w:shd w:val="clear" w:color="auto" w:fill="FFFFFF"/>
              <w:tabs>
                <w:tab w:val="right" w:pos="4678"/>
              </w:tabs>
              <w:ind w:firstLine="360"/>
              <w:rPr>
                <w:rStyle w:val="af4"/>
                <w:iCs/>
                <w:lang w:eastAsia="ru-RU"/>
              </w:rPr>
            </w:pPr>
            <w:r w:rsidRPr="003D572F">
              <w:rPr>
                <w:rStyle w:val="af4"/>
                <w:iCs/>
                <w:lang w:eastAsia="ru-RU"/>
              </w:rPr>
              <w:t>(S6_1)</w:t>
            </w:r>
          </w:p>
        </w:tc>
        <w:tc>
          <w:tcPr>
            <w:tcW w:w="1680"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Сумма (14,2)</w:t>
            </w:r>
          </w:p>
        </w:tc>
        <w:tc>
          <w:tcPr>
            <w:tcW w:w="1080"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200" w:type="dxa"/>
            <w:tcBorders>
              <w:left w:val="single" w:sz="4" w:space="0" w:color="000000"/>
              <w:bottom w:val="single" w:sz="4" w:space="0" w:color="000000"/>
            </w:tcBorders>
          </w:tcPr>
          <w:p w:rsidR="00FE2B6C" w:rsidRPr="003D572F" w:rsidRDefault="00FE2B6C" w:rsidP="003D572F">
            <w:pPr>
              <w:shd w:val="clear" w:color="auto" w:fill="FFFFFF"/>
              <w:tabs>
                <w:tab w:val="right" w:pos="4678"/>
              </w:tabs>
              <w:snapToGrid w:val="0"/>
              <w:spacing w:before="20"/>
              <w:ind w:firstLine="360"/>
            </w:pPr>
            <w:r w:rsidRPr="003D572F">
              <w:t>Таблица 3 строка 5 графа 5 «2 месяц»</w:t>
            </w:r>
          </w:p>
          <w:p w:rsidR="00FE2B6C" w:rsidRPr="003D572F" w:rsidRDefault="00FE2B6C" w:rsidP="003D572F">
            <w:pPr>
              <w:shd w:val="clear" w:color="auto" w:fill="FFFFFF"/>
              <w:tabs>
                <w:tab w:val="right" w:pos="4678"/>
              </w:tabs>
              <w:ind w:firstLine="360"/>
              <w:rPr>
                <w:rStyle w:val="af4"/>
                <w:iCs/>
                <w:lang w:eastAsia="ru-RU"/>
              </w:rPr>
            </w:pPr>
            <w:r w:rsidRPr="003D572F">
              <w:rPr>
                <w:rStyle w:val="af4"/>
                <w:iCs/>
                <w:lang w:eastAsia="ru-RU"/>
              </w:rPr>
              <w:t>(S6_2)</w:t>
            </w:r>
          </w:p>
        </w:tc>
        <w:tc>
          <w:tcPr>
            <w:tcW w:w="1680"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Сумма (14,2)</w:t>
            </w:r>
          </w:p>
        </w:tc>
        <w:tc>
          <w:tcPr>
            <w:tcW w:w="1080"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200" w:type="dxa"/>
            <w:tcBorders>
              <w:left w:val="single" w:sz="4" w:space="0" w:color="000000"/>
              <w:bottom w:val="single" w:sz="4" w:space="0" w:color="000000"/>
            </w:tcBorders>
          </w:tcPr>
          <w:p w:rsidR="00FE2B6C" w:rsidRPr="003D572F" w:rsidRDefault="00FE2B6C" w:rsidP="003D572F">
            <w:pPr>
              <w:shd w:val="clear" w:color="auto" w:fill="FFFFFF"/>
              <w:tabs>
                <w:tab w:val="right" w:pos="4678"/>
              </w:tabs>
              <w:snapToGrid w:val="0"/>
              <w:spacing w:before="20"/>
              <w:ind w:firstLine="360"/>
            </w:pPr>
            <w:r w:rsidRPr="003D572F">
              <w:t>Таблица 3 строка 5 графа 6 «3 месяц»</w:t>
            </w:r>
          </w:p>
          <w:p w:rsidR="00FE2B6C" w:rsidRPr="003D572F" w:rsidRDefault="00FE2B6C" w:rsidP="003D572F">
            <w:pPr>
              <w:shd w:val="clear" w:color="auto" w:fill="FFFFFF"/>
              <w:tabs>
                <w:tab w:val="right" w:pos="4678"/>
              </w:tabs>
              <w:ind w:firstLine="360"/>
              <w:rPr>
                <w:rStyle w:val="af4"/>
                <w:iCs/>
                <w:lang w:eastAsia="ru-RU"/>
              </w:rPr>
            </w:pPr>
            <w:r w:rsidRPr="003D572F">
              <w:rPr>
                <w:rStyle w:val="af4"/>
                <w:iCs/>
                <w:lang w:eastAsia="ru-RU"/>
              </w:rPr>
              <w:t>(S6_3)</w:t>
            </w:r>
          </w:p>
        </w:tc>
        <w:tc>
          <w:tcPr>
            <w:tcW w:w="1680"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Сумма (14,2)</w:t>
            </w:r>
          </w:p>
        </w:tc>
        <w:tc>
          <w:tcPr>
            <w:tcW w:w="1080"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200" w:type="dxa"/>
            <w:tcBorders>
              <w:left w:val="single" w:sz="4" w:space="0" w:color="000000"/>
              <w:bottom w:val="single" w:sz="4" w:space="0" w:color="000000"/>
            </w:tcBorders>
          </w:tcPr>
          <w:p w:rsidR="00FE2B6C" w:rsidRPr="003D572F" w:rsidRDefault="00FE2B6C" w:rsidP="003D572F">
            <w:pPr>
              <w:shd w:val="clear" w:color="auto" w:fill="FFFFFF"/>
              <w:tabs>
                <w:tab w:val="right" w:pos="4678"/>
              </w:tabs>
              <w:snapToGrid w:val="0"/>
              <w:spacing w:before="20"/>
              <w:ind w:firstLine="360"/>
            </w:pPr>
            <w:r w:rsidRPr="003D572F">
              <w:t xml:space="preserve">Таблица 3 строка </w:t>
            </w:r>
            <w:r w:rsidRPr="003D572F">
              <w:rPr>
                <w:lang w:val="en-US"/>
              </w:rPr>
              <w:t>6</w:t>
            </w:r>
            <w:r w:rsidRPr="003D572F">
              <w:t xml:space="preserve"> графа 3</w:t>
            </w:r>
          </w:p>
          <w:p w:rsidR="00FE2B6C" w:rsidRPr="003D572F" w:rsidRDefault="00FE2B6C" w:rsidP="003D572F">
            <w:pPr>
              <w:shd w:val="clear" w:color="auto" w:fill="FFFFFF"/>
              <w:tabs>
                <w:tab w:val="right" w:pos="4678"/>
              </w:tabs>
              <w:ind w:firstLine="360"/>
              <w:rPr>
                <w:rStyle w:val="af4"/>
                <w:iCs/>
                <w:lang w:eastAsia="ru-RU"/>
              </w:rPr>
            </w:pPr>
            <w:r w:rsidRPr="003D572F">
              <w:rPr>
                <w:rStyle w:val="af4"/>
                <w:iCs/>
                <w:lang w:eastAsia="ru-RU"/>
              </w:rPr>
              <w:t>(S7)</w:t>
            </w:r>
          </w:p>
        </w:tc>
        <w:tc>
          <w:tcPr>
            <w:tcW w:w="1680"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Сумма (14,2)</w:t>
            </w:r>
          </w:p>
        </w:tc>
        <w:tc>
          <w:tcPr>
            <w:tcW w:w="1080"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200" w:type="dxa"/>
            <w:tcBorders>
              <w:left w:val="single" w:sz="4" w:space="0" w:color="000000"/>
              <w:bottom w:val="single" w:sz="4" w:space="0" w:color="000000"/>
            </w:tcBorders>
          </w:tcPr>
          <w:p w:rsidR="00FE2B6C" w:rsidRPr="003D572F" w:rsidRDefault="00FE2B6C" w:rsidP="003D572F">
            <w:pPr>
              <w:shd w:val="clear" w:color="auto" w:fill="FFFFFF"/>
              <w:tabs>
                <w:tab w:val="right" w:pos="4678"/>
              </w:tabs>
              <w:snapToGrid w:val="0"/>
              <w:spacing w:before="20"/>
              <w:ind w:firstLine="360"/>
            </w:pPr>
            <w:r w:rsidRPr="003D572F">
              <w:t>Таблица 3 строка 6 графа 4 «1 месяц»</w:t>
            </w:r>
          </w:p>
          <w:p w:rsidR="00FE2B6C" w:rsidRPr="003D572F" w:rsidRDefault="00FE2B6C" w:rsidP="003D572F">
            <w:pPr>
              <w:shd w:val="clear" w:color="auto" w:fill="FFFFFF"/>
              <w:tabs>
                <w:tab w:val="right" w:pos="4678"/>
              </w:tabs>
              <w:ind w:firstLine="360"/>
              <w:rPr>
                <w:rStyle w:val="af4"/>
                <w:iCs/>
                <w:lang w:eastAsia="ru-RU"/>
              </w:rPr>
            </w:pPr>
            <w:r w:rsidRPr="003D572F">
              <w:rPr>
                <w:rStyle w:val="af4"/>
                <w:iCs/>
                <w:lang w:eastAsia="ru-RU"/>
              </w:rPr>
              <w:t>(S7_1)</w:t>
            </w:r>
          </w:p>
        </w:tc>
        <w:tc>
          <w:tcPr>
            <w:tcW w:w="1680"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Сумма (14,2)</w:t>
            </w:r>
          </w:p>
        </w:tc>
        <w:tc>
          <w:tcPr>
            <w:tcW w:w="1080"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200" w:type="dxa"/>
            <w:tcBorders>
              <w:left w:val="single" w:sz="4" w:space="0" w:color="000000"/>
              <w:bottom w:val="single" w:sz="4" w:space="0" w:color="000000"/>
            </w:tcBorders>
          </w:tcPr>
          <w:p w:rsidR="00FE2B6C" w:rsidRPr="003D572F" w:rsidRDefault="00FE2B6C" w:rsidP="003D572F">
            <w:pPr>
              <w:shd w:val="clear" w:color="auto" w:fill="FFFFFF"/>
              <w:tabs>
                <w:tab w:val="right" w:pos="4678"/>
              </w:tabs>
              <w:snapToGrid w:val="0"/>
              <w:spacing w:before="20"/>
              <w:ind w:firstLine="360"/>
            </w:pPr>
            <w:r w:rsidRPr="003D572F">
              <w:t>Таблица 3 строка 6 графа 5 «2 месяц»</w:t>
            </w:r>
          </w:p>
          <w:p w:rsidR="00FE2B6C" w:rsidRPr="003D572F" w:rsidRDefault="00FE2B6C" w:rsidP="003D572F">
            <w:pPr>
              <w:shd w:val="clear" w:color="auto" w:fill="FFFFFF"/>
              <w:tabs>
                <w:tab w:val="right" w:pos="4678"/>
              </w:tabs>
              <w:ind w:firstLine="360"/>
              <w:rPr>
                <w:rStyle w:val="af4"/>
                <w:iCs/>
                <w:lang w:eastAsia="ru-RU"/>
              </w:rPr>
            </w:pPr>
            <w:r w:rsidRPr="003D572F">
              <w:rPr>
                <w:rStyle w:val="af4"/>
                <w:iCs/>
                <w:lang w:eastAsia="ru-RU"/>
              </w:rPr>
              <w:t>(S7_2)</w:t>
            </w:r>
          </w:p>
        </w:tc>
        <w:tc>
          <w:tcPr>
            <w:tcW w:w="1680"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Сумма (14,2)</w:t>
            </w:r>
          </w:p>
        </w:tc>
        <w:tc>
          <w:tcPr>
            <w:tcW w:w="1080"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200" w:type="dxa"/>
            <w:tcBorders>
              <w:left w:val="single" w:sz="4" w:space="0" w:color="000000"/>
              <w:bottom w:val="single" w:sz="4" w:space="0" w:color="000000"/>
            </w:tcBorders>
          </w:tcPr>
          <w:p w:rsidR="00FE2B6C" w:rsidRPr="003D572F" w:rsidRDefault="00FE2B6C" w:rsidP="003D572F">
            <w:pPr>
              <w:shd w:val="clear" w:color="auto" w:fill="FFFFFF"/>
              <w:tabs>
                <w:tab w:val="right" w:pos="4678"/>
              </w:tabs>
              <w:snapToGrid w:val="0"/>
              <w:spacing w:before="20"/>
              <w:ind w:firstLine="360"/>
            </w:pPr>
            <w:r w:rsidRPr="003D572F">
              <w:t>Таблица 3 строка 6 графа 6 «3 месяц»</w:t>
            </w:r>
          </w:p>
          <w:p w:rsidR="00FE2B6C" w:rsidRPr="003D572F" w:rsidRDefault="00FE2B6C" w:rsidP="003D572F">
            <w:pPr>
              <w:shd w:val="clear" w:color="auto" w:fill="FFFFFF"/>
              <w:tabs>
                <w:tab w:val="right" w:pos="4678"/>
              </w:tabs>
              <w:ind w:firstLine="360"/>
              <w:rPr>
                <w:rStyle w:val="af4"/>
                <w:iCs/>
                <w:lang w:eastAsia="ru-RU"/>
              </w:rPr>
            </w:pPr>
            <w:r w:rsidRPr="003D572F">
              <w:rPr>
                <w:rStyle w:val="af4"/>
                <w:iCs/>
                <w:lang w:eastAsia="ru-RU"/>
              </w:rPr>
              <w:t>(S7_3)</w:t>
            </w:r>
          </w:p>
        </w:tc>
        <w:tc>
          <w:tcPr>
            <w:tcW w:w="1680"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Сумма (14,2)</w:t>
            </w:r>
          </w:p>
        </w:tc>
        <w:tc>
          <w:tcPr>
            <w:tcW w:w="1080"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200" w:type="dxa"/>
            <w:tcBorders>
              <w:left w:val="single" w:sz="4" w:space="0" w:color="000000"/>
              <w:bottom w:val="single" w:sz="4" w:space="0" w:color="000000"/>
            </w:tcBorders>
          </w:tcPr>
          <w:p w:rsidR="00FE2B6C" w:rsidRPr="003D572F" w:rsidRDefault="00FE2B6C" w:rsidP="003D572F">
            <w:pPr>
              <w:shd w:val="clear" w:color="auto" w:fill="FFFFFF"/>
              <w:tabs>
                <w:tab w:val="right" w:pos="4678"/>
              </w:tabs>
              <w:snapToGrid w:val="0"/>
              <w:spacing w:before="20"/>
              <w:ind w:firstLine="360"/>
            </w:pPr>
            <w:r w:rsidRPr="003D572F">
              <w:lastRenderedPageBreak/>
              <w:t xml:space="preserve">Таблица 3 строка </w:t>
            </w:r>
            <w:r w:rsidRPr="003D572F">
              <w:rPr>
                <w:lang w:val="en-US"/>
              </w:rPr>
              <w:t>7</w:t>
            </w:r>
            <w:r w:rsidRPr="003D572F">
              <w:t xml:space="preserve"> графа 3</w:t>
            </w:r>
          </w:p>
          <w:p w:rsidR="00FE2B6C" w:rsidRPr="003D572F" w:rsidRDefault="00FE2B6C" w:rsidP="003D572F">
            <w:pPr>
              <w:shd w:val="clear" w:color="auto" w:fill="FFFFFF"/>
              <w:tabs>
                <w:tab w:val="right" w:pos="4678"/>
              </w:tabs>
              <w:ind w:firstLine="360"/>
              <w:rPr>
                <w:rStyle w:val="af4"/>
                <w:iCs/>
                <w:lang w:eastAsia="ru-RU"/>
              </w:rPr>
            </w:pPr>
            <w:r w:rsidRPr="003D572F">
              <w:rPr>
                <w:rStyle w:val="af4"/>
                <w:iCs/>
                <w:lang w:eastAsia="ru-RU"/>
              </w:rPr>
              <w:t>(S8)</w:t>
            </w:r>
          </w:p>
        </w:tc>
        <w:tc>
          <w:tcPr>
            <w:tcW w:w="1680"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Сумма (14,2)</w:t>
            </w:r>
          </w:p>
        </w:tc>
        <w:tc>
          <w:tcPr>
            <w:tcW w:w="1080"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200" w:type="dxa"/>
            <w:tcBorders>
              <w:left w:val="single" w:sz="4" w:space="0" w:color="000000"/>
              <w:bottom w:val="single" w:sz="4" w:space="0" w:color="000000"/>
            </w:tcBorders>
          </w:tcPr>
          <w:p w:rsidR="00FE2B6C" w:rsidRPr="003D572F" w:rsidRDefault="00FE2B6C" w:rsidP="003D572F">
            <w:pPr>
              <w:shd w:val="clear" w:color="auto" w:fill="FFFFFF"/>
              <w:tabs>
                <w:tab w:val="right" w:pos="4678"/>
              </w:tabs>
              <w:snapToGrid w:val="0"/>
              <w:spacing w:before="20"/>
              <w:ind w:firstLine="360"/>
            </w:pPr>
            <w:r w:rsidRPr="003D572F">
              <w:t>Таблица 3 строка 7 графа 4 «1 месяц»</w:t>
            </w:r>
          </w:p>
          <w:p w:rsidR="00FE2B6C" w:rsidRPr="003D572F" w:rsidRDefault="00FE2B6C" w:rsidP="003D572F">
            <w:pPr>
              <w:shd w:val="clear" w:color="auto" w:fill="FFFFFF"/>
              <w:tabs>
                <w:tab w:val="right" w:pos="4678"/>
              </w:tabs>
              <w:ind w:firstLine="360"/>
              <w:rPr>
                <w:rStyle w:val="af4"/>
                <w:iCs/>
                <w:lang w:eastAsia="ru-RU"/>
              </w:rPr>
            </w:pPr>
            <w:r w:rsidRPr="003D572F">
              <w:rPr>
                <w:rStyle w:val="af4"/>
                <w:iCs/>
                <w:lang w:eastAsia="ru-RU"/>
              </w:rPr>
              <w:t>(S8_1)</w:t>
            </w:r>
          </w:p>
        </w:tc>
        <w:tc>
          <w:tcPr>
            <w:tcW w:w="1680"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Сумма (14,2)</w:t>
            </w:r>
          </w:p>
        </w:tc>
        <w:tc>
          <w:tcPr>
            <w:tcW w:w="1080"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200" w:type="dxa"/>
            <w:tcBorders>
              <w:left w:val="single" w:sz="4" w:space="0" w:color="000000"/>
              <w:bottom w:val="single" w:sz="4" w:space="0" w:color="000000"/>
            </w:tcBorders>
          </w:tcPr>
          <w:p w:rsidR="00FE2B6C" w:rsidRPr="003D572F" w:rsidRDefault="00FE2B6C" w:rsidP="003D572F">
            <w:pPr>
              <w:shd w:val="clear" w:color="auto" w:fill="FFFFFF"/>
              <w:tabs>
                <w:tab w:val="right" w:pos="4678"/>
              </w:tabs>
              <w:snapToGrid w:val="0"/>
              <w:spacing w:before="20"/>
              <w:ind w:firstLine="360"/>
            </w:pPr>
            <w:r w:rsidRPr="003D572F">
              <w:t>Таблица 3 строка 7 графа 5 «2 месяц»</w:t>
            </w:r>
          </w:p>
          <w:p w:rsidR="00FE2B6C" w:rsidRPr="003D572F" w:rsidRDefault="00FE2B6C" w:rsidP="003D572F">
            <w:pPr>
              <w:shd w:val="clear" w:color="auto" w:fill="FFFFFF"/>
              <w:tabs>
                <w:tab w:val="right" w:pos="4678"/>
              </w:tabs>
              <w:ind w:firstLine="360"/>
              <w:rPr>
                <w:rStyle w:val="af4"/>
                <w:iCs/>
                <w:lang w:eastAsia="ru-RU"/>
              </w:rPr>
            </w:pPr>
            <w:r w:rsidRPr="003D572F">
              <w:rPr>
                <w:rStyle w:val="af4"/>
                <w:iCs/>
                <w:lang w:eastAsia="ru-RU"/>
              </w:rPr>
              <w:t>(S8_2)</w:t>
            </w:r>
          </w:p>
        </w:tc>
        <w:tc>
          <w:tcPr>
            <w:tcW w:w="1680"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Сумма (14,2)</w:t>
            </w:r>
          </w:p>
        </w:tc>
        <w:tc>
          <w:tcPr>
            <w:tcW w:w="1080"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200" w:type="dxa"/>
            <w:tcBorders>
              <w:left w:val="single" w:sz="4" w:space="0" w:color="000000"/>
              <w:bottom w:val="single" w:sz="4" w:space="0" w:color="000000"/>
            </w:tcBorders>
          </w:tcPr>
          <w:p w:rsidR="00FE2B6C" w:rsidRPr="003D572F" w:rsidRDefault="00FE2B6C" w:rsidP="003D572F">
            <w:pPr>
              <w:shd w:val="clear" w:color="auto" w:fill="FFFFFF"/>
              <w:tabs>
                <w:tab w:val="right" w:pos="4678"/>
              </w:tabs>
              <w:snapToGrid w:val="0"/>
              <w:spacing w:before="20"/>
              <w:ind w:firstLine="360"/>
            </w:pPr>
            <w:r w:rsidRPr="003D572F">
              <w:t>Таблица 3 строка 7 графа 6 «3 месяц»</w:t>
            </w:r>
          </w:p>
          <w:p w:rsidR="00FE2B6C" w:rsidRPr="003D572F" w:rsidRDefault="00FE2B6C" w:rsidP="003D572F">
            <w:pPr>
              <w:shd w:val="clear" w:color="auto" w:fill="FFFFFF"/>
              <w:tabs>
                <w:tab w:val="right" w:pos="4678"/>
              </w:tabs>
              <w:ind w:firstLine="360"/>
              <w:rPr>
                <w:rStyle w:val="af4"/>
                <w:iCs/>
                <w:lang w:eastAsia="ru-RU"/>
              </w:rPr>
            </w:pPr>
            <w:r w:rsidRPr="003D572F">
              <w:rPr>
                <w:rStyle w:val="af4"/>
                <w:iCs/>
                <w:lang w:eastAsia="ru-RU"/>
              </w:rPr>
              <w:t>(S8_3)</w:t>
            </w:r>
          </w:p>
        </w:tc>
        <w:tc>
          <w:tcPr>
            <w:tcW w:w="1680"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Сумма (14,2)</w:t>
            </w:r>
          </w:p>
        </w:tc>
        <w:tc>
          <w:tcPr>
            <w:tcW w:w="1080"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200" w:type="dxa"/>
            <w:tcBorders>
              <w:left w:val="single" w:sz="4" w:space="0" w:color="000000"/>
              <w:bottom w:val="single" w:sz="4" w:space="0" w:color="000000"/>
            </w:tcBorders>
          </w:tcPr>
          <w:p w:rsidR="00FE2B6C" w:rsidRPr="003D572F" w:rsidRDefault="00FE2B6C" w:rsidP="003D572F">
            <w:pPr>
              <w:shd w:val="clear" w:color="auto" w:fill="FFFFFF"/>
              <w:tabs>
                <w:tab w:val="right" w:pos="4678"/>
              </w:tabs>
              <w:snapToGrid w:val="0"/>
              <w:spacing w:before="20"/>
              <w:ind w:firstLine="360"/>
            </w:pPr>
            <w:r w:rsidRPr="003D572F">
              <w:t xml:space="preserve">Таблица 3 строка </w:t>
            </w:r>
            <w:r w:rsidRPr="003D572F">
              <w:rPr>
                <w:lang w:val="en-US"/>
              </w:rPr>
              <w:t>8</w:t>
            </w:r>
            <w:r w:rsidRPr="003D572F">
              <w:t xml:space="preserve"> графа 3</w:t>
            </w:r>
          </w:p>
          <w:p w:rsidR="00FE2B6C" w:rsidRPr="003D572F" w:rsidRDefault="00FE2B6C" w:rsidP="003D572F">
            <w:pPr>
              <w:shd w:val="clear" w:color="auto" w:fill="FFFFFF"/>
              <w:tabs>
                <w:tab w:val="right" w:pos="4678"/>
              </w:tabs>
              <w:ind w:firstLine="360"/>
              <w:rPr>
                <w:rStyle w:val="af4"/>
                <w:iCs/>
                <w:lang w:eastAsia="ru-RU"/>
              </w:rPr>
            </w:pPr>
            <w:r w:rsidRPr="003D572F">
              <w:rPr>
                <w:rStyle w:val="af4"/>
                <w:iCs/>
                <w:lang w:eastAsia="ru-RU"/>
              </w:rPr>
              <w:t>(S</w:t>
            </w:r>
            <w:r w:rsidRPr="003D572F">
              <w:rPr>
                <w:rStyle w:val="af4"/>
                <w:iCs/>
                <w:lang w:val="en-US" w:eastAsia="ru-RU"/>
              </w:rPr>
              <w:t>9</w:t>
            </w:r>
            <w:r w:rsidRPr="003D572F">
              <w:rPr>
                <w:rStyle w:val="af4"/>
                <w:iCs/>
                <w:lang w:eastAsia="ru-RU"/>
              </w:rPr>
              <w:t>)</w:t>
            </w:r>
          </w:p>
        </w:tc>
        <w:tc>
          <w:tcPr>
            <w:tcW w:w="1680"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Сумма (14,2)</w:t>
            </w:r>
          </w:p>
        </w:tc>
        <w:tc>
          <w:tcPr>
            <w:tcW w:w="1080"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200" w:type="dxa"/>
            <w:tcBorders>
              <w:left w:val="single" w:sz="4" w:space="0" w:color="000000"/>
              <w:bottom w:val="single" w:sz="4" w:space="0" w:color="000000"/>
            </w:tcBorders>
          </w:tcPr>
          <w:p w:rsidR="00FE2B6C" w:rsidRPr="003D572F" w:rsidRDefault="00FE2B6C" w:rsidP="003D572F">
            <w:pPr>
              <w:shd w:val="clear" w:color="auto" w:fill="FFFFFF"/>
              <w:tabs>
                <w:tab w:val="right" w:pos="4678"/>
              </w:tabs>
              <w:snapToGrid w:val="0"/>
              <w:spacing w:before="20"/>
              <w:ind w:firstLine="360"/>
            </w:pPr>
            <w:r w:rsidRPr="003D572F">
              <w:t>Таблица 3 строка 8 графа 4 «1 месяц»</w:t>
            </w:r>
          </w:p>
          <w:p w:rsidR="00FE2B6C" w:rsidRPr="003D572F" w:rsidRDefault="00FE2B6C" w:rsidP="003D572F">
            <w:pPr>
              <w:shd w:val="clear" w:color="auto" w:fill="FFFFFF"/>
              <w:tabs>
                <w:tab w:val="right" w:pos="4678"/>
              </w:tabs>
              <w:ind w:firstLine="360"/>
              <w:rPr>
                <w:rStyle w:val="af4"/>
                <w:iCs/>
                <w:lang w:eastAsia="ru-RU"/>
              </w:rPr>
            </w:pPr>
            <w:r w:rsidRPr="003D572F">
              <w:rPr>
                <w:rStyle w:val="af4"/>
                <w:iCs/>
                <w:lang w:eastAsia="ru-RU"/>
              </w:rPr>
              <w:t>(S9_1)</w:t>
            </w:r>
          </w:p>
        </w:tc>
        <w:tc>
          <w:tcPr>
            <w:tcW w:w="1680"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Сумма (14,2)</w:t>
            </w:r>
          </w:p>
        </w:tc>
        <w:tc>
          <w:tcPr>
            <w:tcW w:w="1080"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200" w:type="dxa"/>
            <w:tcBorders>
              <w:left w:val="single" w:sz="4" w:space="0" w:color="000000"/>
              <w:bottom w:val="single" w:sz="4" w:space="0" w:color="000000"/>
            </w:tcBorders>
          </w:tcPr>
          <w:p w:rsidR="00FE2B6C" w:rsidRPr="003D572F" w:rsidRDefault="00FE2B6C" w:rsidP="003D572F">
            <w:pPr>
              <w:shd w:val="clear" w:color="auto" w:fill="FFFFFF"/>
              <w:tabs>
                <w:tab w:val="right" w:pos="4678"/>
              </w:tabs>
              <w:snapToGrid w:val="0"/>
              <w:spacing w:before="20"/>
              <w:ind w:firstLine="360"/>
            </w:pPr>
            <w:r w:rsidRPr="003D572F">
              <w:t>Таблица 3 строка 8 графа 5 «2 месяц»</w:t>
            </w:r>
          </w:p>
          <w:p w:rsidR="00FE2B6C" w:rsidRPr="003D572F" w:rsidRDefault="00FE2B6C" w:rsidP="003D572F">
            <w:pPr>
              <w:shd w:val="clear" w:color="auto" w:fill="FFFFFF"/>
              <w:tabs>
                <w:tab w:val="right" w:pos="4678"/>
              </w:tabs>
              <w:ind w:firstLine="360"/>
              <w:rPr>
                <w:rStyle w:val="af4"/>
                <w:iCs/>
                <w:lang w:eastAsia="ru-RU"/>
              </w:rPr>
            </w:pPr>
            <w:r w:rsidRPr="003D572F">
              <w:rPr>
                <w:rStyle w:val="af4"/>
                <w:iCs/>
                <w:lang w:eastAsia="ru-RU"/>
              </w:rPr>
              <w:t>(S9_2)</w:t>
            </w:r>
          </w:p>
        </w:tc>
        <w:tc>
          <w:tcPr>
            <w:tcW w:w="1680"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Сумма (14,2)</w:t>
            </w:r>
          </w:p>
        </w:tc>
        <w:tc>
          <w:tcPr>
            <w:tcW w:w="1080"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200" w:type="dxa"/>
            <w:tcBorders>
              <w:left w:val="single" w:sz="4" w:space="0" w:color="000000"/>
              <w:bottom w:val="single" w:sz="4" w:space="0" w:color="000000"/>
            </w:tcBorders>
          </w:tcPr>
          <w:p w:rsidR="00FE2B6C" w:rsidRPr="003D572F" w:rsidRDefault="00FE2B6C" w:rsidP="003D572F">
            <w:pPr>
              <w:shd w:val="clear" w:color="auto" w:fill="FFFFFF"/>
              <w:tabs>
                <w:tab w:val="right" w:pos="4678"/>
              </w:tabs>
              <w:snapToGrid w:val="0"/>
              <w:spacing w:before="20"/>
              <w:ind w:firstLine="360"/>
            </w:pPr>
            <w:r w:rsidRPr="003D572F">
              <w:t>Таблица 3 строка 8 графа 6 «3 месяц»</w:t>
            </w:r>
          </w:p>
          <w:p w:rsidR="00FE2B6C" w:rsidRPr="003D572F" w:rsidRDefault="00FE2B6C" w:rsidP="003D572F">
            <w:pPr>
              <w:shd w:val="clear" w:color="auto" w:fill="FFFFFF"/>
              <w:tabs>
                <w:tab w:val="right" w:pos="4678"/>
              </w:tabs>
              <w:ind w:firstLine="360"/>
              <w:rPr>
                <w:rStyle w:val="af4"/>
                <w:iCs/>
                <w:lang w:eastAsia="ru-RU"/>
              </w:rPr>
            </w:pPr>
            <w:r w:rsidRPr="003D572F">
              <w:rPr>
                <w:rStyle w:val="af4"/>
                <w:iCs/>
                <w:lang w:eastAsia="ru-RU"/>
              </w:rPr>
              <w:t>(S9_3)</w:t>
            </w:r>
          </w:p>
        </w:tc>
        <w:tc>
          <w:tcPr>
            <w:tcW w:w="1680"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Сумма (14,2)</w:t>
            </w:r>
          </w:p>
        </w:tc>
        <w:tc>
          <w:tcPr>
            <w:tcW w:w="1080"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200" w:type="dxa"/>
            <w:tcBorders>
              <w:left w:val="single" w:sz="4" w:space="0" w:color="000000"/>
              <w:bottom w:val="single" w:sz="4" w:space="0" w:color="000000"/>
            </w:tcBorders>
          </w:tcPr>
          <w:p w:rsidR="00FE2B6C" w:rsidRPr="003D572F" w:rsidRDefault="00FE2B6C" w:rsidP="003D572F">
            <w:pPr>
              <w:shd w:val="clear" w:color="auto" w:fill="FFFFFF"/>
              <w:tabs>
                <w:tab w:val="right" w:pos="4678"/>
              </w:tabs>
              <w:snapToGrid w:val="0"/>
              <w:spacing w:before="20"/>
              <w:ind w:firstLine="360"/>
            </w:pPr>
            <w:r w:rsidRPr="003D572F">
              <w:t>Таблица 4 строка 1 графа 3</w:t>
            </w:r>
          </w:p>
          <w:p w:rsidR="00FE2B6C" w:rsidRPr="003D572F" w:rsidRDefault="00FE2B6C" w:rsidP="003D572F">
            <w:pPr>
              <w:shd w:val="clear" w:color="auto" w:fill="FFFFFF"/>
              <w:tabs>
                <w:tab w:val="right" w:pos="4678"/>
              </w:tabs>
              <w:snapToGrid w:val="0"/>
              <w:spacing w:before="20"/>
              <w:ind w:firstLine="360"/>
              <w:rPr>
                <w:rStyle w:val="af4"/>
                <w:iCs/>
                <w:lang w:eastAsia="ru-RU"/>
              </w:rPr>
            </w:pPr>
            <w:r w:rsidRPr="003D572F">
              <w:rPr>
                <w:rStyle w:val="af4"/>
                <w:iCs/>
                <w:lang w:eastAsia="ru-RU"/>
              </w:rPr>
              <w:t>(IT_WRK_CNT)</w:t>
            </w:r>
          </w:p>
        </w:tc>
        <w:tc>
          <w:tcPr>
            <w:tcW w:w="1680"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Целое (6)</w:t>
            </w:r>
          </w:p>
        </w:tc>
        <w:tc>
          <w:tcPr>
            <w:tcW w:w="1080"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200" w:type="dxa"/>
            <w:tcBorders>
              <w:left w:val="single" w:sz="4" w:space="0" w:color="000000"/>
              <w:bottom w:val="single" w:sz="4" w:space="0" w:color="000000"/>
            </w:tcBorders>
          </w:tcPr>
          <w:p w:rsidR="00FE2B6C" w:rsidRPr="003D572F" w:rsidRDefault="00FE2B6C" w:rsidP="003D572F">
            <w:pPr>
              <w:shd w:val="clear" w:color="auto" w:fill="FFFFFF"/>
              <w:tabs>
                <w:tab w:val="right" w:pos="4678"/>
              </w:tabs>
              <w:snapToGrid w:val="0"/>
              <w:spacing w:before="20"/>
              <w:ind w:firstLine="360"/>
            </w:pPr>
            <w:r w:rsidRPr="003D572F">
              <w:t>Таблица 4 строка 1 графа 4</w:t>
            </w:r>
          </w:p>
          <w:p w:rsidR="00FE2B6C" w:rsidRPr="003D572F" w:rsidRDefault="00FE2B6C" w:rsidP="003D572F">
            <w:pPr>
              <w:shd w:val="clear" w:color="auto" w:fill="FFFFFF"/>
              <w:tabs>
                <w:tab w:val="right" w:pos="4678"/>
              </w:tabs>
              <w:snapToGrid w:val="0"/>
              <w:spacing w:before="20"/>
              <w:ind w:firstLine="360"/>
              <w:rPr>
                <w:rStyle w:val="af4"/>
                <w:iCs/>
                <w:lang w:eastAsia="ru-RU"/>
              </w:rPr>
            </w:pPr>
            <w:r w:rsidRPr="003D572F">
              <w:rPr>
                <w:rStyle w:val="af4"/>
                <w:iCs/>
                <w:lang w:eastAsia="ru-RU"/>
              </w:rPr>
              <w:t>(IT2WRK_CNT)</w:t>
            </w:r>
          </w:p>
        </w:tc>
        <w:tc>
          <w:tcPr>
            <w:tcW w:w="1680"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Целое (6)</w:t>
            </w:r>
          </w:p>
        </w:tc>
        <w:tc>
          <w:tcPr>
            <w:tcW w:w="1080"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200" w:type="dxa"/>
            <w:tcBorders>
              <w:left w:val="single" w:sz="4" w:space="0" w:color="000000"/>
              <w:bottom w:val="single" w:sz="4" w:space="0" w:color="000000"/>
            </w:tcBorders>
          </w:tcPr>
          <w:p w:rsidR="00FE2B6C" w:rsidRPr="003D572F" w:rsidRDefault="00FE2B6C" w:rsidP="003D572F">
            <w:pPr>
              <w:shd w:val="clear" w:color="auto" w:fill="FFFFFF"/>
              <w:tabs>
                <w:tab w:val="right" w:pos="4678"/>
              </w:tabs>
              <w:snapToGrid w:val="0"/>
              <w:spacing w:before="20"/>
              <w:ind w:firstLine="360"/>
            </w:pPr>
            <w:r w:rsidRPr="003D572F">
              <w:t>Таблица 4 строка 2 графа 3</w:t>
            </w:r>
          </w:p>
          <w:p w:rsidR="00FE2B6C" w:rsidRPr="003D572F" w:rsidRDefault="00FE2B6C" w:rsidP="003D572F">
            <w:pPr>
              <w:shd w:val="clear" w:color="auto" w:fill="FFFFFF"/>
              <w:tabs>
                <w:tab w:val="right" w:pos="4678"/>
              </w:tabs>
              <w:snapToGrid w:val="0"/>
              <w:spacing w:before="20"/>
              <w:ind w:firstLine="360"/>
              <w:rPr>
                <w:rStyle w:val="af4"/>
                <w:iCs/>
                <w:lang w:eastAsia="ru-RU"/>
              </w:rPr>
            </w:pPr>
            <w:r w:rsidRPr="003D572F">
              <w:rPr>
                <w:rStyle w:val="af4"/>
                <w:iCs/>
                <w:lang w:eastAsia="ru-RU"/>
              </w:rPr>
              <w:t>(IT_PRF_ALL)</w:t>
            </w:r>
          </w:p>
        </w:tc>
        <w:tc>
          <w:tcPr>
            <w:tcW w:w="1680"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Сумма (14,2)</w:t>
            </w:r>
          </w:p>
        </w:tc>
        <w:tc>
          <w:tcPr>
            <w:tcW w:w="1080"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200" w:type="dxa"/>
            <w:tcBorders>
              <w:left w:val="single" w:sz="4" w:space="0" w:color="000000"/>
              <w:bottom w:val="single" w:sz="4" w:space="0" w:color="000000"/>
            </w:tcBorders>
          </w:tcPr>
          <w:p w:rsidR="00FE2B6C" w:rsidRPr="003D572F" w:rsidRDefault="00FE2B6C" w:rsidP="003D572F">
            <w:pPr>
              <w:shd w:val="clear" w:color="auto" w:fill="FFFFFF"/>
              <w:tabs>
                <w:tab w:val="right" w:pos="4678"/>
              </w:tabs>
              <w:snapToGrid w:val="0"/>
              <w:spacing w:before="20"/>
              <w:ind w:firstLine="360"/>
            </w:pPr>
            <w:r w:rsidRPr="003D572F">
              <w:t>Таблица 4 строка 2 графа 4</w:t>
            </w:r>
          </w:p>
          <w:p w:rsidR="00FE2B6C" w:rsidRPr="003D572F" w:rsidRDefault="00FE2B6C" w:rsidP="003D572F">
            <w:pPr>
              <w:shd w:val="clear" w:color="auto" w:fill="FFFFFF"/>
              <w:tabs>
                <w:tab w:val="right" w:pos="4678"/>
              </w:tabs>
              <w:snapToGrid w:val="0"/>
              <w:spacing w:before="20"/>
              <w:ind w:firstLine="360"/>
              <w:rPr>
                <w:rStyle w:val="af4"/>
                <w:iCs/>
                <w:lang w:eastAsia="ru-RU"/>
              </w:rPr>
            </w:pPr>
            <w:r w:rsidRPr="003D572F">
              <w:rPr>
                <w:rStyle w:val="af4"/>
                <w:iCs/>
                <w:lang w:eastAsia="ru-RU"/>
              </w:rPr>
              <w:t>(IT2PRF_ALL)</w:t>
            </w:r>
          </w:p>
        </w:tc>
        <w:tc>
          <w:tcPr>
            <w:tcW w:w="1680"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Сумма (14,2)</w:t>
            </w:r>
          </w:p>
        </w:tc>
        <w:tc>
          <w:tcPr>
            <w:tcW w:w="1080"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200" w:type="dxa"/>
            <w:tcBorders>
              <w:left w:val="single" w:sz="4" w:space="0" w:color="000000"/>
              <w:bottom w:val="single" w:sz="4" w:space="0" w:color="000000"/>
            </w:tcBorders>
          </w:tcPr>
          <w:p w:rsidR="00FE2B6C" w:rsidRPr="003D572F" w:rsidRDefault="00FE2B6C" w:rsidP="003D572F">
            <w:pPr>
              <w:shd w:val="clear" w:color="auto" w:fill="FFFFFF"/>
              <w:tabs>
                <w:tab w:val="right" w:pos="4678"/>
              </w:tabs>
              <w:snapToGrid w:val="0"/>
              <w:spacing w:before="20"/>
              <w:ind w:firstLine="360"/>
            </w:pPr>
            <w:r w:rsidRPr="003D572F">
              <w:t>Таблица 4 строка 3 графа 3</w:t>
            </w:r>
          </w:p>
          <w:p w:rsidR="00FE2B6C" w:rsidRPr="003D572F" w:rsidRDefault="00FE2B6C" w:rsidP="003D572F">
            <w:pPr>
              <w:shd w:val="clear" w:color="auto" w:fill="FFFFFF"/>
              <w:tabs>
                <w:tab w:val="right" w:pos="4678"/>
              </w:tabs>
              <w:snapToGrid w:val="0"/>
              <w:spacing w:before="20"/>
              <w:ind w:firstLine="360"/>
              <w:rPr>
                <w:rStyle w:val="af4"/>
                <w:iCs/>
                <w:lang w:eastAsia="ru-RU"/>
              </w:rPr>
            </w:pPr>
            <w:r w:rsidRPr="003D572F">
              <w:rPr>
                <w:rStyle w:val="af4"/>
                <w:iCs/>
                <w:lang w:eastAsia="ru-RU"/>
              </w:rPr>
              <w:t>(IT_PRF_SPC)</w:t>
            </w:r>
          </w:p>
        </w:tc>
        <w:tc>
          <w:tcPr>
            <w:tcW w:w="1680"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Сумма (14,2)</w:t>
            </w:r>
          </w:p>
        </w:tc>
        <w:tc>
          <w:tcPr>
            <w:tcW w:w="1080"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200" w:type="dxa"/>
            <w:tcBorders>
              <w:left w:val="single" w:sz="4" w:space="0" w:color="000000"/>
              <w:bottom w:val="single" w:sz="4" w:space="0" w:color="000000"/>
            </w:tcBorders>
          </w:tcPr>
          <w:p w:rsidR="00FE2B6C" w:rsidRPr="003D572F" w:rsidRDefault="00FE2B6C" w:rsidP="003D572F">
            <w:pPr>
              <w:shd w:val="clear" w:color="auto" w:fill="FFFFFF"/>
              <w:tabs>
                <w:tab w:val="right" w:pos="4678"/>
              </w:tabs>
              <w:snapToGrid w:val="0"/>
              <w:spacing w:before="20"/>
              <w:ind w:firstLine="360"/>
            </w:pPr>
            <w:r w:rsidRPr="003D572F">
              <w:t>Таблица 4 строка 3 графа 4</w:t>
            </w:r>
          </w:p>
          <w:p w:rsidR="00FE2B6C" w:rsidRPr="003D572F" w:rsidRDefault="00FE2B6C" w:rsidP="003D572F">
            <w:pPr>
              <w:shd w:val="clear" w:color="auto" w:fill="FFFFFF"/>
              <w:tabs>
                <w:tab w:val="right" w:pos="4678"/>
              </w:tabs>
              <w:snapToGrid w:val="0"/>
              <w:spacing w:before="20"/>
              <w:ind w:firstLine="360"/>
              <w:rPr>
                <w:rStyle w:val="af4"/>
                <w:iCs/>
                <w:lang w:eastAsia="ru-RU"/>
              </w:rPr>
            </w:pPr>
            <w:r w:rsidRPr="003D572F">
              <w:rPr>
                <w:rStyle w:val="af4"/>
                <w:iCs/>
                <w:lang w:eastAsia="ru-RU"/>
              </w:rPr>
              <w:t>(IT2PRF_SPC)</w:t>
            </w:r>
          </w:p>
        </w:tc>
        <w:tc>
          <w:tcPr>
            <w:tcW w:w="1680"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Сумма (14,2)</w:t>
            </w:r>
          </w:p>
        </w:tc>
        <w:tc>
          <w:tcPr>
            <w:tcW w:w="1080"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200" w:type="dxa"/>
            <w:tcBorders>
              <w:left w:val="single" w:sz="4" w:space="0" w:color="000000"/>
              <w:bottom w:val="single" w:sz="4" w:space="0" w:color="000000"/>
            </w:tcBorders>
          </w:tcPr>
          <w:p w:rsidR="00FE2B6C" w:rsidRPr="003D572F" w:rsidRDefault="00FE2B6C" w:rsidP="003D572F">
            <w:pPr>
              <w:shd w:val="clear" w:color="auto" w:fill="FFFFFF"/>
              <w:tabs>
                <w:tab w:val="right" w:pos="4678"/>
              </w:tabs>
              <w:snapToGrid w:val="0"/>
              <w:spacing w:before="20"/>
              <w:ind w:firstLine="360"/>
            </w:pPr>
            <w:r w:rsidRPr="003D572F">
              <w:t>Таблица 4 строка 5 графа 3 «Дата записи в реестре аккредитованных организаций»</w:t>
            </w:r>
          </w:p>
          <w:p w:rsidR="00FE2B6C" w:rsidRPr="003D572F" w:rsidRDefault="00FE2B6C" w:rsidP="003D572F">
            <w:pPr>
              <w:shd w:val="clear" w:color="auto" w:fill="FFFFFF"/>
              <w:tabs>
                <w:tab w:val="right" w:pos="4678"/>
              </w:tabs>
              <w:snapToGrid w:val="0"/>
              <w:spacing w:before="20"/>
              <w:ind w:firstLine="360"/>
              <w:rPr>
                <w:rStyle w:val="af4"/>
                <w:iCs/>
                <w:lang w:eastAsia="ru-RU"/>
              </w:rPr>
            </w:pPr>
            <w:r w:rsidRPr="003D572F">
              <w:rPr>
                <w:rStyle w:val="af4"/>
                <w:iCs/>
                <w:lang w:eastAsia="ru-RU"/>
              </w:rPr>
              <w:t>(IT_ACC_DT)</w:t>
            </w:r>
          </w:p>
        </w:tc>
        <w:tc>
          <w:tcPr>
            <w:tcW w:w="1680"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Дата</w:t>
            </w:r>
          </w:p>
        </w:tc>
        <w:tc>
          <w:tcPr>
            <w:tcW w:w="1080"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200" w:type="dxa"/>
            <w:tcBorders>
              <w:left w:val="single" w:sz="4" w:space="0" w:color="000000"/>
              <w:bottom w:val="single" w:sz="4" w:space="0" w:color="000000"/>
            </w:tcBorders>
          </w:tcPr>
          <w:p w:rsidR="00FE2B6C" w:rsidRPr="003D572F" w:rsidRDefault="00FE2B6C" w:rsidP="003D572F">
            <w:pPr>
              <w:shd w:val="clear" w:color="auto" w:fill="FFFFFF"/>
              <w:tabs>
                <w:tab w:val="right" w:pos="4678"/>
              </w:tabs>
              <w:snapToGrid w:val="0"/>
              <w:spacing w:before="20"/>
              <w:ind w:firstLine="360"/>
            </w:pPr>
            <w:r w:rsidRPr="003D572F">
              <w:t>Таблица 4 строка 5 графа 4 «№ записи в реестре аккредитованных организаций»</w:t>
            </w:r>
          </w:p>
          <w:p w:rsidR="00FE2B6C" w:rsidRPr="003D572F" w:rsidRDefault="00FE2B6C" w:rsidP="003D572F">
            <w:pPr>
              <w:shd w:val="clear" w:color="auto" w:fill="FFFFFF"/>
              <w:tabs>
                <w:tab w:val="right" w:pos="4678"/>
              </w:tabs>
              <w:snapToGrid w:val="0"/>
              <w:spacing w:before="20"/>
              <w:ind w:firstLine="360"/>
              <w:rPr>
                <w:rStyle w:val="af4"/>
                <w:iCs/>
                <w:lang w:eastAsia="ru-RU"/>
              </w:rPr>
            </w:pPr>
            <w:r w:rsidRPr="003D572F">
              <w:rPr>
                <w:rStyle w:val="af4"/>
                <w:iCs/>
                <w:lang w:eastAsia="ru-RU"/>
              </w:rPr>
              <w:t>(IT_ACC_NM)</w:t>
            </w:r>
          </w:p>
        </w:tc>
        <w:tc>
          <w:tcPr>
            <w:tcW w:w="1680"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Текст (8)</w:t>
            </w:r>
          </w:p>
        </w:tc>
        <w:tc>
          <w:tcPr>
            <w:tcW w:w="1080"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200" w:type="dxa"/>
            <w:tcBorders>
              <w:left w:val="single" w:sz="4" w:space="0" w:color="000000"/>
              <w:bottom w:val="single" w:sz="4" w:space="0" w:color="000000"/>
            </w:tcBorders>
          </w:tcPr>
          <w:p w:rsidR="00FE2B6C" w:rsidRPr="003D572F" w:rsidRDefault="00FE2B6C" w:rsidP="003D572F">
            <w:pPr>
              <w:shd w:val="clear" w:color="auto" w:fill="FFFFFF"/>
              <w:tabs>
                <w:tab w:val="right" w:pos="4678"/>
              </w:tabs>
              <w:snapToGrid w:val="0"/>
              <w:spacing w:before="20"/>
              <w:ind w:firstLine="360"/>
            </w:pPr>
            <w:r w:rsidRPr="003D572F">
              <w:t>Таблица 4.1 строка 1 графа 3</w:t>
            </w:r>
          </w:p>
          <w:p w:rsidR="00FE2B6C" w:rsidRPr="003D572F" w:rsidRDefault="00FE2B6C" w:rsidP="003D572F">
            <w:pPr>
              <w:shd w:val="clear" w:color="auto" w:fill="FFFFFF"/>
              <w:tabs>
                <w:tab w:val="right" w:pos="4678"/>
              </w:tabs>
              <w:snapToGrid w:val="0"/>
              <w:spacing w:before="20"/>
              <w:ind w:firstLine="360"/>
              <w:rPr>
                <w:rStyle w:val="af4"/>
                <w:lang w:eastAsia="ru-RU"/>
              </w:rPr>
            </w:pPr>
            <w:r w:rsidRPr="003D572F">
              <w:rPr>
                <w:rStyle w:val="af4"/>
                <w:lang w:eastAsia="ru-RU"/>
              </w:rPr>
              <w:t>(</w:t>
            </w:r>
            <w:r w:rsidRPr="003D572F">
              <w:rPr>
                <w:rStyle w:val="af4"/>
                <w:lang w:val="en-US" w:eastAsia="ru-RU"/>
              </w:rPr>
              <w:t>OKV</w:t>
            </w:r>
            <w:r w:rsidRPr="003D572F">
              <w:rPr>
                <w:rStyle w:val="af4"/>
                <w:lang w:eastAsia="ru-RU"/>
              </w:rPr>
              <w:t>_</w:t>
            </w:r>
            <w:r w:rsidRPr="003D572F">
              <w:rPr>
                <w:rStyle w:val="af4"/>
                <w:lang w:val="en-US" w:eastAsia="ru-RU"/>
              </w:rPr>
              <w:t>S</w:t>
            </w:r>
            <w:r w:rsidRPr="003D572F">
              <w:rPr>
                <w:rStyle w:val="af4"/>
                <w:lang w:eastAsia="ru-RU"/>
              </w:rPr>
              <w:t>1)</w:t>
            </w:r>
          </w:p>
        </w:tc>
        <w:tc>
          <w:tcPr>
            <w:tcW w:w="1680"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Сумма (14,2)</w:t>
            </w:r>
          </w:p>
        </w:tc>
        <w:tc>
          <w:tcPr>
            <w:tcW w:w="1080"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200" w:type="dxa"/>
            <w:tcBorders>
              <w:left w:val="single" w:sz="4" w:space="0" w:color="000000"/>
              <w:bottom w:val="single" w:sz="4" w:space="0" w:color="000000"/>
            </w:tcBorders>
          </w:tcPr>
          <w:p w:rsidR="00FE2B6C" w:rsidRPr="003D572F" w:rsidRDefault="00FE2B6C" w:rsidP="003D572F">
            <w:pPr>
              <w:shd w:val="clear" w:color="auto" w:fill="FFFFFF"/>
              <w:tabs>
                <w:tab w:val="right" w:pos="4678"/>
              </w:tabs>
              <w:snapToGrid w:val="0"/>
              <w:spacing w:before="20"/>
              <w:ind w:firstLine="360"/>
            </w:pPr>
            <w:r w:rsidRPr="003D572F">
              <w:t>Таблица 4.1 строка 2 графа 3</w:t>
            </w:r>
          </w:p>
          <w:p w:rsidR="00FE2B6C" w:rsidRPr="003D572F" w:rsidRDefault="00FE2B6C" w:rsidP="003D572F">
            <w:pPr>
              <w:shd w:val="clear" w:color="auto" w:fill="FFFFFF"/>
              <w:tabs>
                <w:tab w:val="right" w:pos="4678"/>
              </w:tabs>
              <w:snapToGrid w:val="0"/>
              <w:spacing w:before="20"/>
              <w:ind w:firstLine="360"/>
              <w:rPr>
                <w:rStyle w:val="af4"/>
                <w:lang w:eastAsia="ru-RU"/>
              </w:rPr>
            </w:pPr>
            <w:r w:rsidRPr="003D572F">
              <w:rPr>
                <w:rStyle w:val="af4"/>
                <w:lang w:eastAsia="ru-RU"/>
              </w:rPr>
              <w:t>(</w:t>
            </w:r>
            <w:r w:rsidRPr="003D572F">
              <w:rPr>
                <w:rStyle w:val="af4"/>
                <w:lang w:val="en-US" w:eastAsia="ru-RU"/>
              </w:rPr>
              <w:t>OKV</w:t>
            </w:r>
            <w:r w:rsidRPr="003D572F">
              <w:rPr>
                <w:rStyle w:val="af4"/>
                <w:lang w:eastAsia="ru-RU"/>
              </w:rPr>
              <w:t>_</w:t>
            </w:r>
            <w:r w:rsidRPr="003D572F">
              <w:rPr>
                <w:rStyle w:val="af4"/>
                <w:lang w:val="en-US" w:eastAsia="ru-RU"/>
              </w:rPr>
              <w:t>S</w:t>
            </w:r>
            <w:r w:rsidRPr="003D572F">
              <w:rPr>
                <w:rStyle w:val="af4"/>
                <w:lang w:eastAsia="ru-RU"/>
              </w:rPr>
              <w:t>2)</w:t>
            </w:r>
          </w:p>
        </w:tc>
        <w:tc>
          <w:tcPr>
            <w:tcW w:w="1680"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Сумма (14,2)</w:t>
            </w:r>
          </w:p>
        </w:tc>
        <w:tc>
          <w:tcPr>
            <w:tcW w:w="1080"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200" w:type="dxa"/>
            <w:tcBorders>
              <w:left w:val="single" w:sz="4" w:space="0" w:color="000000"/>
              <w:bottom w:val="single" w:sz="4" w:space="0" w:color="000000"/>
            </w:tcBorders>
          </w:tcPr>
          <w:p w:rsidR="00FE2B6C" w:rsidRPr="003D572F" w:rsidRDefault="00FE2B6C" w:rsidP="003D572F">
            <w:pPr>
              <w:shd w:val="clear" w:color="auto" w:fill="FFFFFF"/>
              <w:tabs>
                <w:tab w:val="right" w:pos="4678"/>
              </w:tabs>
              <w:snapToGrid w:val="0"/>
              <w:spacing w:before="20"/>
              <w:ind w:firstLine="360"/>
            </w:pPr>
            <w:r w:rsidRPr="003D572F">
              <w:t>Таблица 4.2 строка 1 графа 3</w:t>
            </w:r>
          </w:p>
          <w:p w:rsidR="00FE2B6C" w:rsidRPr="003D572F" w:rsidRDefault="00FE2B6C" w:rsidP="003D572F">
            <w:pPr>
              <w:shd w:val="clear" w:color="auto" w:fill="FFFFFF"/>
              <w:tabs>
                <w:tab w:val="right" w:pos="4678"/>
              </w:tabs>
              <w:snapToGrid w:val="0"/>
              <w:spacing w:before="20"/>
              <w:ind w:firstLine="360"/>
              <w:rPr>
                <w:rStyle w:val="af4"/>
                <w:lang w:eastAsia="ru-RU"/>
              </w:rPr>
            </w:pPr>
            <w:r w:rsidRPr="003D572F">
              <w:rPr>
                <w:rStyle w:val="af4"/>
                <w:lang w:eastAsia="ru-RU"/>
              </w:rPr>
              <w:t>(</w:t>
            </w:r>
            <w:r w:rsidRPr="003D572F">
              <w:rPr>
                <w:rStyle w:val="af4"/>
                <w:lang w:val="en-US" w:eastAsia="ru-RU"/>
              </w:rPr>
              <w:t>CUL</w:t>
            </w:r>
            <w:r w:rsidRPr="003D572F">
              <w:rPr>
                <w:rStyle w:val="af4"/>
                <w:lang w:eastAsia="ru-RU"/>
              </w:rPr>
              <w:t>_S</w:t>
            </w:r>
            <w:r w:rsidRPr="003D572F">
              <w:rPr>
                <w:rStyle w:val="af4"/>
                <w:lang w:val="en-US" w:eastAsia="ru-RU"/>
              </w:rPr>
              <w:t>P</w:t>
            </w:r>
            <w:r w:rsidRPr="003D572F">
              <w:rPr>
                <w:rStyle w:val="af4"/>
                <w:lang w:eastAsia="ru-RU"/>
              </w:rPr>
              <w:t>1)</w:t>
            </w:r>
          </w:p>
        </w:tc>
        <w:tc>
          <w:tcPr>
            <w:tcW w:w="1680"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Сумма (14,2)</w:t>
            </w:r>
          </w:p>
        </w:tc>
        <w:tc>
          <w:tcPr>
            <w:tcW w:w="1080"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200" w:type="dxa"/>
            <w:tcBorders>
              <w:left w:val="single" w:sz="4" w:space="0" w:color="000000"/>
              <w:bottom w:val="single" w:sz="4" w:space="0" w:color="000000"/>
            </w:tcBorders>
          </w:tcPr>
          <w:p w:rsidR="00FE2B6C" w:rsidRPr="003D572F" w:rsidRDefault="00FE2B6C" w:rsidP="003D572F">
            <w:pPr>
              <w:shd w:val="clear" w:color="auto" w:fill="FFFFFF"/>
              <w:tabs>
                <w:tab w:val="right" w:pos="4678"/>
              </w:tabs>
              <w:snapToGrid w:val="0"/>
              <w:spacing w:before="20"/>
              <w:ind w:firstLine="360"/>
            </w:pPr>
            <w:r w:rsidRPr="003D572F">
              <w:lastRenderedPageBreak/>
              <w:t>Таблица 4.2 строка 1 графа 4</w:t>
            </w:r>
          </w:p>
          <w:p w:rsidR="00FE2B6C" w:rsidRPr="003D572F" w:rsidRDefault="00FE2B6C" w:rsidP="003D572F">
            <w:pPr>
              <w:shd w:val="clear" w:color="auto" w:fill="FFFFFF"/>
              <w:tabs>
                <w:tab w:val="right" w:pos="4678"/>
              </w:tabs>
              <w:snapToGrid w:val="0"/>
              <w:spacing w:before="20"/>
              <w:ind w:firstLine="360"/>
              <w:rPr>
                <w:rStyle w:val="af4"/>
                <w:lang w:eastAsia="ru-RU"/>
              </w:rPr>
            </w:pPr>
            <w:r w:rsidRPr="003D572F">
              <w:rPr>
                <w:rStyle w:val="af4"/>
                <w:lang w:eastAsia="ru-RU"/>
              </w:rPr>
              <w:t>(</w:t>
            </w:r>
            <w:r w:rsidRPr="003D572F">
              <w:rPr>
                <w:rStyle w:val="af4"/>
                <w:lang w:val="en-US" w:eastAsia="ru-RU"/>
              </w:rPr>
              <w:t>CUL</w:t>
            </w:r>
            <w:r w:rsidRPr="003D572F">
              <w:rPr>
                <w:rStyle w:val="af4"/>
                <w:lang w:eastAsia="ru-RU"/>
              </w:rPr>
              <w:t>_S1)</w:t>
            </w:r>
          </w:p>
        </w:tc>
        <w:tc>
          <w:tcPr>
            <w:tcW w:w="1680"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Сумма (14,2)</w:t>
            </w:r>
          </w:p>
        </w:tc>
        <w:tc>
          <w:tcPr>
            <w:tcW w:w="1080"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200" w:type="dxa"/>
            <w:tcBorders>
              <w:left w:val="single" w:sz="4" w:space="0" w:color="000000"/>
              <w:bottom w:val="single" w:sz="4" w:space="0" w:color="000000"/>
            </w:tcBorders>
          </w:tcPr>
          <w:p w:rsidR="00FE2B6C" w:rsidRPr="003D572F" w:rsidRDefault="00FE2B6C" w:rsidP="003D572F">
            <w:pPr>
              <w:shd w:val="clear" w:color="auto" w:fill="FFFFFF"/>
              <w:tabs>
                <w:tab w:val="right" w:pos="4678"/>
              </w:tabs>
              <w:snapToGrid w:val="0"/>
              <w:spacing w:before="20"/>
              <w:ind w:firstLine="360"/>
            </w:pPr>
            <w:r w:rsidRPr="003D572F">
              <w:t>Таблица 4.2 строка 2 графа 3</w:t>
            </w:r>
          </w:p>
          <w:p w:rsidR="00FE2B6C" w:rsidRPr="003D572F" w:rsidRDefault="00FE2B6C" w:rsidP="003D572F">
            <w:pPr>
              <w:shd w:val="clear" w:color="auto" w:fill="FFFFFF"/>
              <w:tabs>
                <w:tab w:val="right" w:pos="4678"/>
              </w:tabs>
              <w:snapToGrid w:val="0"/>
              <w:spacing w:before="20"/>
              <w:ind w:firstLine="360"/>
              <w:rPr>
                <w:rStyle w:val="af4"/>
                <w:lang w:eastAsia="ru-RU"/>
              </w:rPr>
            </w:pPr>
            <w:r w:rsidRPr="003D572F">
              <w:rPr>
                <w:rStyle w:val="af4"/>
                <w:lang w:eastAsia="ru-RU"/>
              </w:rPr>
              <w:t>(CUL_SP2)</w:t>
            </w:r>
          </w:p>
        </w:tc>
        <w:tc>
          <w:tcPr>
            <w:tcW w:w="1680"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Сумма (14,2)</w:t>
            </w:r>
          </w:p>
        </w:tc>
        <w:tc>
          <w:tcPr>
            <w:tcW w:w="1080"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200" w:type="dxa"/>
            <w:tcBorders>
              <w:left w:val="single" w:sz="4" w:space="0" w:color="000000"/>
              <w:bottom w:val="single" w:sz="4" w:space="0" w:color="000000"/>
            </w:tcBorders>
          </w:tcPr>
          <w:p w:rsidR="00FE2B6C" w:rsidRPr="003D572F" w:rsidRDefault="00FE2B6C" w:rsidP="003D572F">
            <w:pPr>
              <w:shd w:val="clear" w:color="auto" w:fill="FFFFFF"/>
              <w:tabs>
                <w:tab w:val="right" w:pos="4678"/>
              </w:tabs>
              <w:snapToGrid w:val="0"/>
              <w:spacing w:before="20"/>
              <w:ind w:firstLine="360"/>
            </w:pPr>
            <w:r w:rsidRPr="003D572F">
              <w:t>Таблица 4.2 строка 2 графа 4</w:t>
            </w:r>
          </w:p>
          <w:p w:rsidR="00FE2B6C" w:rsidRPr="003D572F" w:rsidRDefault="00FE2B6C" w:rsidP="003D572F">
            <w:pPr>
              <w:shd w:val="clear" w:color="auto" w:fill="FFFFFF"/>
              <w:tabs>
                <w:tab w:val="right" w:pos="4678"/>
              </w:tabs>
              <w:snapToGrid w:val="0"/>
              <w:spacing w:before="20"/>
              <w:ind w:firstLine="360"/>
              <w:rPr>
                <w:rStyle w:val="af4"/>
                <w:lang w:eastAsia="ru-RU"/>
              </w:rPr>
            </w:pPr>
            <w:r w:rsidRPr="003D572F">
              <w:rPr>
                <w:rStyle w:val="af4"/>
                <w:lang w:eastAsia="ru-RU"/>
              </w:rPr>
              <w:t>(CUL_S2)</w:t>
            </w:r>
          </w:p>
        </w:tc>
        <w:tc>
          <w:tcPr>
            <w:tcW w:w="1680"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Сумма (14,2)</w:t>
            </w:r>
          </w:p>
        </w:tc>
        <w:tc>
          <w:tcPr>
            <w:tcW w:w="1080"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200" w:type="dxa"/>
            <w:tcBorders>
              <w:left w:val="single" w:sz="4" w:space="0" w:color="000000"/>
              <w:bottom w:val="single" w:sz="4" w:space="0" w:color="000000"/>
            </w:tcBorders>
          </w:tcPr>
          <w:p w:rsidR="00FE2B6C" w:rsidRPr="003D572F" w:rsidRDefault="00FE2B6C" w:rsidP="003D572F">
            <w:pPr>
              <w:shd w:val="clear" w:color="auto" w:fill="FFFFFF"/>
              <w:tabs>
                <w:tab w:val="right" w:pos="4678"/>
              </w:tabs>
              <w:snapToGrid w:val="0"/>
              <w:spacing w:before="20"/>
              <w:ind w:firstLine="360"/>
            </w:pPr>
            <w:r w:rsidRPr="003D572F">
              <w:t>Таблица 4.2 строка 3 графа 3</w:t>
            </w:r>
          </w:p>
          <w:p w:rsidR="00FE2B6C" w:rsidRPr="003D572F" w:rsidRDefault="00FE2B6C" w:rsidP="003D572F">
            <w:pPr>
              <w:shd w:val="clear" w:color="auto" w:fill="FFFFFF"/>
              <w:tabs>
                <w:tab w:val="right" w:pos="4678"/>
              </w:tabs>
              <w:snapToGrid w:val="0"/>
              <w:spacing w:before="20"/>
              <w:ind w:firstLine="360"/>
              <w:rPr>
                <w:rStyle w:val="af4"/>
                <w:lang w:eastAsia="ru-RU"/>
              </w:rPr>
            </w:pPr>
            <w:r w:rsidRPr="003D572F">
              <w:rPr>
                <w:rStyle w:val="af4"/>
                <w:lang w:eastAsia="ru-RU"/>
              </w:rPr>
              <w:t>(</w:t>
            </w:r>
            <w:r w:rsidRPr="003D572F">
              <w:rPr>
                <w:rStyle w:val="af4"/>
                <w:lang w:val="en-US" w:eastAsia="ru-RU"/>
              </w:rPr>
              <w:t>CUL</w:t>
            </w:r>
            <w:r w:rsidRPr="003D572F">
              <w:rPr>
                <w:rStyle w:val="af4"/>
                <w:lang w:eastAsia="ru-RU"/>
              </w:rPr>
              <w:t>_S</w:t>
            </w:r>
            <w:r w:rsidRPr="003D572F">
              <w:rPr>
                <w:rStyle w:val="af4"/>
                <w:lang w:val="en-US" w:eastAsia="ru-RU"/>
              </w:rPr>
              <w:t>P</w:t>
            </w:r>
            <w:r w:rsidRPr="003D572F">
              <w:rPr>
                <w:rStyle w:val="af4"/>
                <w:lang w:eastAsia="ru-RU"/>
              </w:rPr>
              <w:t>3)</w:t>
            </w:r>
          </w:p>
        </w:tc>
        <w:tc>
          <w:tcPr>
            <w:tcW w:w="1680"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Сумма (14,2)</w:t>
            </w:r>
          </w:p>
        </w:tc>
        <w:tc>
          <w:tcPr>
            <w:tcW w:w="1080"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200" w:type="dxa"/>
            <w:tcBorders>
              <w:left w:val="single" w:sz="4" w:space="0" w:color="000000"/>
              <w:bottom w:val="single" w:sz="4" w:space="0" w:color="000000"/>
            </w:tcBorders>
          </w:tcPr>
          <w:p w:rsidR="00FE2B6C" w:rsidRPr="003D572F" w:rsidRDefault="00FE2B6C" w:rsidP="003D572F">
            <w:pPr>
              <w:shd w:val="clear" w:color="auto" w:fill="FFFFFF"/>
              <w:tabs>
                <w:tab w:val="right" w:pos="4678"/>
              </w:tabs>
              <w:snapToGrid w:val="0"/>
              <w:spacing w:before="20"/>
              <w:ind w:firstLine="360"/>
            </w:pPr>
            <w:r w:rsidRPr="003D572F">
              <w:t>Таблица 4.2 строка 3 графа 4</w:t>
            </w:r>
          </w:p>
          <w:p w:rsidR="00FE2B6C" w:rsidRPr="003D572F" w:rsidRDefault="00FE2B6C" w:rsidP="003D572F">
            <w:pPr>
              <w:shd w:val="clear" w:color="auto" w:fill="FFFFFF"/>
              <w:tabs>
                <w:tab w:val="right" w:pos="4678"/>
              </w:tabs>
              <w:snapToGrid w:val="0"/>
              <w:spacing w:before="20"/>
              <w:ind w:firstLine="360"/>
              <w:rPr>
                <w:rStyle w:val="af4"/>
                <w:lang w:eastAsia="ru-RU"/>
              </w:rPr>
            </w:pPr>
            <w:r w:rsidRPr="003D572F">
              <w:rPr>
                <w:rStyle w:val="af4"/>
                <w:lang w:eastAsia="ru-RU"/>
              </w:rPr>
              <w:t>(</w:t>
            </w:r>
            <w:r w:rsidRPr="003D572F">
              <w:rPr>
                <w:rStyle w:val="af4"/>
                <w:lang w:val="en-US" w:eastAsia="ru-RU"/>
              </w:rPr>
              <w:t>CUL</w:t>
            </w:r>
            <w:r w:rsidRPr="003D572F">
              <w:rPr>
                <w:rStyle w:val="af4"/>
                <w:lang w:eastAsia="ru-RU"/>
              </w:rPr>
              <w:t>_S3)</w:t>
            </w:r>
          </w:p>
        </w:tc>
        <w:tc>
          <w:tcPr>
            <w:tcW w:w="1680"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Сумма (14,2)</w:t>
            </w:r>
          </w:p>
        </w:tc>
        <w:tc>
          <w:tcPr>
            <w:tcW w:w="1080"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200" w:type="dxa"/>
            <w:tcBorders>
              <w:left w:val="single" w:sz="4" w:space="0" w:color="000000"/>
              <w:bottom w:val="single" w:sz="4" w:space="0" w:color="000000"/>
            </w:tcBorders>
          </w:tcPr>
          <w:p w:rsidR="00FE2B6C" w:rsidRPr="003D572F" w:rsidRDefault="00FE2B6C" w:rsidP="003D572F">
            <w:pPr>
              <w:shd w:val="clear" w:color="auto" w:fill="FFFFFF"/>
              <w:tabs>
                <w:tab w:val="right" w:pos="4678"/>
              </w:tabs>
              <w:snapToGrid w:val="0"/>
              <w:spacing w:before="20"/>
              <w:ind w:firstLine="360"/>
            </w:pPr>
            <w:r w:rsidRPr="003D572F">
              <w:t>Таблица 4.2 строка 4 графа 3</w:t>
            </w:r>
          </w:p>
          <w:p w:rsidR="00FE2B6C" w:rsidRPr="003D572F" w:rsidRDefault="00FE2B6C" w:rsidP="003D572F">
            <w:pPr>
              <w:shd w:val="clear" w:color="auto" w:fill="FFFFFF"/>
              <w:tabs>
                <w:tab w:val="right" w:pos="4678"/>
              </w:tabs>
              <w:snapToGrid w:val="0"/>
              <w:spacing w:before="20"/>
              <w:ind w:firstLine="360"/>
              <w:rPr>
                <w:rStyle w:val="af4"/>
                <w:lang w:eastAsia="ru-RU"/>
              </w:rPr>
            </w:pPr>
            <w:r w:rsidRPr="003D572F">
              <w:rPr>
                <w:rStyle w:val="af4"/>
                <w:lang w:eastAsia="ru-RU"/>
              </w:rPr>
              <w:t>(CUL_SP4)</w:t>
            </w:r>
          </w:p>
        </w:tc>
        <w:tc>
          <w:tcPr>
            <w:tcW w:w="1680"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Сумма (14,2)</w:t>
            </w:r>
          </w:p>
        </w:tc>
        <w:tc>
          <w:tcPr>
            <w:tcW w:w="1080"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200" w:type="dxa"/>
            <w:tcBorders>
              <w:left w:val="single" w:sz="4" w:space="0" w:color="000000"/>
              <w:bottom w:val="single" w:sz="4" w:space="0" w:color="000000"/>
            </w:tcBorders>
          </w:tcPr>
          <w:p w:rsidR="00FE2B6C" w:rsidRPr="003D572F" w:rsidRDefault="00FE2B6C" w:rsidP="003D572F">
            <w:pPr>
              <w:shd w:val="clear" w:color="auto" w:fill="FFFFFF"/>
              <w:tabs>
                <w:tab w:val="right" w:pos="4678"/>
              </w:tabs>
              <w:snapToGrid w:val="0"/>
              <w:spacing w:before="20"/>
              <w:ind w:firstLine="360"/>
            </w:pPr>
            <w:r w:rsidRPr="003D572F">
              <w:t>Таблица 4.2 строка 4 графа 4</w:t>
            </w:r>
          </w:p>
          <w:p w:rsidR="00FE2B6C" w:rsidRPr="003D572F" w:rsidRDefault="00FE2B6C" w:rsidP="003D572F">
            <w:pPr>
              <w:shd w:val="clear" w:color="auto" w:fill="FFFFFF"/>
              <w:tabs>
                <w:tab w:val="right" w:pos="4678"/>
              </w:tabs>
              <w:snapToGrid w:val="0"/>
              <w:spacing w:before="20"/>
              <w:ind w:firstLine="360"/>
              <w:rPr>
                <w:rStyle w:val="af4"/>
                <w:lang w:eastAsia="ru-RU"/>
              </w:rPr>
            </w:pPr>
            <w:r w:rsidRPr="003D572F">
              <w:rPr>
                <w:rStyle w:val="af4"/>
                <w:lang w:eastAsia="ru-RU"/>
              </w:rPr>
              <w:t>(CUL_S4)</w:t>
            </w:r>
          </w:p>
        </w:tc>
        <w:tc>
          <w:tcPr>
            <w:tcW w:w="1680"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Сумма (14,2)</w:t>
            </w:r>
          </w:p>
        </w:tc>
        <w:tc>
          <w:tcPr>
            <w:tcW w:w="1080"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bl>
    <w:p w:rsidR="00FE2B6C" w:rsidRPr="003D572F" w:rsidRDefault="00FE2B6C" w:rsidP="003D572F">
      <w:pPr>
        <w:shd w:val="clear" w:color="auto" w:fill="FFFFFF"/>
      </w:pPr>
    </w:p>
    <w:p w:rsidR="00FE2B6C" w:rsidRPr="003D572F" w:rsidRDefault="00FE2B6C" w:rsidP="003D572F">
      <w:pPr>
        <w:shd w:val="clear" w:color="auto" w:fill="FFFFFF"/>
        <w:jc w:val="both"/>
        <w:rPr>
          <w:b/>
        </w:rPr>
      </w:pPr>
      <w:r w:rsidRPr="003D572F">
        <w:rPr>
          <w:b/>
        </w:rPr>
        <w:t>Реквизиты элемента «Сведения об иностранных гражданах и лицах без гражданства, временно пребывающих в Российской Федерации».</w:t>
      </w:r>
    </w:p>
    <w:p w:rsidR="00FE2B6C" w:rsidRPr="003D572F" w:rsidRDefault="00FE2B6C" w:rsidP="003D572F">
      <w:pPr>
        <w:shd w:val="clear" w:color="auto" w:fill="FFFFFF"/>
        <w:jc w:val="both"/>
        <w:rPr>
          <w:b/>
        </w:rPr>
      </w:pPr>
    </w:p>
    <w:tbl>
      <w:tblPr>
        <w:tblW w:w="9960" w:type="dxa"/>
        <w:tblInd w:w="108" w:type="dxa"/>
        <w:tblLayout w:type="fixed"/>
        <w:tblLook w:val="0000"/>
      </w:tblPr>
      <w:tblGrid>
        <w:gridCol w:w="7200"/>
        <w:gridCol w:w="1680"/>
        <w:gridCol w:w="1080"/>
      </w:tblGrid>
      <w:tr w:rsidR="00FE2B6C" w:rsidRPr="003D572F" w:rsidTr="003F64AD">
        <w:trPr>
          <w:cantSplit/>
          <w:trHeight w:val="559"/>
          <w:tblHeader/>
        </w:trPr>
        <w:tc>
          <w:tcPr>
            <w:tcW w:w="7200" w:type="dxa"/>
            <w:tcBorders>
              <w:top w:val="single" w:sz="4" w:space="0" w:color="000000"/>
              <w:left w:val="single" w:sz="4" w:space="0" w:color="000000"/>
              <w:bottom w:val="single" w:sz="4" w:space="0" w:color="000000"/>
            </w:tcBorders>
            <w:shd w:val="clear" w:color="auto" w:fill="D9D9D9"/>
            <w:vAlign w:val="center"/>
          </w:tcPr>
          <w:p w:rsidR="00FE2B6C" w:rsidRPr="003D572F" w:rsidRDefault="00FE2B6C" w:rsidP="003D572F">
            <w:pPr>
              <w:pStyle w:val="af9"/>
              <w:keepNext/>
              <w:shd w:val="clear" w:color="auto" w:fill="FFFFFF"/>
              <w:snapToGrid w:val="0"/>
              <w:ind w:left="0" w:firstLine="0"/>
              <w:rPr>
                <w:rFonts w:ascii="Times New Roman" w:hAnsi="Times New Roman"/>
                <w:sz w:val="28"/>
                <w:szCs w:val="28"/>
              </w:rPr>
            </w:pPr>
            <w:r w:rsidRPr="003D572F">
              <w:rPr>
                <w:rFonts w:ascii="Times New Roman" w:hAnsi="Times New Roman"/>
                <w:sz w:val="28"/>
                <w:szCs w:val="28"/>
              </w:rPr>
              <w:t>Описание реквизита</w:t>
            </w:r>
          </w:p>
        </w:tc>
        <w:tc>
          <w:tcPr>
            <w:tcW w:w="1680" w:type="dxa"/>
            <w:tcBorders>
              <w:top w:val="single" w:sz="4" w:space="0" w:color="000000"/>
              <w:left w:val="single" w:sz="4" w:space="0" w:color="000000"/>
              <w:bottom w:val="single" w:sz="4" w:space="0" w:color="000000"/>
            </w:tcBorders>
            <w:shd w:val="clear" w:color="auto" w:fill="D9D9D9"/>
            <w:vAlign w:val="center"/>
          </w:tcPr>
          <w:p w:rsidR="00FE2B6C" w:rsidRPr="003D572F" w:rsidRDefault="00FE2B6C" w:rsidP="003D572F">
            <w:pPr>
              <w:pStyle w:val="af9"/>
              <w:shd w:val="clear" w:color="auto" w:fill="FFFFFF"/>
              <w:snapToGrid w:val="0"/>
              <w:ind w:left="0" w:firstLine="0"/>
              <w:rPr>
                <w:rFonts w:ascii="Times New Roman" w:hAnsi="Times New Roman"/>
                <w:sz w:val="28"/>
                <w:szCs w:val="28"/>
              </w:rPr>
            </w:pPr>
            <w:r w:rsidRPr="003D572F">
              <w:rPr>
                <w:rFonts w:ascii="Times New Roman" w:hAnsi="Times New Roman"/>
                <w:sz w:val="28"/>
                <w:szCs w:val="28"/>
              </w:rPr>
              <w:t>Тип реквизита</w:t>
            </w:r>
          </w:p>
        </w:tc>
        <w:tc>
          <w:tcPr>
            <w:tcW w:w="1080"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FE2B6C" w:rsidRPr="003D572F" w:rsidRDefault="00FE2B6C" w:rsidP="003D572F">
            <w:pPr>
              <w:pStyle w:val="af9"/>
              <w:shd w:val="clear" w:color="auto" w:fill="FFFFFF"/>
              <w:snapToGrid w:val="0"/>
              <w:ind w:left="0" w:firstLine="0"/>
              <w:rPr>
                <w:rFonts w:ascii="Times New Roman" w:hAnsi="Times New Roman"/>
                <w:sz w:val="28"/>
                <w:szCs w:val="28"/>
              </w:rPr>
            </w:pPr>
            <w:r w:rsidRPr="003D572F">
              <w:rPr>
                <w:rFonts w:ascii="Times New Roman" w:hAnsi="Times New Roman"/>
                <w:sz w:val="28"/>
                <w:szCs w:val="28"/>
              </w:rPr>
              <w:t>Крат-</w:t>
            </w:r>
          </w:p>
          <w:p w:rsidR="00FE2B6C" w:rsidRPr="003D572F" w:rsidRDefault="00FE2B6C" w:rsidP="003D572F">
            <w:pPr>
              <w:pStyle w:val="af9"/>
              <w:shd w:val="clear" w:color="auto" w:fill="FFFFFF"/>
              <w:ind w:left="0" w:firstLine="0"/>
              <w:rPr>
                <w:rFonts w:ascii="Times New Roman" w:hAnsi="Times New Roman"/>
                <w:sz w:val="28"/>
                <w:szCs w:val="28"/>
              </w:rPr>
            </w:pPr>
            <w:r w:rsidRPr="003D572F">
              <w:rPr>
                <w:rFonts w:ascii="Times New Roman" w:hAnsi="Times New Roman"/>
                <w:sz w:val="28"/>
                <w:szCs w:val="28"/>
              </w:rPr>
              <w:t>ность</w:t>
            </w:r>
          </w:p>
        </w:tc>
      </w:tr>
      <w:tr w:rsidR="00FE2B6C" w:rsidRPr="003D572F" w:rsidTr="003F64AD">
        <w:trPr>
          <w:cantSplit/>
          <w:trHeight w:val="285"/>
        </w:trPr>
        <w:tc>
          <w:tcPr>
            <w:tcW w:w="7200" w:type="dxa"/>
            <w:tcBorders>
              <w:top w:val="single" w:sz="4" w:space="0" w:color="000000"/>
              <w:left w:val="single" w:sz="4" w:space="0" w:color="000000"/>
              <w:bottom w:val="single" w:sz="4" w:space="0" w:color="auto"/>
            </w:tcBorders>
          </w:tcPr>
          <w:p w:rsidR="00FE2B6C" w:rsidRPr="003D572F" w:rsidRDefault="00FE2B6C" w:rsidP="003D572F">
            <w:pPr>
              <w:pStyle w:val="2"/>
              <w:shd w:val="clear" w:color="auto" w:fill="FFFFFF"/>
              <w:snapToGrid w:val="0"/>
              <w:spacing w:before="20"/>
              <w:ind w:firstLine="0"/>
              <w:rPr>
                <w:rStyle w:val="af6"/>
                <w:bCs/>
              </w:rPr>
            </w:pPr>
            <w:r w:rsidRPr="003D572F">
              <w:rPr>
                <w:b/>
              </w:rPr>
              <w:t>Сведения об иностранных гражданах</w:t>
            </w:r>
          </w:p>
          <w:p w:rsidR="00FE2B6C" w:rsidRPr="003D572F" w:rsidRDefault="00FE2B6C" w:rsidP="003D572F">
            <w:pPr>
              <w:shd w:val="clear" w:color="auto" w:fill="FFFFFF"/>
              <w:tabs>
                <w:tab w:val="right" w:pos="4678"/>
              </w:tabs>
              <w:rPr>
                <w:rStyle w:val="af7"/>
                <w:bCs/>
              </w:rPr>
            </w:pPr>
            <w:r w:rsidRPr="003D572F">
              <w:rPr>
                <w:rStyle w:val="af7"/>
                <w:bCs/>
              </w:rPr>
              <w:t>(F4IN</w:t>
            </w:r>
            <w:r w:rsidRPr="003D572F">
              <w:rPr>
                <w:rStyle w:val="af7"/>
                <w:bCs/>
                <w:lang w:val="en-US"/>
              </w:rPr>
              <w:t>OST</w:t>
            </w:r>
            <w:r w:rsidRPr="003D572F">
              <w:rPr>
                <w:rStyle w:val="af7"/>
                <w:bCs/>
              </w:rPr>
              <w:t>)</w:t>
            </w:r>
          </w:p>
        </w:tc>
        <w:tc>
          <w:tcPr>
            <w:tcW w:w="1680" w:type="dxa"/>
            <w:tcBorders>
              <w:top w:val="single" w:sz="4" w:space="0" w:color="000000"/>
              <w:left w:val="single" w:sz="4" w:space="0" w:color="000000"/>
              <w:bottom w:val="single" w:sz="4" w:space="0" w:color="auto"/>
            </w:tcBorders>
            <w:vAlign w:val="center"/>
          </w:tcPr>
          <w:p w:rsidR="00FE2B6C" w:rsidRPr="003D572F" w:rsidRDefault="00FE2B6C" w:rsidP="003D572F">
            <w:pPr>
              <w:shd w:val="clear" w:color="auto" w:fill="FFFFFF"/>
              <w:snapToGrid w:val="0"/>
              <w:spacing w:before="20"/>
              <w:rPr>
                <w:b/>
              </w:rPr>
            </w:pPr>
            <w:r w:rsidRPr="003D572F">
              <w:rPr>
                <w:b/>
              </w:rPr>
              <w:t>Элемент</w:t>
            </w:r>
          </w:p>
        </w:tc>
        <w:tc>
          <w:tcPr>
            <w:tcW w:w="1080" w:type="dxa"/>
            <w:tcBorders>
              <w:top w:val="single" w:sz="4" w:space="0" w:color="000000"/>
              <w:left w:val="single" w:sz="4" w:space="0" w:color="000000"/>
              <w:bottom w:val="single" w:sz="4" w:space="0" w:color="auto"/>
              <w:right w:val="single" w:sz="4" w:space="0" w:color="000000"/>
            </w:tcBorders>
            <w:vAlign w:val="center"/>
          </w:tcPr>
          <w:p w:rsidR="00FE2B6C" w:rsidRPr="003D572F" w:rsidRDefault="00FE2B6C" w:rsidP="003D572F">
            <w:pPr>
              <w:shd w:val="clear" w:color="auto" w:fill="FFFFFF"/>
              <w:snapToGrid w:val="0"/>
              <w:spacing w:before="20"/>
              <w:jc w:val="center"/>
            </w:pPr>
          </w:p>
        </w:tc>
      </w:tr>
      <w:tr w:rsidR="00FE2B6C" w:rsidRPr="003D572F" w:rsidTr="003F64AD">
        <w:trPr>
          <w:cantSplit/>
          <w:trHeight w:val="285"/>
        </w:trPr>
        <w:tc>
          <w:tcPr>
            <w:tcW w:w="7200" w:type="dxa"/>
            <w:tcBorders>
              <w:top w:val="single" w:sz="4" w:space="0" w:color="auto"/>
              <w:left w:val="single" w:sz="4" w:space="0" w:color="auto"/>
              <w:bottom w:val="single" w:sz="4" w:space="0" w:color="auto"/>
              <w:right w:val="single" w:sz="4" w:space="0" w:color="auto"/>
            </w:tcBorders>
          </w:tcPr>
          <w:p w:rsidR="00FE2B6C" w:rsidRPr="003D572F" w:rsidRDefault="00FE2B6C" w:rsidP="003D572F">
            <w:pPr>
              <w:shd w:val="clear" w:color="auto" w:fill="FFFFFF"/>
              <w:tabs>
                <w:tab w:val="right" w:pos="4678"/>
              </w:tabs>
              <w:snapToGrid w:val="0"/>
              <w:spacing w:before="20"/>
              <w:ind w:firstLine="360"/>
            </w:pPr>
            <w:r w:rsidRPr="003D572F">
              <w:t>Таблица 3.1 графа 2 «Фамилия»</w:t>
            </w:r>
          </w:p>
          <w:p w:rsidR="00FE2B6C" w:rsidRPr="003D572F" w:rsidRDefault="00FE2B6C" w:rsidP="003D572F">
            <w:pPr>
              <w:shd w:val="clear" w:color="auto" w:fill="FFFFFF"/>
              <w:tabs>
                <w:tab w:val="right" w:pos="4678"/>
              </w:tabs>
              <w:ind w:firstLine="360"/>
              <w:rPr>
                <w:rStyle w:val="af4"/>
                <w:iCs/>
                <w:lang w:eastAsia="ru-RU"/>
              </w:rPr>
            </w:pPr>
            <w:r w:rsidRPr="003D572F">
              <w:rPr>
                <w:rStyle w:val="af4"/>
                <w:iCs/>
                <w:lang w:eastAsia="ru-RU"/>
              </w:rPr>
              <w:t>(</w:t>
            </w:r>
            <w:r w:rsidRPr="003D572F">
              <w:rPr>
                <w:rStyle w:val="af4"/>
                <w:iCs/>
                <w:lang w:val="en-US" w:eastAsia="ru-RU"/>
              </w:rPr>
              <w:t>LNAME</w:t>
            </w:r>
            <w:r w:rsidRPr="003D572F">
              <w:rPr>
                <w:rStyle w:val="af4"/>
                <w:iCs/>
                <w:lang w:eastAsia="ru-RU"/>
              </w:rPr>
              <w:t>)</w:t>
            </w:r>
          </w:p>
        </w:tc>
        <w:tc>
          <w:tcPr>
            <w:tcW w:w="1680" w:type="dxa"/>
            <w:tcBorders>
              <w:top w:val="single" w:sz="4" w:space="0" w:color="auto"/>
              <w:left w:val="single" w:sz="4" w:space="0" w:color="auto"/>
              <w:bottom w:val="single" w:sz="4" w:space="0" w:color="auto"/>
              <w:right w:val="single" w:sz="4" w:space="0" w:color="auto"/>
            </w:tcBorders>
            <w:vAlign w:val="center"/>
          </w:tcPr>
          <w:p w:rsidR="00FE2B6C" w:rsidRPr="003D572F" w:rsidRDefault="00FE2B6C" w:rsidP="003D572F">
            <w:pPr>
              <w:shd w:val="clear" w:color="auto" w:fill="FFFFFF"/>
              <w:snapToGrid w:val="0"/>
              <w:spacing w:before="20"/>
            </w:pPr>
            <w:r w:rsidRPr="003D572F">
              <w:t>Текст (30)</w:t>
            </w:r>
          </w:p>
        </w:tc>
        <w:tc>
          <w:tcPr>
            <w:tcW w:w="1080" w:type="dxa"/>
            <w:tcBorders>
              <w:top w:val="single" w:sz="4" w:space="0" w:color="auto"/>
              <w:left w:val="single" w:sz="4" w:space="0" w:color="auto"/>
              <w:bottom w:val="single" w:sz="4" w:space="0" w:color="auto"/>
              <w:right w:val="single" w:sz="4" w:space="0" w:color="auto"/>
            </w:tcBorders>
            <w:vAlign w:val="center"/>
          </w:tcPr>
          <w:p w:rsidR="00FE2B6C" w:rsidRPr="003D572F" w:rsidRDefault="00FE2B6C" w:rsidP="003D572F">
            <w:pPr>
              <w:shd w:val="clear" w:color="auto" w:fill="FFFFFF"/>
              <w:snapToGrid w:val="0"/>
              <w:spacing w:before="20"/>
              <w:jc w:val="center"/>
            </w:pPr>
            <w:r w:rsidRPr="003D572F">
              <w:t>[1]</w:t>
            </w:r>
          </w:p>
        </w:tc>
      </w:tr>
      <w:tr w:rsidR="00FE2B6C" w:rsidRPr="003D572F" w:rsidTr="003F64AD">
        <w:trPr>
          <w:cantSplit/>
          <w:trHeight w:val="285"/>
        </w:trPr>
        <w:tc>
          <w:tcPr>
            <w:tcW w:w="7200" w:type="dxa"/>
            <w:tcBorders>
              <w:top w:val="single" w:sz="4" w:space="0" w:color="auto"/>
              <w:left w:val="single" w:sz="4" w:space="0" w:color="auto"/>
              <w:bottom w:val="single" w:sz="4" w:space="0" w:color="auto"/>
              <w:right w:val="single" w:sz="4" w:space="0" w:color="auto"/>
            </w:tcBorders>
          </w:tcPr>
          <w:p w:rsidR="00FE2B6C" w:rsidRPr="003D572F" w:rsidRDefault="00FE2B6C" w:rsidP="003D572F">
            <w:pPr>
              <w:shd w:val="clear" w:color="auto" w:fill="FFFFFF"/>
              <w:tabs>
                <w:tab w:val="right" w:pos="4678"/>
              </w:tabs>
              <w:snapToGrid w:val="0"/>
              <w:spacing w:before="20"/>
              <w:ind w:firstLine="360"/>
            </w:pPr>
            <w:r w:rsidRPr="003D572F">
              <w:t>Таблица 3.1 графа 2 «Имя»</w:t>
            </w:r>
          </w:p>
          <w:p w:rsidR="00FE2B6C" w:rsidRPr="003D572F" w:rsidRDefault="00FE2B6C" w:rsidP="003D572F">
            <w:pPr>
              <w:shd w:val="clear" w:color="auto" w:fill="FFFFFF"/>
              <w:tabs>
                <w:tab w:val="right" w:pos="4678"/>
              </w:tabs>
              <w:snapToGrid w:val="0"/>
              <w:spacing w:before="20"/>
              <w:ind w:firstLine="360"/>
            </w:pPr>
            <w:r w:rsidRPr="003D572F">
              <w:rPr>
                <w:rStyle w:val="af4"/>
                <w:iCs/>
                <w:lang w:eastAsia="ru-RU"/>
              </w:rPr>
              <w:t>(</w:t>
            </w:r>
            <w:r w:rsidRPr="003D572F">
              <w:rPr>
                <w:rStyle w:val="af4"/>
                <w:iCs/>
                <w:lang w:val="en-US" w:eastAsia="ru-RU"/>
              </w:rPr>
              <w:t>FNAME</w:t>
            </w:r>
            <w:r w:rsidRPr="003D572F">
              <w:rPr>
                <w:rStyle w:val="af4"/>
                <w:iCs/>
                <w:lang w:eastAsia="ru-RU"/>
              </w:rPr>
              <w:t>)</w:t>
            </w:r>
          </w:p>
        </w:tc>
        <w:tc>
          <w:tcPr>
            <w:tcW w:w="1680" w:type="dxa"/>
            <w:tcBorders>
              <w:top w:val="single" w:sz="4" w:space="0" w:color="auto"/>
              <w:left w:val="single" w:sz="4" w:space="0" w:color="auto"/>
              <w:bottom w:val="single" w:sz="4" w:space="0" w:color="auto"/>
              <w:right w:val="single" w:sz="4" w:space="0" w:color="auto"/>
            </w:tcBorders>
            <w:vAlign w:val="center"/>
          </w:tcPr>
          <w:p w:rsidR="00FE2B6C" w:rsidRPr="003D572F" w:rsidRDefault="00FE2B6C" w:rsidP="003D572F">
            <w:pPr>
              <w:shd w:val="clear" w:color="auto" w:fill="FFFFFF"/>
              <w:snapToGrid w:val="0"/>
              <w:spacing w:before="20"/>
            </w:pPr>
            <w:r w:rsidRPr="003D572F">
              <w:t>Текст (30)</w:t>
            </w:r>
          </w:p>
        </w:tc>
        <w:tc>
          <w:tcPr>
            <w:tcW w:w="1080" w:type="dxa"/>
            <w:tcBorders>
              <w:top w:val="single" w:sz="4" w:space="0" w:color="auto"/>
              <w:left w:val="single" w:sz="4" w:space="0" w:color="auto"/>
              <w:bottom w:val="single" w:sz="4" w:space="0" w:color="auto"/>
              <w:right w:val="single" w:sz="4" w:space="0" w:color="auto"/>
            </w:tcBorders>
            <w:vAlign w:val="center"/>
          </w:tcPr>
          <w:p w:rsidR="00FE2B6C" w:rsidRPr="003D572F" w:rsidRDefault="00FE2B6C" w:rsidP="003D572F">
            <w:pPr>
              <w:shd w:val="clear" w:color="auto" w:fill="FFFFFF"/>
              <w:snapToGrid w:val="0"/>
              <w:spacing w:before="20"/>
              <w:jc w:val="center"/>
            </w:pPr>
            <w:r w:rsidRPr="003D572F">
              <w:t>[1]</w:t>
            </w:r>
          </w:p>
        </w:tc>
      </w:tr>
      <w:tr w:rsidR="00FE2B6C" w:rsidRPr="003D572F" w:rsidTr="003F64AD">
        <w:trPr>
          <w:cantSplit/>
          <w:trHeight w:val="285"/>
        </w:trPr>
        <w:tc>
          <w:tcPr>
            <w:tcW w:w="7200" w:type="dxa"/>
            <w:tcBorders>
              <w:top w:val="single" w:sz="4" w:space="0" w:color="auto"/>
              <w:left w:val="single" w:sz="4" w:space="0" w:color="auto"/>
              <w:bottom w:val="single" w:sz="4" w:space="0" w:color="auto"/>
              <w:right w:val="single" w:sz="4" w:space="0" w:color="auto"/>
            </w:tcBorders>
          </w:tcPr>
          <w:p w:rsidR="00FE2B6C" w:rsidRPr="003D572F" w:rsidRDefault="00FE2B6C" w:rsidP="003D572F">
            <w:pPr>
              <w:shd w:val="clear" w:color="auto" w:fill="FFFFFF"/>
              <w:tabs>
                <w:tab w:val="right" w:pos="4678"/>
              </w:tabs>
              <w:snapToGrid w:val="0"/>
              <w:spacing w:before="20"/>
              <w:ind w:firstLine="360"/>
            </w:pPr>
            <w:r w:rsidRPr="003D572F">
              <w:t>Таблица 3.1 графа 2 «Отчество»</w:t>
            </w:r>
          </w:p>
          <w:p w:rsidR="00FE2B6C" w:rsidRPr="003D572F" w:rsidRDefault="00FE2B6C" w:rsidP="003D572F">
            <w:pPr>
              <w:shd w:val="clear" w:color="auto" w:fill="FFFFFF"/>
              <w:tabs>
                <w:tab w:val="right" w:pos="4678"/>
              </w:tabs>
              <w:snapToGrid w:val="0"/>
              <w:spacing w:before="20"/>
              <w:ind w:firstLine="360"/>
            </w:pPr>
            <w:r w:rsidRPr="003D572F">
              <w:rPr>
                <w:rStyle w:val="af4"/>
                <w:iCs/>
                <w:lang w:eastAsia="ru-RU"/>
              </w:rPr>
              <w:t>(</w:t>
            </w:r>
            <w:r w:rsidRPr="003D572F">
              <w:rPr>
                <w:rStyle w:val="af4"/>
                <w:iCs/>
                <w:lang w:val="en-US" w:eastAsia="ru-RU"/>
              </w:rPr>
              <w:t>MNAME</w:t>
            </w:r>
            <w:r w:rsidRPr="003D572F">
              <w:rPr>
                <w:rStyle w:val="af4"/>
                <w:iCs/>
                <w:lang w:eastAsia="ru-RU"/>
              </w:rPr>
              <w:t>)</w:t>
            </w:r>
          </w:p>
        </w:tc>
        <w:tc>
          <w:tcPr>
            <w:tcW w:w="1680" w:type="dxa"/>
            <w:tcBorders>
              <w:top w:val="single" w:sz="4" w:space="0" w:color="auto"/>
              <w:left w:val="single" w:sz="4" w:space="0" w:color="auto"/>
              <w:bottom w:val="single" w:sz="4" w:space="0" w:color="auto"/>
              <w:right w:val="single" w:sz="4" w:space="0" w:color="auto"/>
            </w:tcBorders>
            <w:vAlign w:val="center"/>
          </w:tcPr>
          <w:p w:rsidR="00FE2B6C" w:rsidRPr="003D572F" w:rsidRDefault="00FE2B6C" w:rsidP="003D572F">
            <w:pPr>
              <w:shd w:val="clear" w:color="auto" w:fill="FFFFFF"/>
              <w:snapToGrid w:val="0"/>
              <w:spacing w:before="20"/>
            </w:pPr>
            <w:r w:rsidRPr="003D572F">
              <w:t>Текст (30)</w:t>
            </w:r>
          </w:p>
        </w:tc>
        <w:tc>
          <w:tcPr>
            <w:tcW w:w="1080" w:type="dxa"/>
            <w:tcBorders>
              <w:top w:val="single" w:sz="4" w:space="0" w:color="auto"/>
              <w:left w:val="single" w:sz="4" w:space="0" w:color="auto"/>
              <w:bottom w:val="single" w:sz="4" w:space="0" w:color="auto"/>
              <w:right w:val="single" w:sz="4" w:space="0" w:color="auto"/>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200" w:type="dxa"/>
            <w:tcBorders>
              <w:top w:val="single" w:sz="4" w:space="0" w:color="auto"/>
              <w:left w:val="single" w:sz="4" w:space="0" w:color="auto"/>
              <w:bottom w:val="single" w:sz="4" w:space="0" w:color="auto"/>
              <w:right w:val="single" w:sz="4" w:space="0" w:color="auto"/>
            </w:tcBorders>
          </w:tcPr>
          <w:p w:rsidR="00FE2B6C" w:rsidRPr="003D572F" w:rsidRDefault="00FE2B6C" w:rsidP="003D572F">
            <w:pPr>
              <w:shd w:val="clear" w:color="auto" w:fill="FFFFFF"/>
              <w:tabs>
                <w:tab w:val="right" w:pos="4678"/>
              </w:tabs>
              <w:snapToGrid w:val="0"/>
              <w:spacing w:before="20"/>
              <w:ind w:firstLine="360"/>
            </w:pPr>
            <w:r w:rsidRPr="003D572F">
              <w:t xml:space="preserve">Таблица </w:t>
            </w:r>
            <w:r w:rsidRPr="003D572F">
              <w:rPr>
                <w:lang w:val="en-US"/>
              </w:rPr>
              <w:t>3</w:t>
            </w:r>
            <w:r w:rsidRPr="003D572F">
              <w:t>.</w:t>
            </w:r>
            <w:r w:rsidRPr="003D572F">
              <w:rPr>
                <w:lang w:val="en-US"/>
              </w:rPr>
              <w:t>1</w:t>
            </w:r>
            <w:r w:rsidRPr="003D572F">
              <w:t xml:space="preserve"> графа </w:t>
            </w:r>
            <w:r w:rsidRPr="003D572F">
              <w:rPr>
                <w:lang w:val="en-US"/>
              </w:rPr>
              <w:t>3</w:t>
            </w:r>
          </w:p>
          <w:p w:rsidR="00FE2B6C" w:rsidRPr="003D572F" w:rsidRDefault="00FE2B6C" w:rsidP="003D572F">
            <w:pPr>
              <w:shd w:val="clear" w:color="auto" w:fill="FFFFFF"/>
              <w:tabs>
                <w:tab w:val="right" w:pos="4678"/>
              </w:tabs>
              <w:snapToGrid w:val="0"/>
              <w:spacing w:before="20"/>
              <w:ind w:firstLine="360"/>
            </w:pPr>
            <w:r w:rsidRPr="003D572F">
              <w:rPr>
                <w:rStyle w:val="af4"/>
                <w:iCs/>
                <w:lang w:eastAsia="ru-RU"/>
              </w:rPr>
              <w:t>(</w:t>
            </w:r>
            <w:r w:rsidRPr="003D572F">
              <w:rPr>
                <w:rStyle w:val="af4"/>
                <w:iCs/>
                <w:lang w:val="en-US" w:eastAsia="ru-RU"/>
              </w:rPr>
              <w:t>INN</w:t>
            </w:r>
            <w:r w:rsidRPr="003D572F">
              <w:rPr>
                <w:rStyle w:val="af4"/>
                <w:iCs/>
                <w:lang w:eastAsia="ru-RU"/>
              </w:rPr>
              <w:t>)</w:t>
            </w:r>
          </w:p>
        </w:tc>
        <w:tc>
          <w:tcPr>
            <w:tcW w:w="1680" w:type="dxa"/>
            <w:tcBorders>
              <w:top w:val="single" w:sz="4" w:space="0" w:color="auto"/>
              <w:left w:val="single" w:sz="4" w:space="0" w:color="auto"/>
              <w:bottom w:val="single" w:sz="4" w:space="0" w:color="auto"/>
              <w:right w:val="single" w:sz="4" w:space="0" w:color="auto"/>
            </w:tcBorders>
            <w:vAlign w:val="center"/>
          </w:tcPr>
          <w:p w:rsidR="00FE2B6C" w:rsidRPr="003D572F" w:rsidRDefault="00FE2B6C" w:rsidP="003D572F">
            <w:pPr>
              <w:shd w:val="clear" w:color="auto" w:fill="FFFFFF"/>
              <w:snapToGrid w:val="0"/>
              <w:spacing w:before="20"/>
            </w:pPr>
            <w:r w:rsidRPr="003D572F">
              <w:t>Текст (12)</w:t>
            </w:r>
          </w:p>
        </w:tc>
        <w:tc>
          <w:tcPr>
            <w:tcW w:w="1080" w:type="dxa"/>
            <w:tcBorders>
              <w:top w:val="single" w:sz="4" w:space="0" w:color="auto"/>
              <w:left w:val="single" w:sz="4" w:space="0" w:color="auto"/>
              <w:bottom w:val="single" w:sz="4" w:space="0" w:color="auto"/>
              <w:right w:val="single" w:sz="4" w:space="0" w:color="auto"/>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200" w:type="dxa"/>
            <w:tcBorders>
              <w:top w:val="single" w:sz="4" w:space="0" w:color="auto"/>
              <w:left w:val="single" w:sz="4" w:space="0" w:color="auto"/>
              <w:bottom w:val="single" w:sz="4" w:space="0" w:color="auto"/>
              <w:right w:val="single" w:sz="4" w:space="0" w:color="auto"/>
            </w:tcBorders>
          </w:tcPr>
          <w:p w:rsidR="00FE2B6C" w:rsidRPr="003D572F" w:rsidRDefault="00FE2B6C" w:rsidP="003D572F">
            <w:pPr>
              <w:shd w:val="clear" w:color="auto" w:fill="FFFFFF"/>
              <w:tabs>
                <w:tab w:val="right" w:pos="4678"/>
              </w:tabs>
              <w:snapToGrid w:val="0"/>
              <w:spacing w:before="20"/>
              <w:ind w:firstLine="360"/>
            </w:pPr>
            <w:r w:rsidRPr="003D572F">
              <w:t xml:space="preserve">Таблица </w:t>
            </w:r>
            <w:r w:rsidRPr="003D572F">
              <w:rPr>
                <w:lang w:val="en-US"/>
              </w:rPr>
              <w:t>3</w:t>
            </w:r>
            <w:r w:rsidRPr="003D572F">
              <w:t>.</w:t>
            </w:r>
            <w:r w:rsidRPr="003D572F">
              <w:rPr>
                <w:lang w:val="en-US"/>
              </w:rPr>
              <w:t>1</w:t>
            </w:r>
            <w:r w:rsidRPr="003D572F">
              <w:t xml:space="preserve"> графа </w:t>
            </w:r>
            <w:r w:rsidRPr="003D572F">
              <w:rPr>
                <w:lang w:val="en-US"/>
              </w:rPr>
              <w:t>4</w:t>
            </w:r>
          </w:p>
          <w:p w:rsidR="00FE2B6C" w:rsidRPr="003D572F" w:rsidRDefault="00FE2B6C" w:rsidP="003D572F">
            <w:pPr>
              <w:shd w:val="clear" w:color="auto" w:fill="FFFFFF"/>
              <w:tabs>
                <w:tab w:val="right" w:pos="4678"/>
              </w:tabs>
              <w:snapToGrid w:val="0"/>
              <w:spacing w:before="20"/>
              <w:ind w:firstLine="360"/>
            </w:pPr>
            <w:r w:rsidRPr="003D572F">
              <w:rPr>
                <w:rStyle w:val="af4"/>
                <w:iCs/>
                <w:lang w:eastAsia="ru-RU"/>
              </w:rPr>
              <w:t>(</w:t>
            </w:r>
            <w:r w:rsidRPr="003D572F">
              <w:rPr>
                <w:rStyle w:val="af4"/>
                <w:iCs/>
                <w:lang w:val="en-US" w:eastAsia="ru-RU"/>
              </w:rPr>
              <w:t>SNILS</w:t>
            </w:r>
            <w:r w:rsidRPr="003D572F">
              <w:rPr>
                <w:rStyle w:val="af4"/>
                <w:iCs/>
                <w:lang w:eastAsia="ru-RU"/>
              </w:rPr>
              <w:t>)</w:t>
            </w:r>
          </w:p>
        </w:tc>
        <w:tc>
          <w:tcPr>
            <w:tcW w:w="1680" w:type="dxa"/>
            <w:tcBorders>
              <w:top w:val="single" w:sz="4" w:space="0" w:color="auto"/>
              <w:left w:val="single" w:sz="4" w:space="0" w:color="auto"/>
              <w:bottom w:val="single" w:sz="4" w:space="0" w:color="auto"/>
              <w:right w:val="single" w:sz="4" w:space="0" w:color="auto"/>
            </w:tcBorders>
            <w:vAlign w:val="center"/>
          </w:tcPr>
          <w:p w:rsidR="00FE2B6C" w:rsidRPr="003D572F" w:rsidRDefault="00FE2B6C" w:rsidP="003D572F">
            <w:pPr>
              <w:shd w:val="clear" w:color="auto" w:fill="FFFFFF"/>
              <w:snapToGrid w:val="0"/>
              <w:spacing w:before="20"/>
            </w:pPr>
            <w:r w:rsidRPr="003D572F">
              <w:t>Текст (1</w:t>
            </w:r>
            <w:r w:rsidRPr="003D572F">
              <w:rPr>
                <w:lang w:val="en-US"/>
              </w:rPr>
              <w:t>4</w:t>
            </w:r>
            <w:r w:rsidRPr="003D572F">
              <w:t>)</w:t>
            </w:r>
          </w:p>
        </w:tc>
        <w:tc>
          <w:tcPr>
            <w:tcW w:w="1080" w:type="dxa"/>
            <w:tcBorders>
              <w:top w:val="single" w:sz="4" w:space="0" w:color="auto"/>
              <w:left w:val="single" w:sz="4" w:space="0" w:color="auto"/>
              <w:bottom w:val="single" w:sz="4" w:space="0" w:color="auto"/>
              <w:right w:val="single" w:sz="4" w:space="0" w:color="auto"/>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200" w:type="dxa"/>
            <w:tcBorders>
              <w:top w:val="single" w:sz="4" w:space="0" w:color="auto"/>
              <w:left w:val="single" w:sz="4" w:space="0" w:color="auto"/>
              <w:bottom w:val="single" w:sz="4" w:space="0" w:color="auto"/>
              <w:right w:val="single" w:sz="4" w:space="0" w:color="auto"/>
            </w:tcBorders>
          </w:tcPr>
          <w:p w:rsidR="00FE2B6C" w:rsidRPr="003D572F" w:rsidRDefault="00FE2B6C" w:rsidP="003D572F">
            <w:pPr>
              <w:shd w:val="clear" w:color="auto" w:fill="FFFFFF"/>
              <w:tabs>
                <w:tab w:val="right" w:pos="4678"/>
              </w:tabs>
              <w:snapToGrid w:val="0"/>
              <w:spacing w:before="20"/>
              <w:ind w:firstLine="360"/>
            </w:pPr>
            <w:r w:rsidRPr="003D572F">
              <w:t xml:space="preserve">Таблица </w:t>
            </w:r>
            <w:r w:rsidRPr="003D572F">
              <w:rPr>
                <w:lang w:val="en-US"/>
              </w:rPr>
              <w:t>3</w:t>
            </w:r>
            <w:r w:rsidRPr="003D572F">
              <w:t>.</w:t>
            </w:r>
            <w:r w:rsidRPr="003D572F">
              <w:rPr>
                <w:lang w:val="en-US"/>
              </w:rPr>
              <w:t>1</w:t>
            </w:r>
            <w:r w:rsidRPr="003D572F">
              <w:t xml:space="preserve"> графа </w:t>
            </w:r>
            <w:r w:rsidRPr="003D572F">
              <w:rPr>
                <w:lang w:val="en-US"/>
              </w:rPr>
              <w:t>5</w:t>
            </w:r>
            <w:r w:rsidRPr="003D572F">
              <w:t xml:space="preserve">  </w:t>
            </w:r>
            <w:r w:rsidRPr="003D572F">
              <w:rPr>
                <w:vertAlign w:val="superscript"/>
                <w:lang w:val="en-US"/>
              </w:rPr>
              <w:t>3</w:t>
            </w:r>
          </w:p>
          <w:p w:rsidR="00FE2B6C" w:rsidRPr="003D572F" w:rsidRDefault="00FE2B6C" w:rsidP="003D572F">
            <w:pPr>
              <w:shd w:val="clear" w:color="auto" w:fill="FFFFFF"/>
              <w:tabs>
                <w:tab w:val="right" w:pos="4678"/>
              </w:tabs>
              <w:snapToGrid w:val="0"/>
              <w:spacing w:before="20"/>
              <w:ind w:firstLine="360"/>
            </w:pPr>
            <w:r w:rsidRPr="003D572F">
              <w:rPr>
                <w:rStyle w:val="af4"/>
                <w:iCs/>
                <w:lang w:eastAsia="ru-RU"/>
              </w:rPr>
              <w:t>(</w:t>
            </w:r>
            <w:r w:rsidRPr="003D572F">
              <w:rPr>
                <w:rStyle w:val="af4"/>
                <w:iCs/>
                <w:lang w:val="en-US" w:eastAsia="ru-RU"/>
              </w:rPr>
              <w:t>GR</w:t>
            </w:r>
            <w:r w:rsidRPr="003D572F">
              <w:rPr>
                <w:rStyle w:val="af4"/>
                <w:iCs/>
                <w:lang w:eastAsia="ru-RU"/>
              </w:rPr>
              <w:t>)</w:t>
            </w:r>
          </w:p>
        </w:tc>
        <w:tc>
          <w:tcPr>
            <w:tcW w:w="1680" w:type="dxa"/>
            <w:tcBorders>
              <w:top w:val="single" w:sz="4" w:space="0" w:color="auto"/>
              <w:left w:val="single" w:sz="4" w:space="0" w:color="auto"/>
              <w:bottom w:val="single" w:sz="4" w:space="0" w:color="auto"/>
              <w:right w:val="single" w:sz="4" w:space="0" w:color="auto"/>
            </w:tcBorders>
            <w:vAlign w:val="center"/>
          </w:tcPr>
          <w:p w:rsidR="00FE2B6C" w:rsidRPr="003D572F" w:rsidRDefault="00FE2B6C" w:rsidP="003D572F">
            <w:pPr>
              <w:shd w:val="clear" w:color="auto" w:fill="FFFFFF"/>
              <w:snapToGrid w:val="0"/>
              <w:spacing w:before="20"/>
            </w:pPr>
            <w:r w:rsidRPr="003D572F">
              <w:t>Целое (0</w:t>
            </w:r>
            <w:r w:rsidRPr="003D572F">
              <w:rPr>
                <w:lang w:val="en-US"/>
              </w:rPr>
              <w:t>3</w:t>
            </w:r>
            <w:r w:rsidRPr="003D572F">
              <w:t>)</w:t>
            </w:r>
          </w:p>
        </w:tc>
        <w:tc>
          <w:tcPr>
            <w:tcW w:w="1080" w:type="dxa"/>
            <w:tcBorders>
              <w:top w:val="single" w:sz="4" w:space="0" w:color="auto"/>
              <w:left w:val="single" w:sz="4" w:space="0" w:color="auto"/>
              <w:bottom w:val="single" w:sz="4" w:space="0" w:color="auto"/>
              <w:right w:val="single" w:sz="4" w:space="0" w:color="auto"/>
            </w:tcBorders>
            <w:vAlign w:val="center"/>
          </w:tcPr>
          <w:p w:rsidR="00FE2B6C" w:rsidRPr="003D572F" w:rsidRDefault="00FE2B6C" w:rsidP="003D572F">
            <w:pPr>
              <w:shd w:val="clear" w:color="auto" w:fill="FFFFFF"/>
              <w:snapToGrid w:val="0"/>
              <w:spacing w:before="20"/>
              <w:jc w:val="center"/>
            </w:pPr>
            <w:r w:rsidRPr="003D572F">
              <w:t>[1]</w:t>
            </w:r>
          </w:p>
        </w:tc>
      </w:tr>
    </w:tbl>
    <w:p w:rsidR="00FE2B6C" w:rsidRPr="003D572F" w:rsidRDefault="00FE2B6C" w:rsidP="003D572F">
      <w:pPr>
        <w:pStyle w:val="2"/>
        <w:keepNext w:val="0"/>
        <w:shd w:val="clear" w:color="auto" w:fill="FFFFFF"/>
        <w:ind w:left="720" w:right="0" w:firstLine="0"/>
      </w:pPr>
    </w:p>
    <w:p w:rsidR="00FE2B6C" w:rsidRPr="003D572F" w:rsidRDefault="00FE2B6C" w:rsidP="003D572F">
      <w:pPr>
        <w:shd w:val="clear" w:color="auto" w:fill="FFFFFF"/>
      </w:pPr>
    </w:p>
    <w:p w:rsidR="00FE2B6C" w:rsidRPr="003D572F" w:rsidRDefault="00FE2B6C" w:rsidP="003D572F">
      <w:pPr>
        <w:shd w:val="clear" w:color="auto" w:fill="FFFFFF"/>
      </w:pPr>
    </w:p>
    <w:p w:rsidR="00FE2B6C" w:rsidRPr="003D572F" w:rsidRDefault="00FE2B6C" w:rsidP="003D572F">
      <w:pPr>
        <w:keepNext/>
        <w:shd w:val="clear" w:color="auto" w:fill="FFFFFF"/>
        <w:ind w:left="720"/>
        <w:jc w:val="both"/>
        <w:rPr>
          <w:b/>
        </w:rPr>
      </w:pPr>
      <w:r w:rsidRPr="003D572F">
        <w:rPr>
          <w:b/>
        </w:rPr>
        <w:lastRenderedPageBreak/>
        <w:t>Реквизиты элемента «Деятельность по патентам».</w:t>
      </w:r>
    </w:p>
    <w:tbl>
      <w:tblPr>
        <w:tblW w:w="9960" w:type="dxa"/>
        <w:tblInd w:w="108" w:type="dxa"/>
        <w:tblLayout w:type="fixed"/>
        <w:tblLook w:val="0000"/>
      </w:tblPr>
      <w:tblGrid>
        <w:gridCol w:w="7200"/>
        <w:gridCol w:w="1680"/>
        <w:gridCol w:w="1080"/>
      </w:tblGrid>
      <w:tr w:rsidR="00FE2B6C" w:rsidRPr="003D572F" w:rsidTr="003F64AD">
        <w:trPr>
          <w:cantSplit/>
          <w:trHeight w:val="559"/>
          <w:tblHeader/>
        </w:trPr>
        <w:tc>
          <w:tcPr>
            <w:tcW w:w="7200" w:type="dxa"/>
            <w:tcBorders>
              <w:top w:val="single" w:sz="4" w:space="0" w:color="000000"/>
              <w:left w:val="single" w:sz="4" w:space="0" w:color="000000"/>
              <w:bottom w:val="single" w:sz="4" w:space="0" w:color="000000"/>
            </w:tcBorders>
            <w:shd w:val="clear" w:color="auto" w:fill="D9D9D9"/>
            <w:vAlign w:val="center"/>
          </w:tcPr>
          <w:p w:rsidR="00FE2B6C" w:rsidRPr="003D572F" w:rsidRDefault="00FE2B6C" w:rsidP="003D572F">
            <w:pPr>
              <w:pStyle w:val="af9"/>
              <w:keepNext/>
              <w:shd w:val="clear" w:color="auto" w:fill="FFFFFF"/>
              <w:snapToGrid w:val="0"/>
              <w:ind w:left="0" w:firstLine="0"/>
              <w:rPr>
                <w:rFonts w:ascii="Times New Roman" w:hAnsi="Times New Roman"/>
                <w:sz w:val="28"/>
                <w:szCs w:val="28"/>
              </w:rPr>
            </w:pPr>
            <w:r w:rsidRPr="003D572F">
              <w:rPr>
                <w:rFonts w:ascii="Times New Roman" w:hAnsi="Times New Roman"/>
                <w:sz w:val="28"/>
                <w:szCs w:val="28"/>
              </w:rPr>
              <w:t>Описание реквизита</w:t>
            </w:r>
          </w:p>
        </w:tc>
        <w:tc>
          <w:tcPr>
            <w:tcW w:w="1680" w:type="dxa"/>
            <w:tcBorders>
              <w:top w:val="single" w:sz="4" w:space="0" w:color="000000"/>
              <w:left w:val="single" w:sz="4" w:space="0" w:color="000000"/>
              <w:bottom w:val="single" w:sz="4" w:space="0" w:color="000000"/>
            </w:tcBorders>
            <w:shd w:val="clear" w:color="auto" w:fill="D9D9D9"/>
            <w:vAlign w:val="center"/>
          </w:tcPr>
          <w:p w:rsidR="00FE2B6C" w:rsidRPr="003D572F" w:rsidRDefault="00FE2B6C" w:rsidP="003D572F">
            <w:pPr>
              <w:pStyle w:val="af9"/>
              <w:shd w:val="clear" w:color="auto" w:fill="FFFFFF"/>
              <w:snapToGrid w:val="0"/>
              <w:ind w:left="0" w:firstLine="0"/>
              <w:rPr>
                <w:rFonts w:ascii="Times New Roman" w:hAnsi="Times New Roman"/>
                <w:sz w:val="28"/>
                <w:szCs w:val="28"/>
              </w:rPr>
            </w:pPr>
            <w:r w:rsidRPr="003D572F">
              <w:rPr>
                <w:rFonts w:ascii="Times New Roman" w:hAnsi="Times New Roman"/>
                <w:sz w:val="28"/>
                <w:szCs w:val="28"/>
              </w:rPr>
              <w:t>Тип реквизита</w:t>
            </w:r>
          </w:p>
        </w:tc>
        <w:tc>
          <w:tcPr>
            <w:tcW w:w="1080"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FE2B6C" w:rsidRPr="003D572F" w:rsidRDefault="00FE2B6C" w:rsidP="003D572F">
            <w:pPr>
              <w:pStyle w:val="af9"/>
              <w:shd w:val="clear" w:color="auto" w:fill="FFFFFF"/>
              <w:snapToGrid w:val="0"/>
              <w:ind w:left="0" w:firstLine="0"/>
              <w:rPr>
                <w:rFonts w:ascii="Times New Roman" w:hAnsi="Times New Roman"/>
                <w:sz w:val="28"/>
                <w:szCs w:val="28"/>
              </w:rPr>
            </w:pPr>
            <w:r w:rsidRPr="003D572F">
              <w:rPr>
                <w:rFonts w:ascii="Times New Roman" w:hAnsi="Times New Roman"/>
                <w:sz w:val="28"/>
                <w:szCs w:val="28"/>
              </w:rPr>
              <w:t>Крат-</w:t>
            </w:r>
          </w:p>
          <w:p w:rsidR="00FE2B6C" w:rsidRPr="003D572F" w:rsidRDefault="00FE2B6C" w:rsidP="003D572F">
            <w:pPr>
              <w:pStyle w:val="af9"/>
              <w:shd w:val="clear" w:color="auto" w:fill="FFFFFF"/>
              <w:ind w:left="0" w:firstLine="0"/>
              <w:rPr>
                <w:rFonts w:ascii="Times New Roman" w:hAnsi="Times New Roman"/>
                <w:sz w:val="28"/>
                <w:szCs w:val="28"/>
              </w:rPr>
            </w:pPr>
            <w:r w:rsidRPr="003D572F">
              <w:rPr>
                <w:rFonts w:ascii="Times New Roman" w:hAnsi="Times New Roman"/>
                <w:sz w:val="28"/>
                <w:szCs w:val="28"/>
              </w:rPr>
              <w:t>ность</w:t>
            </w:r>
          </w:p>
        </w:tc>
      </w:tr>
      <w:tr w:rsidR="00FE2B6C" w:rsidRPr="003D572F" w:rsidTr="003F64AD">
        <w:trPr>
          <w:cantSplit/>
          <w:trHeight w:val="285"/>
        </w:trPr>
        <w:tc>
          <w:tcPr>
            <w:tcW w:w="7200" w:type="dxa"/>
            <w:tcBorders>
              <w:top w:val="single" w:sz="4" w:space="0" w:color="000000"/>
              <w:left w:val="single" w:sz="4" w:space="0" w:color="000000"/>
              <w:bottom w:val="single" w:sz="4" w:space="0" w:color="auto"/>
            </w:tcBorders>
          </w:tcPr>
          <w:p w:rsidR="00FE2B6C" w:rsidRPr="003D572F" w:rsidRDefault="00FE2B6C" w:rsidP="003D572F">
            <w:pPr>
              <w:pStyle w:val="2"/>
              <w:shd w:val="clear" w:color="auto" w:fill="FFFFFF"/>
              <w:snapToGrid w:val="0"/>
              <w:spacing w:before="20"/>
              <w:ind w:firstLine="0"/>
              <w:rPr>
                <w:rStyle w:val="af6"/>
                <w:bCs/>
              </w:rPr>
            </w:pPr>
            <w:r w:rsidRPr="003D572F">
              <w:rPr>
                <w:b/>
              </w:rPr>
              <w:t>Деятельность по патентам</w:t>
            </w:r>
          </w:p>
          <w:p w:rsidR="00FE2B6C" w:rsidRPr="003D572F" w:rsidRDefault="00FE2B6C" w:rsidP="003D572F">
            <w:pPr>
              <w:shd w:val="clear" w:color="auto" w:fill="FFFFFF"/>
              <w:tabs>
                <w:tab w:val="right" w:pos="4678"/>
              </w:tabs>
              <w:rPr>
                <w:rStyle w:val="af7"/>
                <w:bCs/>
              </w:rPr>
            </w:pPr>
            <w:r w:rsidRPr="003D572F">
              <w:rPr>
                <w:rStyle w:val="af7"/>
                <w:bCs/>
              </w:rPr>
              <w:t>(F4</w:t>
            </w:r>
            <w:r w:rsidRPr="003D572F">
              <w:rPr>
                <w:rStyle w:val="af7"/>
                <w:bCs/>
                <w:lang w:val="en-US"/>
              </w:rPr>
              <w:t>PAT</w:t>
            </w:r>
            <w:r w:rsidRPr="003D572F">
              <w:rPr>
                <w:rStyle w:val="af7"/>
                <w:bCs/>
              </w:rPr>
              <w:t>)</w:t>
            </w:r>
          </w:p>
        </w:tc>
        <w:tc>
          <w:tcPr>
            <w:tcW w:w="1680" w:type="dxa"/>
            <w:tcBorders>
              <w:top w:val="single" w:sz="4" w:space="0" w:color="000000"/>
              <w:left w:val="single" w:sz="4" w:space="0" w:color="000000"/>
              <w:bottom w:val="single" w:sz="4" w:space="0" w:color="auto"/>
            </w:tcBorders>
            <w:vAlign w:val="center"/>
          </w:tcPr>
          <w:p w:rsidR="00FE2B6C" w:rsidRPr="003D572F" w:rsidRDefault="00FE2B6C" w:rsidP="003D572F">
            <w:pPr>
              <w:shd w:val="clear" w:color="auto" w:fill="FFFFFF"/>
              <w:snapToGrid w:val="0"/>
              <w:spacing w:before="20"/>
              <w:rPr>
                <w:b/>
              </w:rPr>
            </w:pPr>
            <w:r w:rsidRPr="003D572F">
              <w:rPr>
                <w:b/>
              </w:rPr>
              <w:t>Элемент</w:t>
            </w:r>
          </w:p>
        </w:tc>
        <w:tc>
          <w:tcPr>
            <w:tcW w:w="1080" w:type="dxa"/>
            <w:tcBorders>
              <w:top w:val="single" w:sz="4" w:space="0" w:color="000000"/>
              <w:left w:val="single" w:sz="4" w:space="0" w:color="000000"/>
              <w:bottom w:val="single" w:sz="4" w:space="0" w:color="auto"/>
              <w:right w:val="single" w:sz="4" w:space="0" w:color="000000"/>
            </w:tcBorders>
            <w:vAlign w:val="center"/>
          </w:tcPr>
          <w:p w:rsidR="00FE2B6C" w:rsidRPr="003D572F" w:rsidRDefault="00FE2B6C" w:rsidP="003D572F">
            <w:pPr>
              <w:shd w:val="clear" w:color="auto" w:fill="FFFFFF"/>
              <w:snapToGrid w:val="0"/>
              <w:spacing w:before="20"/>
              <w:jc w:val="center"/>
            </w:pPr>
          </w:p>
        </w:tc>
      </w:tr>
      <w:tr w:rsidR="00FE2B6C" w:rsidRPr="003D572F" w:rsidTr="003F64AD">
        <w:trPr>
          <w:cantSplit/>
          <w:trHeight w:val="285"/>
        </w:trPr>
        <w:tc>
          <w:tcPr>
            <w:tcW w:w="7200" w:type="dxa"/>
            <w:tcBorders>
              <w:top w:val="single" w:sz="4" w:space="0" w:color="auto"/>
              <w:left w:val="single" w:sz="4" w:space="0" w:color="auto"/>
              <w:bottom w:val="single" w:sz="4" w:space="0" w:color="auto"/>
              <w:right w:val="single" w:sz="4" w:space="0" w:color="auto"/>
            </w:tcBorders>
          </w:tcPr>
          <w:p w:rsidR="00FE2B6C" w:rsidRPr="003D572F" w:rsidRDefault="00FE2B6C" w:rsidP="003D572F">
            <w:pPr>
              <w:shd w:val="clear" w:color="auto" w:fill="FFFFFF"/>
              <w:tabs>
                <w:tab w:val="right" w:pos="4678"/>
              </w:tabs>
              <w:snapToGrid w:val="0"/>
              <w:spacing w:before="20"/>
              <w:ind w:firstLine="360"/>
            </w:pPr>
            <w:r w:rsidRPr="003D572F">
              <w:t>Таблица 4.</w:t>
            </w:r>
            <w:r w:rsidRPr="003D572F">
              <w:rPr>
                <w:lang w:val="en-US"/>
              </w:rPr>
              <w:t>3</w:t>
            </w:r>
            <w:r w:rsidRPr="003D572F">
              <w:t xml:space="preserve"> графа 2 «№ патента» </w:t>
            </w:r>
            <w:r w:rsidRPr="003D572F">
              <w:rPr>
                <w:vertAlign w:val="superscript"/>
              </w:rPr>
              <w:t>4</w:t>
            </w:r>
          </w:p>
          <w:p w:rsidR="00FE2B6C" w:rsidRPr="003D572F" w:rsidRDefault="00FE2B6C" w:rsidP="003D572F">
            <w:pPr>
              <w:shd w:val="clear" w:color="auto" w:fill="FFFFFF"/>
              <w:tabs>
                <w:tab w:val="right" w:pos="4678"/>
              </w:tabs>
              <w:ind w:firstLine="360"/>
              <w:rPr>
                <w:rStyle w:val="af4"/>
                <w:iCs/>
                <w:lang w:eastAsia="ru-RU"/>
              </w:rPr>
            </w:pPr>
            <w:r w:rsidRPr="003D572F">
              <w:rPr>
                <w:rStyle w:val="af4"/>
                <w:iCs/>
                <w:lang w:eastAsia="ru-RU"/>
              </w:rPr>
              <w:t>(</w:t>
            </w:r>
            <w:r w:rsidRPr="003D572F">
              <w:rPr>
                <w:rStyle w:val="af4"/>
                <w:iCs/>
                <w:lang w:val="en-US" w:eastAsia="ru-RU"/>
              </w:rPr>
              <w:t>NUM</w:t>
            </w:r>
            <w:r w:rsidRPr="003D572F">
              <w:rPr>
                <w:rStyle w:val="af4"/>
                <w:iCs/>
                <w:lang w:eastAsia="ru-RU"/>
              </w:rPr>
              <w:t>)</w:t>
            </w:r>
          </w:p>
        </w:tc>
        <w:tc>
          <w:tcPr>
            <w:tcW w:w="1680" w:type="dxa"/>
            <w:tcBorders>
              <w:top w:val="single" w:sz="4" w:space="0" w:color="auto"/>
              <w:left w:val="single" w:sz="4" w:space="0" w:color="auto"/>
              <w:bottom w:val="single" w:sz="4" w:space="0" w:color="auto"/>
              <w:right w:val="single" w:sz="4" w:space="0" w:color="auto"/>
            </w:tcBorders>
            <w:vAlign w:val="center"/>
          </w:tcPr>
          <w:p w:rsidR="00FE2B6C" w:rsidRPr="003D572F" w:rsidRDefault="00FE2B6C" w:rsidP="003D572F">
            <w:pPr>
              <w:shd w:val="clear" w:color="auto" w:fill="FFFFFF"/>
              <w:snapToGrid w:val="0"/>
              <w:spacing w:before="20"/>
            </w:pPr>
            <w:r w:rsidRPr="003D572F">
              <w:t>Текст (01</w:t>
            </w:r>
            <w:r w:rsidRPr="003D572F">
              <w:rPr>
                <w:lang w:val="en-US"/>
              </w:rPr>
              <w:t>3</w:t>
            </w:r>
            <w:r w:rsidRPr="003D572F">
              <w:t>)</w:t>
            </w:r>
          </w:p>
        </w:tc>
        <w:tc>
          <w:tcPr>
            <w:tcW w:w="1080" w:type="dxa"/>
            <w:tcBorders>
              <w:top w:val="single" w:sz="4" w:space="0" w:color="auto"/>
              <w:left w:val="single" w:sz="4" w:space="0" w:color="auto"/>
              <w:bottom w:val="single" w:sz="4" w:space="0" w:color="auto"/>
              <w:right w:val="single" w:sz="4" w:space="0" w:color="auto"/>
            </w:tcBorders>
            <w:vAlign w:val="center"/>
          </w:tcPr>
          <w:p w:rsidR="00FE2B6C" w:rsidRPr="003D572F" w:rsidRDefault="00FE2B6C" w:rsidP="003D572F">
            <w:pPr>
              <w:shd w:val="clear" w:color="auto" w:fill="FFFFFF"/>
              <w:snapToGrid w:val="0"/>
              <w:spacing w:before="20"/>
              <w:jc w:val="center"/>
            </w:pPr>
            <w:r w:rsidRPr="003D572F">
              <w:t>[1]</w:t>
            </w:r>
          </w:p>
        </w:tc>
      </w:tr>
      <w:tr w:rsidR="00FE2B6C" w:rsidRPr="003D572F" w:rsidTr="003F64AD">
        <w:trPr>
          <w:cantSplit/>
          <w:trHeight w:val="285"/>
        </w:trPr>
        <w:tc>
          <w:tcPr>
            <w:tcW w:w="7200" w:type="dxa"/>
            <w:tcBorders>
              <w:top w:val="single" w:sz="4" w:space="0" w:color="auto"/>
              <w:left w:val="single" w:sz="4" w:space="0" w:color="auto"/>
              <w:bottom w:val="single" w:sz="4" w:space="0" w:color="auto"/>
              <w:right w:val="single" w:sz="4" w:space="0" w:color="auto"/>
            </w:tcBorders>
          </w:tcPr>
          <w:p w:rsidR="00FE2B6C" w:rsidRPr="003D572F" w:rsidRDefault="00FE2B6C" w:rsidP="003D572F">
            <w:pPr>
              <w:shd w:val="clear" w:color="auto" w:fill="FFFFFF"/>
              <w:tabs>
                <w:tab w:val="right" w:pos="4678"/>
              </w:tabs>
              <w:snapToGrid w:val="0"/>
              <w:spacing w:before="20"/>
              <w:ind w:firstLine="360"/>
            </w:pPr>
            <w:r w:rsidRPr="003D572F">
              <w:t xml:space="preserve">Таблица 4.3 графа 3 «Код вида предпринимательской деятельности, установленной законом субъекта Российской Федерации» </w:t>
            </w:r>
            <w:r w:rsidRPr="003D572F">
              <w:rPr>
                <w:vertAlign w:val="superscript"/>
              </w:rPr>
              <w:t>5</w:t>
            </w:r>
          </w:p>
          <w:p w:rsidR="00FE2B6C" w:rsidRPr="003D572F" w:rsidRDefault="00FE2B6C" w:rsidP="003D572F">
            <w:pPr>
              <w:shd w:val="clear" w:color="auto" w:fill="FFFFFF"/>
              <w:tabs>
                <w:tab w:val="right" w:pos="4678"/>
              </w:tabs>
              <w:snapToGrid w:val="0"/>
              <w:spacing w:before="20"/>
              <w:ind w:firstLine="360"/>
            </w:pPr>
            <w:r w:rsidRPr="003D572F">
              <w:rPr>
                <w:rStyle w:val="af4"/>
                <w:iCs/>
                <w:lang w:eastAsia="ru-RU"/>
              </w:rPr>
              <w:t>(</w:t>
            </w:r>
            <w:r w:rsidRPr="003D572F">
              <w:rPr>
                <w:rStyle w:val="af4"/>
                <w:iCs/>
                <w:lang w:val="en-US" w:eastAsia="ru-RU"/>
              </w:rPr>
              <w:t>ID</w:t>
            </w:r>
            <w:r w:rsidRPr="003D572F">
              <w:rPr>
                <w:rStyle w:val="af4"/>
                <w:iCs/>
                <w:lang w:eastAsia="ru-RU"/>
              </w:rPr>
              <w:t>_</w:t>
            </w:r>
            <w:r w:rsidRPr="003D572F">
              <w:rPr>
                <w:rStyle w:val="af4"/>
                <w:iCs/>
                <w:lang w:val="en-US" w:eastAsia="ru-RU"/>
              </w:rPr>
              <w:t>WPAT</w:t>
            </w:r>
            <w:r w:rsidRPr="003D572F">
              <w:rPr>
                <w:rStyle w:val="af4"/>
                <w:iCs/>
                <w:lang w:eastAsia="ru-RU"/>
              </w:rPr>
              <w:t>)</w:t>
            </w:r>
          </w:p>
        </w:tc>
        <w:tc>
          <w:tcPr>
            <w:tcW w:w="1680" w:type="dxa"/>
            <w:tcBorders>
              <w:top w:val="single" w:sz="4" w:space="0" w:color="auto"/>
              <w:left w:val="single" w:sz="4" w:space="0" w:color="auto"/>
              <w:bottom w:val="single" w:sz="4" w:space="0" w:color="auto"/>
              <w:right w:val="single" w:sz="4" w:space="0" w:color="auto"/>
            </w:tcBorders>
            <w:vAlign w:val="center"/>
          </w:tcPr>
          <w:p w:rsidR="00FE2B6C" w:rsidRPr="003D572F" w:rsidRDefault="00FE2B6C" w:rsidP="003D572F">
            <w:pPr>
              <w:shd w:val="clear" w:color="auto" w:fill="FFFFFF"/>
              <w:snapToGrid w:val="0"/>
              <w:spacing w:before="20"/>
            </w:pPr>
            <w:r w:rsidRPr="003D572F">
              <w:t>Целое (3)</w:t>
            </w:r>
          </w:p>
        </w:tc>
        <w:tc>
          <w:tcPr>
            <w:tcW w:w="1080" w:type="dxa"/>
            <w:tcBorders>
              <w:top w:val="single" w:sz="4" w:space="0" w:color="auto"/>
              <w:left w:val="single" w:sz="4" w:space="0" w:color="auto"/>
              <w:bottom w:val="single" w:sz="4" w:space="0" w:color="auto"/>
              <w:right w:val="single" w:sz="4" w:space="0" w:color="auto"/>
            </w:tcBorders>
            <w:vAlign w:val="center"/>
          </w:tcPr>
          <w:p w:rsidR="00FE2B6C" w:rsidRPr="003D572F" w:rsidRDefault="00FE2B6C" w:rsidP="003D572F">
            <w:pPr>
              <w:shd w:val="clear" w:color="auto" w:fill="FFFFFF"/>
              <w:snapToGrid w:val="0"/>
              <w:spacing w:before="20"/>
              <w:jc w:val="center"/>
            </w:pPr>
            <w:r w:rsidRPr="003D572F">
              <w:t>[1]</w:t>
            </w:r>
          </w:p>
        </w:tc>
      </w:tr>
      <w:tr w:rsidR="00FE2B6C" w:rsidRPr="003D572F" w:rsidTr="003F64AD">
        <w:trPr>
          <w:cantSplit/>
          <w:trHeight w:val="285"/>
        </w:trPr>
        <w:tc>
          <w:tcPr>
            <w:tcW w:w="7200" w:type="dxa"/>
            <w:tcBorders>
              <w:top w:val="single" w:sz="4" w:space="0" w:color="auto"/>
              <w:left w:val="single" w:sz="4" w:space="0" w:color="auto"/>
              <w:bottom w:val="single" w:sz="4" w:space="0" w:color="auto"/>
              <w:right w:val="single" w:sz="4" w:space="0" w:color="auto"/>
            </w:tcBorders>
          </w:tcPr>
          <w:p w:rsidR="00FE2B6C" w:rsidRPr="003D572F" w:rsidRDefault="00FE2B6C" w:rsidP="003D572F">
            <w:pPr>
              <w:shd w:val="clear" w:color="auto" w:fill="FFFFFF"/>
              <w:tabs>
                <w:tab w:val="right" w:pos="4678"/>
              </w:tabs>
              <w:snapToGrid w:val="0"/>
              <w:spacing w:before="20"/>
              <w:ind w:firstLine="360"/>
            </w:pPr>
            <w:r w:rsidRPr="003D572F">
              <w:t>Таблица 4.</w:t>
            </w:r>
            <w:r w:rsidRPr="003D572F">
              <w:rPr>
                <w:lang w:val="en-US"/>
              </w:rPr>
              <w:t>3</w:t>
            </w:r>
            <w:r w:rsidRPr="003D572F">
              <w:t xml:space="preserve"> графа 4</w:t>
            </w:r>
          </w:p>
          <w:p w:rsidR="00FE2B6C" w:rsidRPr="003D572F" w:rsidRDefault="00FE2B6C" w:rsidP="003D572F">
            <w:pPr>
              <w:shd w:val="clear" w:color="auto" w:fill="FFFFFF"/>
              <w:tabs>
                <w:tab w:val="right" w:pos="4678"/>
              </w:tabs>
              <w:snapToGrid w:val="0"/>
              <w:spacing w:before="20"/>
              <w:ind w:firstLine="360"/>
            </w:pPr>
            <w:r w:rsidRPr="003D572F">
              <w:rPr>
                <w:rStyle w:val="af4"/>
                <w:iCs/>
                <w:lang w:eastAsia="ru-RU"/>
              </w:rPr>
              <w:t>(</w:t>
            </w:r>
            <w:r w:rsidRPr="003D572F">
              <w:rPr>
                <w:rStyle w:val="af4"/>
                <w:iCs/>
                <w:lang w:val="en-US" w:eastAsia="ru-RU"/>
              </w:rPr>
              <w:t>PATDATE</w:t>
            </w:r>
            <w:r w:rsidRPr="003D572F">
              <w:rPr>
                <w:rStyle w:val="af4"/>
                <w:iCs/>
                <w:lang w:eastAsia="ru-RU"/>
              </w:rPr>
              <w:t>)</w:t>
            </w:r>
          </w:p>
        </w:tc>
        <w:tc>
          <w:tcPr>
            <w:tcW w:w="1680" w:type="dxa"/>
            <w:tcBorders>
              <w:top w:val="single" w:sz="4" w:space="0" w:color="auto"/>
              <w:left w:val="single" w:sz="4" w:space="0" w:color="auto"/>
              <w:bottom w:val="single" w:sz="4" w:space="0" w:color="auto"/>
              <w:right w:val="single" w:sz="4" w:space="0" w:color="auto"/>
            </w:tcBorders>
            <w:vAlign w:val="center"/>
          </w:tcPr>
          <w:p w:rsidR="00FE2B6C" w:rsidRPr="003D572F" w:rsidRDefault="00FE2B6C" w:rsidP="003D572F">
            <w:pPr>
              <w:shd w:val="clear" w:color="auto" w:fill="FFFFFF"/>
              <w:snapToGrid w:val="0"/>
              <w:spacing w:before="20"/>
            </w:pPr>
            <w:r w:rsidRPr="003D572F">
              <w:t>Дата</w:t>
            </w:r>
          </w:p>
        </w:tc>
        <w:tc>
          <w:tcPr>
            <w:tcW w:w="1080" w:type="dxa"/>
            <w:tcBorders>
              <w:top w:val="single" w:sz="4" w:space="0" w:color="auto"/>
              <w:left w:val="single" w:sz="4" w:space="0" w:color="auto"/>
              <w:bottom w:val="single" w:sz="4" w:space="0" w:color="auto"/>
              <w:right w:val="single" w:sz="4" w:space="0" w:color="auto"/>
            </w:tcBorders>
            <w:vAlign w:val="center"/>
          </w:tcPr>
          <w:p w:rsidR="00FE2B6C" w:rsidRPr="003D572F" w:rsidRDefault="00FE2B6C" w:rsidP="003D572F">
            <w:pPr>
              <w:shd w:val="clear" w:color="auto" w:fill="FFFFFF"/>
              <w:snapToGrid w:val="0"/>
              <w:spacing w:before="20"/>
              <w:jc w:val="center"/>
            </w:pPr>
            <w:r w:rsidRPr="003D572F">
              <w:t>[1]</w:t>
            </w:r>
          </w:p>
        </w:tc>
      </w:tr>
      <w:tr w:rsidR="00FE2B6C" w:rsidRPr="003D572F" w:rsidTr="003F64AD">
        <w:trPr>
          <w:cantSplit/>
          <w:trHeight w:val="285"/>
        </w:trPr>
        <w:tc>
          <w:tcPr>
            <w:tcW w:w="7200" w:type="dxa"/>
            <w:tcBorders>
              <w:top w:val="single" w:sz="4" w:space="0" w:color="auto"/>
              <w:left w:val="single" w:sz="4" w:space="0" w:color="auto"/>
              <w:bottom w:val="single" w:sz="4" w:space="0" w:color="auto"/>
              <w:right w:val="single" w:sz="4" w:space="0" w:color="auto"/>
            </w:tcBorders>
          </w:tcPr>
          <w:p w:rsidR="00FE2B6C" w:rsidRPr="003D572F" w:rsidRDefault="00FE2B6C" w:rsidP="003D572F">
            <w:pPr>
              <w:shd w:val="clear" w:color="auto" w:fill="FFFFFF"/>
              <w:tabs>
                <w:tab w:val="right" w:pos="4678"/>
              </w:tabs>
              <w:snapToGrid w:val="0"/>
              <w:spacing w:before="20"/>
              <w:ind w:firstLine="360"/>
            </w:pPr>
            <w:r w:rsidRPr="003D572F">
              <w:t>Таблица 4.</w:t>
            </w:r>
            <w:r w:rsidRPr="003D572F">
              <w:rPr>
                <w:lang w:val="en-US"/>
              </w:rPr>
              <w:t>3</w:t>
            </w:r>
            <w:r w:rsidRPr="003D572F">
              <w:t xml:space="preserve"> графа 5</w:t>
            </w:r>
          </w:p>
          <w:p w:rsidR="00FE2B6C" w:rsidRPr="003D572F" w:rsidRDefault="00FE2B6C" w:rsidP="003D572F">
            <w:pPr>
              <w:shd w:val="clear" w:color="auto" w:fill="FFFFFF"/>
              <w:tabs>
                <w:tab w:val="right" w:pos="4678"/>
              </w:tabs>
              <w:snapToGrid w:val="0"/>
              <w:spacing w:before="20"/>
              <w:ind w:firstLine="360"/>
            </w:pPr>
            <w:r w:rsidRPr="003D572F">
              <w:rPr>
                <w:rStyle w:val="af4"/>
                <w:iCs/>
                <w:lang w:eastAsia="ru-RU"/>
              </w:rPr>
              <w:t>(</w:t>
            </w:r>
            <w:r w:rsidRPr="003D572F">
              <w:rPr>
                <w:rStyle w:val="af4"/>
                <w:iCs/>
                <w:lang w:val="en-US" w:eastAsia="ru-RU"/>
              </w:rPr>
              <w:t>PATDATEF</w:t>
            </w:r>
            <w:r w:rsidRPr="003D572F">
              <w:rPr>
                <w:rStyle w:val="af4"/>
                <w:iCs/>
                <w:lang w:eastAsia="ru-RU"/>
              </w:rPr>
              <w:t>)</w:t>
            </w:r>
          </w:p>
        </w:tc>
        <w:tc>
          <w:tcPr>
            <w:tcW w:w="1680" w:type="dxa"/>
            <w:tcBorders>
              <w:top w:val="single" w:sz="4" w:space="0" w:color="auto"/>
              <w:left w:val="single" w:sz="4" w:space="0" w:color="auto"/>
              <w:bottom w:val="single" w:sz="4" w:space="0" w:color="auto"/>
              <w:right w:val="single" w:sz="4" w:space="0" w:color="auto"/>
            </w:tcBorders>
            <w:vAlign w:val="center"/>
          </w:tcPr>
          <w:p w:rsidR="00FE2B6C" w:rsidRPr="003D572F" w:rsidRDefault="00FE2B6C" w:rsidP="003D572F">
            <w:pPr>
              <w:shd w:val="clear" w:color="auto" w:fill="FFFFFF"/>
              <w:snapToGrid w:val="0"/>
              <w:spacing w:before="20"/>
            </w:pPr>
            <w:r w:rsidRPr="003D572F">
              <w:t>Дата</w:t>
            </w:r>
          </w:p>
        </w:tc>
        <w:tc>
          <w:tcPr>
            <w:tcW w:w="1080" w:type="dxa"/>
            <w:tcBorders>
              <w:top w:val="single" w:sz="4" w:space="0" w:color="auto"/>
              <w:left w:val="single" w:sz="4" w:space="0" w:color="auto"/>
              <w:bottom w:val="single" w:sz="4" w:space="0" w:color="auto"/>
              <w:right w:val="single" w:sz="4" w:space="0" w:color="auto"/>
            </w:tcBorders>
            <w:vAlign w:val="center"/>
          </w:tcPr>
          <w:p w:rsidR="00FE2B6C" w:rsidRPr="003D572F" w:rsidRDefault="00FE2B6C" w:rsidP="003D572F">
            <w:pPr>
              <w:shd w:val="clear" w:color="auto" w:fill="FFFFFF"/>
              <w:snapToGrid w:val="0"/>
              <w:spacing w:before="20"/>
              <w:jc w:val="center"/>
            </w:pPr>
            <w:r w:rsidRPr="003D572F">
              <w:t>[1]</w:t>
            </w:r>
          </w:p>
        </w:tc>
      </w:tr>
      <w:tr w:rsidR="00FE2B6C" w:rsidRPr="003D572F" w:rsidTr="003F64AD">
        <w:trPr>
          <w:cantSplit/>
          <w:trHeight w:val="285"/>
        </w:trPr>
        <w:tc>
          <w:tcPr>
            <w:tcW w:w="7200" w:type="dxa"/>
            <w:tcBorders>
              <w:top w:val="single" w:sz="4" w:space="0" w:color="auto"/>
              <w:left w:val="single" w:sz="4" w:space="0" w:color="auto"/>
              <w:bottom w:val="single" w:sz="4" w:space="0" w:color="auto"/>
              <w:right w:val="single" w:sz="4" w:space="0" w:color="auto"/>
            </w:tcBorders>
          </w:tcPr>
          <w:p w:rsidR="00FE2B6C" w:rsidRPr="003D572F" w:rsidRDefault="00FE2B6C" w:rsidP="003D572F">
            <w:pPr>
              <w:shd w:val="clear" w:color="auto" w:fill="FFFFFF"/>
              <w:tabs>
                <w:tab w:val="right" w:pos="4678"/>
              </w:tabs>
              <w:snapToGrid w:val="0"/>
              <w:spacing w:before="20"/>
              <w:ind w:firstLine="360"/>
            </w:pPr>
            <w:r w:rsidRPr="003D572F">
              <w:t>Таблица 4.</w:t>
            </w:r>
            <w:r w:rsidRPr="003D572F">
              <w:rPr>
                <w:lang w:val="en-US"/>
              </w:rPr>
              <w:t>3</w:t>
            </w:r>
            <w:r w:rsidRPr="003D572F">
              <w:t xml:space="preserve"> графа 6</w:t>
            </w:r>
          </w:p>
          <w:p w:rsidR="00FE2B6C" w:rsidRPr="003D572F" w:rsidRDefault="00FE2B6C" w:rsidP="003D572F">
            <w:pPr>
              <w:shd w:val="clear" w:color="auto" w:fill="FFFFFF"/>
              <w:tabs>
                <w:tab w:val="right" w:pos="4678"/>
              </w:tabs>
              <w:snapToGrid w:val="0"/>
              <w:spacing w:before="20"/>
              <w:ind w:firstLine="360"/>
            </w:pPr>
            <w:r w:rsidRPr="003D572F">
              <w:rPr>
                <w:rStyle w:val="af4"/>
                <w:iCs/>
                <w:lang w:eastAsia="ru-RU"/>
              </w:rPr>
              <w:t>(</w:t>
            </w:r>
            <w:r w:rsidRPr="003D572F">
              <w:rPr>
                <w:rStyle w:val="af4"/>
                <w:iCs/>
                <w:lang w:val="en-US" w:eastAsia="ru-RU"/>
              </w:rPr>
              <w:t>S</w:t>
            </w:r>
            <w:r w:rsidRPr="003D572F">
              <w:rPr>
                <w:rStyle w:val="af4"/>
                <w:iCs/>
                <w:lang w:eastAsia="ru-RU"/>
              </w:rPr>
              <w:t>)</w:t>
            </w:r>
          </w:p>
        </w:tc>
        <w:tc>
          <w:tcPr>
            <w:tcW w:w="1680" w:type="dxa"/>
            <w:tcBorders>
              <w:top w:val="single" w:sz="4" w:space="0" w:color="auto"/>
              <w:left w:val="single" w:sz="4" w:space="0" w:color="auto"/>
              <w:bottom w:val="single" w:sz="4" w:space="0" w:color="auto"/>
              <w:right w:val="single" w:sz="4" w:space="0" w:color="auto"/>
            </w:tcBorders>
            <w:vAlign w:val="center"/>
          </w:tcPr>
          <w:p w:rsidR="00FE2B6C" w:rsidRPr="003D572F" w:rsidRDefault="00FE2B6C" w:rsidP="003D572F">
            <w:pPr>
              <w:shd w:val="clear" w:color="auto" w:fill="FFFFFF"/>
              <w:snapToGrid w:val="0"/>
              <w:spacing w:before="20"/>
            </w:pPr>
            <w:r w:rsidRPr="003D572F">
              <w:t>Сумма (14,2)</w:t>
            </w:r>
          </w:p>
        </w:tc>
        <w:tc>
          <w:tcPr>
            <w:tcW w:w="1080" w:type="dxa"/>
            <w:tcBorders>
              <w:top w:val="single" w:sz="4" w:space="0" w:color="auto"/>
              <w:left w:val="single" w:sz="4" w:space="0" w:color="auto"/>
              <w:bottom w:val="single" w:sz="4" w:space="0" w:color="auto"/>
              <w:right w:val="single" w:sz="4" w:space="0" w:color="auto"/>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200" w:type="dxa"/>
            <w:tcBorders>
              <w:top w:val="single" w:sz="4" w:space="0" w:color="auto"/>
              <w:left w:val="single" w:sz="4" w:space="0" w:color="auto"/>
              <w:bottom w:val="single" w:sz="4" w:space="0" w:color="auto"/>
              <w:right w:val="single" w:sz="4" w:space="0" w:color="auto"/>
            </w:tcBorders>
          </w:tcPr>
          <w:p w:rsidR="00FE2B6C" w:rsidRPr="003D572F" w:rsidRDefault="00FE2B6C" w:rsidP="003D572F">
            <w:pPr>
              <w:shd w:val="clear" w:color="auto" w:fill="FFFFFF"/>
              <w:tabs>
                <w:tab w:val="right" w:pos="4678"/>
              </w:tabs>
              <w:snapToGrid w:val="0"/>
              <w:spacing w:before="20"/>
              <w:ind w:firstLine="360"/>
            </w:pPr>
            <w:r w:rsidRPr="003D572F">
              <w:t>Таблица 4.</w:t>
            </w:r>
            <w:r w:rsidRPr="003D572F">
              <w:rPr>
                <w:lang w:val="en-US"/>
              </w:rPr>
              <w:t>3</w:t>
            </w:r>
            <w:r w:rsidRPr="003D572F">
              <w:t xml:space="preserve"> графа 7</w:t>
            </w:r>
          </w:p>
          <w:p w:rsidR="00FE2B6C" w:rsidRPr="003D572F" w:rsidRDefault="00FE2B6C" w:rsidP="003D572F">
            <w:pPr>
              <w:shd w:val="clear" w:color="auto" w:fill="FFFFFF"/>
              <w:tabs>
                <w:tab w:val="right" w:pos="4678"/>
              </w:tabs>
              <w:snapToGrid w:val="0"/>
              <w:spacing w:before="20"/>
              <w:ind w:firstLine="360"/>
            </w:pPr>
            <w:r w:rsidRPr="003D572F">
              <w:rPr>
                <w:rStyle w:val="af4"/>
                <w:iCs/>
                <w:lang w:eastAsia="ru-RU"/>
              </w:rPr>
              <w:t>(</w:t>
            </w:r>
            <w:r w:rsidRPr="003D572F">
              <w:rPr>
                <w:rStyle w:val="af4"/>
                <w:iCs/>
                <w:lang w:val="en-US" w:eastAsia="ru-RU"/>
              </w:rPr>
              <w:t>S</w:t>
            </w:r>
            <w:r w:rsidRPr="003D572F">
              <w:rPr>
                <w:rStyle w:val="af4"/>
                <w:iCs/>
                <w:lang w:eastAsia="ru-RU"/>
              </w:rPr>
              <w:t>1)</w:t>
            </w:r>
          </w:p>
        </w:tc>
        <w:tc>
          <w:tcPr>
            <w:tcW w:w="1680" w:type="dxa"/>
            <w:tcBorders>
              <w:top w:val="single" w:sz="4" w:space="0" w:color="auto"/>
              <w:left w:val="single" w:sz="4" w:space="0" w:color="auto"/>
              <w:bottom w:val="single" w:sz="4" w:space="0" w:color="auto"/>
              <w:right w:val="single" w:sz="4" w:space="0" w:color="auto"/>
            </w:tcBorders>
            <w:vAlign w:val="center"/>
          </w:tcPr>
          <w:p w:rsidR="00FE2B6C" w:rsidRPr="003D572F" w:rsidRDefault="00FE2B6C" w:rsidP="003D572F">
            <w:pPr>
              <w:shd w:val="clear" w:color="auto" w:fill="FFFFFF"/>
              <w:snapToGrid w:val="0"/>
              <w:spacing w:before="20"/>
            </w:pPr>
            <w:r w:rsidRPr="003D572F">
              <w:t>Сумма (14,2)</w:t>
            </w:r>
          </w:p>
        </w:tc>
        <w:tc>
          <w:tcPr>
            <w:tcW w:w="1080" w:type="dxa"/>
            <w:tcBorders>
              <w:top w:val="single" w:sz="4" w:space="0" w:color="auto"/>
              <w:left w:val="single" w:sz="4" w:space="0" w:color="auto"/>
              <w:bottom w:val="single" w:sz="4" w:space="0" w:color="auto"/>
              <w:right w:val="single" w:sz="4" w:space="0" w:color="auto"/>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200" w:type="dxa"/>
            <w:tcBorders>
              <w:top w:val="single" w:sz="4" w:space="0" w:color="auto"/>
              <w:left w:val="single" w:sz="4" w:space="0" w:color="auto"/>
              <w:bottom w:val="single" w:sz="4" w:space="0" w:color="auto"/>
              <w:right w:val="single" w:sz="4" w:space="0" w:color="auto"/>
            </w:tcBorders>
          </w:tcPr>
          <w:p w:rsidR="00FE2B6C" w:rsidRPr="003D572F" w:rsidRDefault="00FE2B6C" w:rsidP="003D572F">
            <w:pPr>
              <w:shd w:val="clear" w:color="auto" w:fill="FFFFFF"/>
              <w:tabs>
                <w:tab w:val="right" w:pos="4678"/>
              </w:tabs>
              <w:snapToGrid w:val="0"/>
              <w:spacing w:before="20"/>
              <w:ind w:firstLine="360"/>
            </w:pPr>
            <w:r w:rsidRPr="003D572F">
              <w:t>Таблица 4.</w:t>
            </w:r>
            <w:r w:rsidRPr="003D572F">
              <w:rPr>
                <w:lang w:val="en-US"/>
              </w:rPr>
              <w:t>3</w:t>
            </w:r>
            <w:r w:rsidRPr="003D572F">
              <w:t xml:space="preserve"> графа 8</w:t>
            </w:r>
          </w:p>
          <w:p w:rsidR="00FE2B6C" w:rsidRPr="003D572F" w:rsidRDefault="00FE2B6C" w:rsidP="003D572F">
            <w:pPr>
              <w:shd w:val="clear" w:color="auto" w:fill="FFFFFF"/>
              <w:tabs>
                <w:tab w:val="right" w:pos="4678"/>
              </w:tabs>
              <w:snapToGrid w:val="0"/>
              <w:spacing w:before="20"/>
              <w:ind w:firstLine="360"/>
            </w:pPr>
            <w:r w:rsidRPr="003D572F">
              <w:rPr>
                <w:rStyle w:val="af4"/>
                <w:iCs/>
                <w:lang w:eastAsia="ru-RU"/>
              </w:rPr>
              <w:t>(</w:t>
            </w:r>
            <w:r w:rsidRPr="003D572F">
              <w:rPr>
                <w:rStyle w:val="af4"/>
                <w:iCs/>
                <w:lang w:val="en-US" w:eastAsia="ru-RU"/>
              </w:rPr>
              <w:t>S</w:t>
            </w:r>
            <w:r w:rsidRPr="003D572F">
              <w:rPr>
                <w:rStyle w:val="af4"/>
                <w:iCs/>
                <w:lang w:eastAsia="ru-RU"/>
              </w:rPr>
              <w:t>2)</w:t>
            </w:r>
          </w:p>
        </w:tc>
        <w:tc>
          <w:tcPr>
            <w:tcW w:w="1680" w:type="dxa"/>
            <w:tcBorders>
              <w:top w:val="single" w:sz="4" w:space="0" w:color="auto"/>
              <w:left w:val="single" w:sz="4" w:space="0" w:color="auto"/>
              <w:bottom w:val="single" w:sz="4" w:space="0" w:color="auto"/>
              <w:right w:val="single" w:sz="4" w:space="0" w:color="auto"/>
            </w:tcBorders>
            <w:vAlign w:val="center"/>
          </w:tcPr>
          <w:p w:rsidR="00FE2B6C" w:rsidRPr="003D572F" w:rsidRDefault="00FE2B6C" w:rsidP="003D572F">
            <w:pPr>
              <w:shd w:val="clear" w:color="auto" w:fill="FFFFFF"/>
              <w:snapToGrid w:val="0"/>
              <w:spacing w:before="20"/>
            </w:pPr>
            <w:r w:rsidRPr="003D572F">
              <w:t>Сумма (14,2)</w:t>
            </w:r>
          </w:p>
        </w:tc>
        <w:tc>
          <w:tcPr>
            <w:tcW w:w="1080" w:type="dxa"/>
            <w:tcBorders>
              <w:top w:val="single" w:sz="4" w:space="0" w:color="auto"/>
              <w:left w:val="single" w:sz="4" w:space="0" w:color="auto"/>
              <w:bottom w:val="single" w:sz="4" w:space="0" w:color="auto"/>
              <w:right w:val="single" w:sz="4" w:space="0" w:color="auto"/>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200" w:type="dxa"/>
            <w:tcBorders>
              <w:top w:val="single" w:sz="4" w:space="0" w:color="auto"/>
              <w:left w:val="single" w:sz="4" w:space="0" w:color="auto"/>
              <w:bottom w:val="single" w:sz="4" w:space="0" w:color="auto"/>
              <w:right w:val="single" w:sz="4" w:space="0" w:color="auto"/>
            </w:tcBorders>
          </w:tcPr>
          <w:p w:rsidR="00FE2B6C" w:rsidRPr="003D572F" w:rsidRDefault="00FE2B6C" w:rsidP="003D572F">
            <w:pPr>
              <w:shd w:val="clear" w:color="auto" w:fill="FFFFFF"/>
              <w:tabs>
                <w:tab w:val="right" w:pos="4678"/>
              </w:tabs>
              <w:snapToGrid w:val="0"/>
              <w:spacing w:before="20"/>
              <w:ind w:firstLine="360"/>
            </w:pPr>
            <w:r w:rsidRPr="003D572F">
              <w:t>Таблица 4.</w:t>
            </w:r>
            <w:r w:rsidRPr="003D572F">
              <w:rPr>
                <w:lang w:val="en-US"/>
              </w:rPr>
              <w:t>3</w:t>
            </w:r>
            <w:r w:rsidRPr="003D572F">
              <w:t xml:space="preserve"> графа 9</w:t>
            </w:r>
          </w:p>
          <w:p w:rsidR="00FE2B6C" w:rsidRPr="003D572F" w:rsidRDefault="00FE2B6C" w:rsidP="003D572F">
            <w:pPr>
              <w:shd w:val="clear" w:color="auto" w:fill="FFFFFF"/>
              <w:tabs>
                <w:tab w:val="right" w:pos="4678"/>
              </w:tabs>
              <w:snapToGrid w:val="0"/>
              <w:spacing w:before="20"/>
              <w:ind w:firstLine="360"/>
            </w:pPr>
            <w:r w:rsidRPr="003D572F">
              <w:rPr>
                <w:rStyle w:val="af4"/>
                <w:iCs/>
                <w:lang w:eastAsia="ru-RU"/>
              </w:rPr>
              <w:t>(</w:t>
            </w:r>
            <w:r w:rsidRPr="003D572F">
              <w:rPr>
                <w:rStyle w:val="af4"/>
                <w:iCs/>
                <w:lang w:val="en-US" w:eastAsia="ru-RU"/>
              </w:rPr>
              <w:t>S</w:t>
            </w:r>
            <w:r w:rsidRPr="003D572F">
              <w:rPr>
                <w:rStyle w:val="af4"/>
                <w:iCs/>
                <w:lang w:eastAsia="ru-RU"/>
              </w:rPr>
              <w:t>3)</w:t>
            </w:r>
          </w:p>
        </w:tc>
        <w:tc>
          <w:tcPr>
            <w:tcW w:w="1680" w:type="dxa"/>
            <w:tcBorders>
              <w:top w:val="single" w:sz="4" w:space="0" w:color="auto"/>
              <w:left w:val="single" w:sz="4" w:space="0" w:color="auto"/>
              <w:bottom w:val="single" w:sz="4" w:space="0" w:color="auto"/>
              <w:right w:val="single" w:sz="4" w:space="0" w:color="auto"/>
            </w:tcBorders>
            <w:vAlign w:val="center"/>
          </w:tcPr>
          <w:p w:rsidR="00FE2B6C" w:rsidRPr="003D572F" w:rsidRDefault="00FE2B6C" w:rsidP="003D572F">
            <w:pPr>
              <w:shd w:val="clear" w:color="auto" w:fill="FFFFFF"/>
              <w:snapToGrid w:val="0"/>
              <w:spacing w:before="20"/>
            </w:pPr>
            <w:r w:rsidRPr="003D572F">
              <w:t>Сумма (14,2)</w:t>
            </w:r>
          </w:p>
        </w:tc>
        <w:tc>
          <w:tcPr>
            <w:tcW w:w="1080" w:type="dxa"/>
            <w:tcBorders>
              <w:top w:val="single" w:sz="4" w:space="0" w:color="auto"/>
              <w:left w:val="single" w:sz="4" w:space="0" w:color="auto"/>
              <w:bottom w:val="single" w:sz="4" w:space="0" w:color="auto"/>
              <w:right w:val="single" w:sz="4" w:space="0" w:color="auto"/>
            </w:tcBorders>
            <w:vAlign w:val="center"/>
          </w:tcPr>
          <w:p w:rsidR="00FE2B6C" w:rsidRPr="003D572F" w:rsidRDefault="00FE2B6C" w:rsidP="003D572F">
            <w:pPr>
              <w:shd w:val="clear" w:color="auto" w:fill="FFFFFF"/>
              <w:snapToGrid w:val="0"/>
              <w:spacing w:before="20"/>
              <w:jc w:val="center"/>
            </w:pPr>
            <w:r w:rsidRPr="003D572F">
              <w:t>[0..1]</w:t>
            </w:r>
          </w:p>
        </w:tc>
      </w:tr>
    </w:tbl>
    <w:p w:rsidR="00FE2B6C" w:rsidRPr="003D572F" w:rsidRDefault="00FE2B6C" w:rsidP="003D572F">
      <w:pPr>
        <w:pStyle w:val="2"/>
        <w:keepNext w:val="0"/>
        <w:shd w:val="clear" w:color="auto" w:fill="FFFFFF"/>
        <w:ind w:left="720" w:right="0" w:firstLine="0"/>
      </w:pPr>
    </w:p>
    <w:p w:rsidR="00FE2B6C" w:rsidRPr="003D572F" w:rsidRDefault="00FE2B6C" w:rsidP="003D572F">
      <w:pPr>
        <w:pStyle w:val="2"/>
        <w:shd w:val="clear" w:color="auto" w:fill="FFFFFF"/>
        <w:ind w:left="720" w:right="0" w:firstLine="0"/>
        <w:rPr>
          <w:b/>
        </w:rPr>
      </w:pPr>
      <w:r w:rsidRPr="003D572F">
        <w:rPr>
          <w:b/>
        </w:rPr>
        <w:t>Реквизиты элемента «Раздел II и таблица 5».</w:t>
      </w:r>
    </w:p>
    <w:tbl>
      <w:tblPr>
        <w:tblW w:w="9963" w:type="dxa"/>
        <w:tblInd w:w="108" w:type="dxa"/>
        <w:tblLayout w:type="fixed"/>
        <w:tblLook w:val="0000"/>
      </w:tblPr>
      <w:tblGrid>
        <w:gridCol w:w="7198"/>
        <w:gridCol w:w="1681"/>
        <w:gridCol w:w="1084"/>
      </w:tblGrid>
      <w:tr w:rsidR="00FE2B6C" w:rsidRPr="003D572F" w:rsidTr="003F64AD">
        <w:trPr>
          <w:cantSplit/>
          <w:trHeight w:val="559"/>
          <w:tblHeader/>
        </w:trPr>
        <w:tc>
          <w:tcPr>
            <w:tcW w:w="7198" w:type="dxa"/>
            <w:tcBorders>
              <w:top w:val="single" w:sz="4" w:space="0" w:color="000000"/>
              <w:left w:val="single" w:sz="4" w:space="0" w:color="000000"/>
              <w:bottom w:val="single" w:sz="4" w:space="0" w:color="000000"/>
            </w:tcBorders>
            <w:shd w:val="clear" w:color="auto" w:fill="D9D9D9"/>
            <w:vAlign w:val="center"/>
          </w:tcPr>
          <w:p w:rsidR="00FE2B6C" w:rsidRPr="003D572F" w:rsidRDefault="00FE2B6C" w:rsidP="003D572F">
            <w:pPr>
              <w:pStyle w:val="af9"/>
              <w:keepNext/>
              <w:shd w:val="clear" w:color="auto" w:fill="FFFFFF"/>
              <w:snapToGrid w:val="0"/>
              <w:ind w:left="0" w:firstLine="0"/>
              <w:rPr>
                <w:rFonts w:ascii="Times New Roman" w:hAnsi="Times New Roman"/>
                <w:sz w:val="28"/>
                <w:szCs w:val="28"/>
              </w:rPr>
            </w:pPr>
            <w:r w:rsidRPr="003D572F">
              <w:rPr>
                <w:rFonts w:ascii="Times New Roman" w:hAnsi="Times New Roman"/>
                <w:sz w:val="28"/>
                <w:szCs w:val="28"/>
              </w:rPr>
              <w:t>Описание реквизита</w:t>
            </w:r>
          </w:p>
        </w:tc>
        <w:tc>
          <w:tcPr>
            <w:tcW w:w="1681" w:type="dxa"/>
            <w:tcBorders>
              <w:top w:val="single" w:sz="4" w:space="0" w:color="000000"/>
              <w:left w:val="single" w:sz="4" w:space="0" w:color="000000"/>
              <w:bottom w:val="single" w:sz="4" w:space="0" w:color="000000"/>
            </w:tcBorders>
            <w:shd w:val="clear" w:color="auto" w:fill="D9D9D9"/>
            <w:vAlign w:val="center"/>
          </w:tcPr>
          <w:p w:rsidR="00FE2B6C" w:rsidRPr="003D572F" w:rsidRDefault="00FE2B6C" w:rsidP="003D572F">
            <w:pPr>
              <w:pStyle w:val="af9"/>
              <w:keepNext/>
              <w:shd w:val="clear" w:color="auto" w:fill="FFFFFF"/>
              <w:snapToGrid w:val="0"/>
              <w:ind w:left="0" w:firstLine="0"/>
              <w:rPr>
                <w:rFonts w:ascii="Times New Roman" w:hAnsi="Times New Roman"/>
                <w:sz w:val="28"/>
                <w:szCs w:val="28"/>
              </w:rPr>
            </w:pPr>
            <w:r w:rsidRPr="003D572F">
              <w:rPr>
                <w:rFonts w:ascii="Times New Roman" w:hAnsi="Times New Roman"/>
                <w:sz w:val="28"/>
                <w:szCs w:val="28"/>
              </w:rPr>
              <w:t>Тип реквизита</w:t>
            </w:r>
          </w:p>
        </w:tc>
        <w:tc>
          <w:tcPr>
            <w:tcW w:w="1084"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FE2B6C" w:rsidRPr="003D572F" w:rsidRDefault="00FE2B6C" w:rsidP="003D572F">
            <w:pPr>
              <w:pStyle w:val="af9"/>
              <w:keepNext/>
              <w:shd w:val="clear" w:color="auto" w:fill="FFFFFF"/>
              <w:snapToGrid w:val="0"/>
              <w:ind w:left="0" w:firstLine="0"/>
              <w:rPr>
                <w:rFonts w:ascii="Times New Roman" w:hAnsi="Times New Roman"/>
                <w:sz w:val="28"/>
                <w:szCs w:val="28"/>
              </w:rPr>
            </w:pPr>
            <w:r w:rsidRPr="003D572F">
              <w:rPr>
                <w:rFonts w:ascii="Times New Roman" w:hAnsi="Times New Roman"/>
                <w:sz w:val="28"/>
                <w:szCs w:val="28"/>
              </w:rPr>
              <w:t>Крат-</w:t>
            </w:r>
          </w:p>
          <w:p w:rsidR="00FE2B6C" w:rsidRPr="003D572F" w:rsidRDefault="00FE2B6C" w:rsidP="003D572F">
            <w:pPr>
              <w:pStyle w:val="af9"/>
              <w:keepNext/>
              <w:shd w:val="clear" w:color="auto" w:fill="FFFFFF"/>
              <w:ind w:left="0" w:firstLine="0"/>
              <w:rPr>
                <w:rFonts w:ascii="Times New Roman" w:hAnsi="Times New Roman"/>
                <w:sz w:val="28"/>
                <w:szCs w:val="28"/>
              </w:rPr>
            </w:pPr>
            <w:r w:rsidRPr="003D572F">
              <w:rPr>
                <w:rFonts w:ascii="Times New Roman" w:hAnsi="Times New Roman"/>
                <w:sz w:val="28"/>
                <w:szCs w:val="28"/>
              </w:rPr>
              <w:t>ность</w:t>
            </w:r>
          </w:p>
        </w:tc>
      </w:tr>
      <w:tr w:rsidR="00FE2B6C" w:rsidRPr="003D572F" w:rsidTr="003F64AD">
        <w:trPr>
          <w:cantSplit/>
          <w:trHeight w:val="285"/>
        </w:trPr>
        <w:tc>
          <w:tcPr>
            <w:tcW w:w="7198" w:type="dxa"/>
            <w:tcBorders>
              <w:top w:val="single" w:sz="4" w:space="0" w:color="000000"/>
              <w:left w:val="single" w:sz="4" w:space="0" w:color="000000"/>
              <w:bottom w:val="single" w:sz="4" w:space="0" w:color="000000"/>
            </w:tcBorders>
          </w:tcPr>
          <w:p w:rsidR="00FE2B6C" w:rsidRPr="003D572F" w:rsidRDefault="00FE2B6C" w:rsidP="003D572F">
            <w:pPr>
              <w:pStyle w:val="2"/>
              <w:shd w:val="clear" w:color="auto" w:fill="FFFFFF"/>
              <w:snapToGrid w:val="0"/>
              <w:spacing w:before="20"/>
              <w:ind w:firstLine="0"/>
              <w:rPr>
                <w:rStyle w:val="af6"/>
                <w:bCs/>
              </w:rPr>
            </w:pPr>
            <w:r w:rsidRPr="003D572F">
              <w:rPr>
                <w:rStyle w:val="af6"/>
                <w:bCs/>
              </w:rPr>
              <w:t>Раздел II и таблица 5</w:t>
            </w:r>
          </w:p>
          <w:p w:rsidR="00FE2B6C" w:rsidRPr="003D572F" w:rsidRDefault="00FE2B6C" w:rsidP="003D572F">
            <w:pPr>
              <w:shd w:val="clear" w:color="auto" w:fill="FFFFFF"/>
              <w:tabs>
                <w:tab w:val="right" w:pos="4678"/>
              </w:tabs>
              <w:rPr>
                <w:rStyle w:val="af7"/>
                <w:bCs/>
              </w:rPr>
            </w:pPr>
            <w:r w:rsidRPr="003D572F">
              <w:rPr>
                <w:rStyle w:val="af7"/>
                <w:bCs/>
              </w:rPr>
              <w:t>(F4INFO)</w:t>
            </w:r>
          </w:p>
        </w:tc>
        <w:tc>
          <w:tcPr>
            <w:tcW w:w="1681" w:type="dxa"/>
            <w:tcBorders>
              <w:top w:val="single" w:sz="4" w:space="0" w:color="000000"/>
              <w:left w:val="single" w:sz="4" w:space="0" w:color="000000"/>
              <w:bottom w:val="single" w:sz="4" w:space="0" w:color="000000"/>
            </w:tcBorders>
            <w:vAlign w:val="center"/>
          </w:tcPr>
          <w:p w:rsidR="00FE2B6C" w:rsidRPr="003D572F" w:rsidRDefault="00FE2B6C" w:rsidP="003D572F">
            <w:pPr>
              <w:shd w:val="clear" w:color="auto" w:fill="FFFFFF"/>
              <w:snapToGrid w:val="0"/>
              <w:spacing w:before="20"/>
              <w:rPr>
                <w:b/>
              </w:rPr>
            </w:pPr>
            <w:r w:rsidRPr="003D572F">
              <w:rPr>
                <w:b/>
              </w:rPr>
              <w:t>Элемент</w:t>
            </w:r>
          </w:p>
        </w:tc>
        <w:tc>
          <w:tcPr>
            <w:tcW w:w="1084" w:type="dxa"/>
            <w:tcBorders>
              <w:top w:val="single" w:sz="4" w:space="0" w:color="000000"/>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p>
        </w:tc>
      </w:tr>
      <w:tr w:rsidR="00FE2B6C" w:rsidRPr="003D572F" w:rsidTr="003F64AD">
        <w:trPr>
          <w:cantSplit/>
          <w:trHeight w:val="285"/>
        </w:trPr>
        <w:tc>
          <w:tcPr>
            <w:tcW w:w="7198" w:type="dxa"/>
            <w:tcBorders>
              <w:top w:val="single" w:sz="4" w:space="0" w:color="000000"/>
              <w:left w:val="single" w:sz="4" w:space="0" w:color="000000"/>
              <w:bottom w:val="single" w:sz="4" w:space="0" w:color="000000"/>
            </w:tcBorders>
          </w:tcPr>
          <w:p w:rsidR="00FE2B6C" w:rsidRPr="003D572F" w:rsidRDefault="00FE2B6C" w:rsidP="003D572F">
            <w:pPr>
              <w:shd w:val="clear" w:color="auto" w:fill="FFFFFF"/>
              <w:snapToGrid w:val="0"/>
              <w:spacing w:before="20"/>
              <w:ind w:firstLine="363"/>
              <w:jc w:val="both"/>
            </w:pPr>
            <w:r w:rsidRPr="003D572F">
              <w:t xml:space="preserve">Таблица </w:t>
            </w:r>
            <w:r w:rsidRPr="003D572F">
              <w:rPr>
                <w:lang w:val="en-US"/>
              </w:rPr>
              <w:t>5</w:t>
            </w:r>
            <w:r w:rsidRPr="003D572F">
              <w:t xml:space="preserve"> строка 1 графа 6</w:t>
            </w:r>
          </w:p>
          <w:p w:rsidR="00FE2B6C" w:rsidRPr="003D572F" w:rsidRDefault="00FE2B6C" w:rsidP="003D572F">
            <w:pPr>
              <w:shd w:val="clear" w:color="auto" w:fill="FFFFFF"/>
              <w:snapToGrid w:val="0"/>
              <w:ind w:firstLine="363"/>
              <w:jc w:val="both"/>
              <w:rPr>
                <w:i/>
                <w:iCs/>
              </w:rPr>
            </w:pPr>
            <w:r w:rsidRPr="003D572F">
              <w:rPr>
                <w:i/>
                <w:iCs/>
              </w:rPr>
              <w:t>(T5R1C4)</w:t>
            </w:r>
          </w:p>
        </w:tc>
        <w:tc>
          <w:tcPr>
            <w:tcW w:w="1681" w:type="dxa"/>
            <w:tcBorders>
              <w:top w:val="single" w:sz="4" w:space="0" w:color="000000"/>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Целое (6)</w:t>
            </w:r>
          </w:p>
        </w:tc>
        <w:tc>
          <w:tcPr>
            <w:tcW w:w="1084" w:type="dxa"/>
            <w:tcBorders>
              <w:top w:val="single" w:sz="4" w:space="0" w:color="000000"/>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198" w:type="dxa"/>
            <w:tcBorders>
              <w:top w:val="single" w:sz="4" w:space="0" w:color="000000"/>
              <w:left w:val="single" w:sz="4" w:space="0" w:color="000000"/>
              <w:bottom w:val="single" w:sz="4" w:space="0" w:color="000000"/>
            </w:tcBorders>
          </w:tcPr>
          <w:p w:rsidR="00FE2B6C" w:rsidRPr="003D572F" w:rsidRDefault="00FE2B6C" w:rsidP="003D572F">
            <w:pPr>
              <w:shd w:val="clear" w:color="auto" w:fill="FFFFFF"/>
              <w:snapToGrid w:val="0"/>
              <w:spacing w:before="20"/>
              <w:ind w:firstLine="363"/>
              <w:jc w:val="both"/>
            </w:pPr>
            <w:r w:rsidRPr="003D572F">
              <w:t xml:space="preserve">Таблица </w:t>
            </w:r>
            <w:r w:rsidRPr="003D572F">
              <w:rPr>
                <w:lang w:val="en-US"/>
              </w:rPr>
              <w:t>5</w:t>
            </w:r>
            <w:r w:rsidRPr="003D572F">
              <w:t xml:space="preserve"> строка 1 графа 7</w:t>
            </w:r>
          </w:p>
          <w:p w:rsidR="00FE2B6C" w:rsidRPr="003D572F" w:rsidRDefault="00FE2B6C" w:rsidP="003D572F">
            <w:pPr>
              <w:shd w:val="clear" w:color="auto" w:fill="FFFFFF"/>
              <w:snapToGrid w:val="0"/>
              <w:ind w:firstLine="363"/>
              <w:jc w:val="both"/>
              <w:rPr>
                <w:i/>
                <w:iCs/>
              </w:rPr>
            </w:pPr>
            <w:r w:rsidRPr="003D572F">
              <w:rPr>
                <w:i/>
                <w:iCs/>
              </w:rPr>
              <w:t>(T5R1C14)</w:t>
            </w:r>
          </w:p>
        </w:tc>
        <w:tc>
          <w:tcPr>
            <w:tcW w:w="1681" w:type="dxa"/>
            <w:tcBorders>
              <w:top w:val="single" w:sz="4" w:space="0" w:color="000000"/>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Целое (6)</w:t>
            </w:r>
          </w:p>
        </w:tc>
        <w:tc>
          <w:tcPr>
            <w:tcW w:w="1084" w:type="dxa"/>
            <w:tcBorders>
              <w:top w:val="single" w:sz="4" w:space="0" w:color="000000"/>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198" w:type="dxa"/>
            <w:tcBorders>
              <w:top w:val="single" w:sz="4" w:space="0" w:color="000000"/>
              <w:left w:val="single" w:sz="4" w:space="0" w:color="000000"/>
              <w:bottom w:val="single" w:sz="4" w:space="0" w:color="000000"/>
            </w:tcBorders>
          </w:tcPr>
          <w:p w:rsidR="00FE2B6C" w:rsidRPr="003D572F" w:rsidRDefault="00FE2B6C" w:rsidP="003D572F">
            <w:pPr>
              <w:shd w:val="clear" w:color="auto" w:fill="FFFFFF"/>
              <w:snapToGrid w:val="0"/>
              <w:spacing w:before="20"/>
              <w:ind w:firstLine="363"/>
              <w:jc w:val="both"/>
            </w:pPr>
            <w:r w:rsidRPr="003D572F">
              <w:t xml:space="preserve">Таблица </w:t>
            </w:r>
            <w:r w:rsidRPr="003D572F">
              <w:rPr>
                <w:lang w:val="en-US"/>
              </w:rPr>
              <w:t>5</w:t>
            </w:r>
            <w:r w:rsidRPr="003D572F">
              <w:t xml:space="preserve"> строка 1 графа 8</w:t>
            </w:r>
          </w:p>
          <w:p w:rsidR="00FE2B6C" w:rsidRPr="003D572F" w:rsidRDefault="00FE2B6C" w:rsidP="003D572F">
            <w:pPr>
              <w:shd w:val="clear" w:color="auto" w:fill="FFFFFF"/>
              <w:snapToGrid w:val="0"/>
              <w:ind w:firstLine="363"/>
              <w:jc w:val="both"/>
              <w:rPr>
                <w:i/>
                <w:iCs/>
              </w:rPr>
            </w:pPr>
            <w:r w:rsidRPr="003D572F">
              <w:rPr>
                <w:i/>
                <w:iCs/>
              </w:rPr>
              <w:t>(T5R1C3)</w:t>
            </w:r>
          </w:p>
        </w:tc>
        <w:tc>
          <w:tcPr>
            <w:tcW w:w="1681" w:type="dxa"/>
            <w:tcBorders>
              <w:top w:val="single" w:sz="4" w:space="0" w:color="000000"/>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Сумма (14,2)</w:t>
            </w:r>
          </w:p>
        </w:tc>
        <w:tc>
          <w:tcPr>
            <w:tcW w:w="1084" w:type="dxa"/>
            <w:tcBorders>
              <w:top w:val="single" w:sz="4" w:space="0" w:color="000000"/>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198" w:type="dxa"/>
            <w:tcBorders>
              <w:top w:val="single" w:sz="4" w:space="0" w:color="000000"/>
              <w:left w:val="single" w:sz="4" w:space="0" w:color="000000"/>
              <w:bottom w:val="single" w:sz="4" w:space="0" w:color="000000"/>
            </w:tcBorders>
          </w:tcPr>
          <w:p w:rsidR="00FE2B6C" w:rsidRPr="003D572F" w:rsidRDefault="00FE2B6C" w:rsidP="003D572F">
            <w:pPr>
              <w:shd w:val="clear" w:color="auto" w:fill="FFFFFF"/>
              <w:snapToGrid w:val="0"/>
              <w:spacing w:before="20"/>
              <w:ind w:firstLine="363"/>
              <w:jc w:val="both"/>
            </w:pPr>
            <w:r w:rsidRPr="003D572F">
              <w:t xml:space="preserve">Таблица </w:t>
            </w:r>
            <w:r w:rsidRPr="003D572F">
              <w:rPr>
                <w:lang w:val="en-US"/>
              </w:rPr>
              <w:t>5</w:t>
            </w:r>
            <w:r w:rsidRPr="003D572F">
              <w:t xml:space="preserve"> строка 1 графа 9</w:t>
            </w:r>
          </w:p>
          <w:p w:rsidR="00FE2B6C" w:rsidRPr="003D572F" w:rsidRDefault="00FE2B6C" w:rsidP="003D572F">
            <w:pPr>
              <w:shd w:val="clear" w:color="auto" w:fill="FFFFFF"/>
              <w:snapToGrid w:val="0"/>
              <w:ind w:firstLine="363"/>
              <w:jc w:val="both"/>
              <w:rPr>
                <w:i/>
                <w:iCs/>
              </w:rPr>
            </w:pPr>
            <w:r w:rsidRPr="003D572F">
              <w:rPr>
                <w:i/>
                <w:iCs/>
              </w:rPr>
              <w:t>(T5R1C6)</w:t>
            </w:r>
          </w:p>
        </w:tc>
        <w:tc>
          <w:tcPr>
            <w:tcW w:w="1681" w:type="dxa"/>
            <w:tcBorders>
              <w:top w:val="single" w:sz="4" w:space="0" w:color="000000"/>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Целое (6)</w:t>
            </w:r>
          </w:p>
        </w:tc>
        <w:tc>
          <w:tcPr>
            <w:tcW w:w="1084" w:type="dxa"/>
            <w:tcBorders>
              <w:top w:val="single" w:sz="4" w:space="0" w:color="000000"/>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198" w:type="dxa"/>
            <w:tcBorders>
              <w:top w:val="single" w:sz="4" w:space="0" w:color="000000"/>
              <w:left w:val="single" w:sz="4" w:space="0" w:color="000000"/>
              <w:bottom w:val="single" w:sz="4" w:space="0" w:color="000000"/>
            </w:tcBorders>
          </w:tcPr>
          <w:p w:rsidR="00FE2B6C" w:rsidRPr="003D572F" w:rsidRDefault="00FE2B6C" w:rsidP="003D572F">
            <w:pPr>
              <w:shd w:val="clear" w:color="auto" w:fill="FFFFFF"/>
              <w:snapToGrid w:val="0"/>
              <w:spacing w:before="20"/>
              <w:ind w:firstLine="363"/>
              <w:jc w:val="both"/>
            </w:pPr>
            <w:r w:rsidRPr="003D572F">
              <w:t xml:space="preserve">Таблица </w:t>
            </w:r>
            <w:r w:rsidRPr="003D572F">
              <w:rPr>
                <w:lang w:val="en-US"/>
              </w:rPr>
              <w:t>5</w:t>
            </w:r>
            <w:r w:rsidRPr="003D572F">
              <w:t xml:space="preserve"> строка 1 графа 10</w:t>
            </w:r>
          </w:p>
          <w:p w:rsidR="00FE2B6C" w:rsidRPr="003D572F" w:rsidRDefault="00FE2B6C" w:rsidP="003D572F">
            <w:pPr>
              <w:shd w:val="clear" w:color="auto" w:fill="FFFFFF"/>
              <w:snapToGrid w:val="0"/>
              <w:ind w:firstLine="363"/>
              <w:jc w:val="both"/>
              <w:rPr>
                <w:i/>
                <w:iCs/>
              </w:rPr>
            </w:pPr>
            <w:r w:rsidRPr="003D572F">
              <w:rPr>
                <w:i/>
                <w:iCs/>
              </w:rPr>
              <w:t>(T5R1C16)</w:t>
            </w:r>
          </w:p>
        </w:tc>
        <w:tc>
          <w:tcPr>
            <w:tcW w:w="1681" w:type="dxa"/>
            <w:tcBorders>
              <w:top w:val="single" w:sz="4" w:space="0" w:color="000000"/>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Целое (6)</w:t>
            </w:r>
          </w:p>
        </w:tc>
        <w:tc>
          <w:tcPr>
            <w:tcW w:w="1084" w:type="dxa"/>
            <w:tcBorders>
              <w:top w:val="single" w:sz="4" w:space="0" w:color="000000"/>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198" w:type="dxa"/>
            <w:tcBorders>
              <w:top w:val="single" w:sz="4" w:space="0" w:color="000000"/>
              <w:left w:val="single" w:sz="4" w:space="0" w:color="000000"/>
              <w:bottom w:val="single" w:sz="4" w:space="0" w:color="000000"/>
            </w:tcBorders>
          </w:tcPr>
          <w:p w:rsidR="00FE2B6C" w:rsidRPr="003D572F" w:rsidRDefault="00FE2B6C" w:rsidP="003D572F">
            <w:pPr>
              <w:shd w:val="clear" w:color="auto" w:fill="FFFFFF"/>
              <w:snapToGrid w:val="0"/>
              <w:spacing w:before="20"/>
              <w:ind w:firstLine="363"/>
              <w:jc w:val="both"/>
            </w:pPr>
            <w:r w:rsidRPr="003D572F">
              <w:t xml:space="preserve">Таблица </w:t>
            </w:r>
            <w:r w:rsidRPr="003D572F">
              <w:rPr>
                <w:lang w:val="en-US"/>
              </w:rPr>
              <w:t>5</w:t>
            </w:r>
            <w:r w:rsidRPr="003D572F">
              <w:t xml:space="preserve"> строка 1 графа 11</w:t>
            </w:r>
          </w:p>
          <w:p w:rsidR="00FE2B6C" w:rsidRPr="003D572F" w:rsidRDefault="00FE2B6C" w:rsidP="003D572F">
            <w:pPr>
              <w:shd w:val="clear" w:color="auto" w:fill="FFFFFF"/>
              <w:snapToGrid w:val="0"/>
              <w:ind w:firstLine="363"/>
              <w:jc w:val="both"/>
              <w:rPr>
                <w:i/>
                <w:iCs/>
              </w:rPr>
            </w:pPr>
            <w:r w:rsidRPr="003D572F">
              <w:rPr>
                <w:i/>
                <w:iCs/>
              </w:rPr>
              <w:t>(T5R1C5)</w:t>
            </w:r>
          </w:p>
        </w:tc>
        <w:tc>
          <w:tcPr>
            <w:tcW w:w="1681" w:type="dxa"/>
            <w:tcBorders>
              <w:top w:val="single" w:sz="4" w:space="0" w:color="000000"/>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Сумма (14,2)</w:t>
            </w:r>
          </w:p>
        </w:tc>
        <w:tc>
          <w:tcPr>
            <w:tcW w:w="1084" w:type="dxa"/>
            <w:tcBorders>
              <w:top w:val="single" w:sz="4" w:space="0" w:color="000000"/>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198" w:type="dxa"/>
            <w:tcBorders>
              <w:left w:val="single" w:sz="4" w:space="0" w:color="000000"/>
              <w:bottom w:val="single" w:sz="4" w:space="0" w:color="000000"/>
            </w:tcBorders>
          </w:tcPr>
          <w:p w:rsidR="00FE2B6C" w:rsidRPr="003D572F" w:rsidRDefault="00FE2B6C" w:rsidP="003D572F">
            <w:pPr>
              <w:shd w:val="clear" w:color="auto" w:fill="FFFFFF"/>
              <w:snapToGrid w:val="0"/>
              <w:spacing w:before="20"/>
              <w:ind w:firstLine="363"/>
              <w:jc w:val="both"/>
            </w:pPr>
            <w:r w:rsidRPr="003D572F">
              <w:t xml:space="preserve">Таблица </w:t>
            </w:r>
            <w:r w:rsidRPr="003D572F">
              <w:rPr>
                <w:lang w:val="en-US"/>
              </w:rPr>
              <w:t>5</w:t>
            </w:r>
            <w:r w:rsidRPr="003D572F">
              <w:t xml:space="preserve"> строка 1 графа 12</w:t>
            </w:r>
          </w:p>
          <w:p w:rsidR="00FE2B6C" w:rsidRPr="003D572F" w:rsidRDefault="00FE2B6C" w:rsidP="003D572F">
            <w:pPr>
              <w:shd w:val="clear" w:color="auto" w:fill="FFFFFF"/>
              <w:snapToGrid w:val="0"/>
              <w:ind w:firstLine="363"/>
              <w:jc w:val="both"/>
              <w:rPr>
                <w:i/>
                <w:iCs/>
              </w:rPr>
            </w:pPr>
            <w:r w:rsidRPr="003D572F">
              <w:rPr>
                <w:i/>
                <w:iCs/>
              </w:rPr>
              <w:t>(T5R1C8)</w:t>
            </w:r>
          </w:p>
        </w:tc>
        <w:tc>
          <w:tcPr>
            <w:tcW w:w="1681"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Целое (6)</w:t>
            </w:r>
          </w:p>
        </w:tc>
        <w:tc>
          <w:tcPr>
            <w:tcW w:w="1084"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198" w:type="dxa"/>
            <w:tcBorders>
              <w:left w:val="single" w:sz="4" w:space="0" w:color="000000"/>
              <w:bottom w:val="single" w:sz="4" w:space="0" w:color="000000"/>
            </w:tcBorders>
          </w:tcPr>
          <w:p w:rsidR="00FE2B6C" w:rsidRPr="003D572F" w:rsidRDefault="00FE2B6C" w:rsidP="003D572F">
            <w:pPr>
              <w:shd w:val="clear" w:color="auto" w:fill="FFFFFF"/>
              <w:snapToGrid w:val="0"/>
              <w:spacing w:before="20"/>
              <w:ind w:firstLine="363"/>
              <w:jc w:val="both"/>
            </w:pPr>
            <w:r w:rsidRPr="003D572F">
              <w:lastRenderedPageBreak/>
              <w:t xml:space="preserve">Таблица </w:t>
            </w:r>
            <w:r w:rsidRPr="003D572F">
              <w:rPr>
                <w:lang w:val="en-US"/>
              </w:rPr>
              <w:t>5</w:t>
            </w:r>
            <w:r w:rsidRPr="003D572F">
              <w:t xml:space="preserve"> строка 1 графа 13</w:t>
            </w:r>
          </w:p>
          <w:p w:rsidR="00FE2B6C" w:rsidRPr="003D572F" w:rsidRDefault="00FE2B6C" w:rsidP="003D572F">
            <w:pPr>
              <w:shd w:val="clear" w:color="auto" w:fill="FFFFFF"/>
              <w:snapToGrid w:val="0"/>
              <w:ind w:firstLine="363"/>
              <w:jc w:val="both"/>
              <w:rPr>
                <w:i/>
                <w:iCs/>
              </w:rPr>
            </w:pPr>
            <w:r w:rsidRPr="003D572F">
              <w:rPr>
                <w:i/>
                <w:iCs/>
              </w:rPr>
              <w:t>(T5R1C18)</w:t>
            </w:r>
          </w:p>
        </w:tc>
        <w:tc>
          <w:tcPr>
            <w:tcW w:w="1681"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Целое (6)</w:t>
            </w:r>
          </w:p>
        </w:tc>
        <w:tc>
          <w:tcPr>
            <w:tcW w:w="1084"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198" w:type="dxa"/>
            <w:tcBorders>
              <w:left w:val="single" w:sz="4" w:space="0" w:color="000000"/>
              <w:bottom w:val="single" w:sz="4" w:space="0" w:color="000000"/>
            </w:tcBorders>
          </w:tcPr>
          <w:p w:rsidR="00FE2B6C" w:rsidRPr="003D572F" w:rsidRDefault="00FE2B6C" w:rsidP="003D572F">
            <w:pPr>
              <w:shd w:val="clear" w:color="auto" w:fill="FFFFFF"/>
              <w:snapToGrid w:val="0"/>
              <w:spacing w:before="20"/>
              <w:ind w:firstLine="363"/>
              <w:jc w:val="both"/>
            </w:pPr>
            <w:r w:rsidRPr="003D572F">
              <w:t xml:space="preserve">Таблица </w:t>
            </w:r>
            <w:r w:rsidRPr="003D572F">
              <w:rPr>
                <w:lang w:val="en-US"/>
              </w:rPr>
              <w:t>5</w:t>
            </w:r>
            <w:r w:rsidRPr="003D572F">
              <w:t xml:space="preserve"> строка 1 графа 14</w:t>
            </w:r>
          </w:p>
          <w:p w:rsidR="00FE2B6C" w:rsidRPr="003D572F" w:rsidRDefault="00FE2B6C" w:rsidP="003D572F">
            <w:pPr>
              <w:shd w:val="clear" w:color="auto" w:fill="FFFFFF"/>
              <w:snapToGrid w:val="0"/>
              <w:ind w:firstLine="363"/>
              <w:jc w:val="both"/>
              <w:rPr>
                <w:i/>
                <w:iCs/>
              </w:rPr>
            </w:pPr>
            <w:r w:rsidRPr="003D572F">
              <w:rPr>
                <w:i/>
                <w:iCs/>
              </w:rPr>
              <w:t>(T5R1C7)</w:t>
            </w:r>
          </w:p>
        </w:tc>
        <w:tc>
          <w:tcPr>
            <w:tcW w:w="1681"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Сумма (14,2)</w:t>
            </w:r>
          </w:p>
        </w:tc>
        <w:tc>
          <w:tcPr>
            <w:tcW w:w="1084"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198" w:type="dxa"/>
            <w:tcBorders>
              <w:left w:val="single" w:sz="4" w:space="0" w:color="000000"/>
              <w:bottom w:val="single" w:sz="4" w:space="0" w:color="000000"/>
            </w:tcBorders>
          </w:tcPr>
          <w:p w:rsidR="00FE2B6C" w:rsidRPr="003D572F" w:rsidRDefault="00FE2B6C" w:rsidP="003D572F">
            <w:pPr>
              <w:shd w:val="clear" w:color="auto" w:fill="FFFFFF"/>
              <w:snapToGrid w:val="0"/>
              <w:spacing w:before="20"/>
              <w:ind w:firstLine="363"/>
              <w:jc w:val="both"/>
            </w:pPr>
            <w:r w:rsidRPr="003D572F">
              <w:t xml:space="preserve">Таблица </w:t>
            </w:r>
            <w:r w:rsidRPr="003D572F">
              <w:rPr>
                <w:lang w:val="en-US"/>
              </w:rPr>
              <w:t>5</w:t>
            </w:r>
            <w:r w:rsidRPr="003D572F">
              <w:t xml:space="preserve"> строка 1 графа 15</w:t>
            </w:r>
          </w:p>
          <w:p w:rsidR="00FE2B6C" w:rsidRPr="003D572F" w:rsidRDefault="00FE2B6C" w:rsidP="003D572F">
            <w:pPr>
              <w:shd w:val="clear" w:color="auto" w:fill="FFFFFF"/>
              <w:snapToGrid w:val="0"/>
              <w:ind w:firstLine="363"/>
              <w:jc w:val="both"/>
              <w:rPr>
                <w:i/>
                <w:iCs/>
              </w:rPr>
            </w:pPr>
            <w:r w:rsidRPr="003D572F">
              <w:rPr>
                <w:i/>
                <w:iCs/>
              </w:rPr>
              <w:t>(T5R1C10)</w:t>
            </w:r>
          </w:p>
        </w:tc>
        <w:tc>
          <w:tcPr>
            <w:tcW w:w="1681"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Целое (6)</w:t>
            </w:r>
          </w:p>
        </w:tc>
        <w:tc>
          <w:tcPr>
            <w:tcW w:w="1084"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198" w:type="dxa"/>
            <w:tcBorders>
              <w:left w:val="single" w:sz="4" w:space="0" w:color="000000"/>
              <w:bottom w:val="single" w:sz="4" w:space="0" w:color="000000"/>
            </w:tcBorders>
          </w:tcPr>
          <w:p w:rsidR="00FE2B6C" w:rsidRPr="003D572F" w:rsidRDefault="00FE2B6C" w:rsidP="003D572F">
            <w:pPr>
              <w:shd w:val="clear" w:color="auto" w:fill="FFFFFF"/>
              <w:snapToGrid w:val="0"/>
              <w:spacing w:before="20"/>
              <w:ind w:firstLine="363"/>
              <w:jc w:val="both"/>
            </w:pPr>
            <w:r w:rsidRPr="003D572F">
              <w:t xml:space="preserve">Таблица </w:t>
            </w:r>
            <w:r w:rsidRPr="003D572F">
              <w:rPr>
                <w:lang w:val="en-US"/>
              </w:rPr>
              <w:t>5</w:t>
            </w:r>
            <w:r w:rsidRPr="003D572F">
              <w:t xml:space="preserve"> строка 1 графа 16</w:t>
            </w:r>
          </w:p>
          <w:p w:rsidR="00FE2B6C" w:rsidRPr="003D572F" w:rsidRDefault="00FE2B6C" w:rsidP="003D572F">
            <w:pPr>
              <w:shd w:val="clear" w:color="auto" w:fill="FFFFFF"/>
              <w:snapToGrid w:val="0"/>
              <w:ind w:firstLine="363"/>
              <w:jc w:val="both"/>
              <w:rPr>
                <w:i/>
                <w:iCs/>
              </w:rPr>
            </w:pPr>
            <w:r w:rsidRPr="003D572F">
              <w:rPr>
                <w:i/>
                <w:iCs/>
              </w:rPr>
              <w:t>(T5R1C20)</w:t>
            </w:r>
          </w:p>
        </w:tc>
        <w:tc>
          <w:tcPr>
            <w:tcW w:w="1681"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Целое (6)</w:t>
            </w:r>
          </w:p>
        </w:tc>
        <w:tc>
          <w:tcPr>
            <w:tcW w:w="1084"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198" w:type="dxa"/>
            <w:tcBorders>
              <w:left w:val="single" w:sz="4" w:space="0" w:color="000000"/>
              <w:bottom w:val="single" w:sz="4" w:space="0" w:color="000000"/>
            </w:tcBorders>
          </w:tcPr>
          <w:p w:rsidR="00FE2B6C" w:rsidRPr="003D572F" w:rsidRDefault="00FE2B6C" w:rsidP="003D572F">
            <w:pPr>
              <w:shd w:val="clear" w:color="auto" w:fill="FFFFFF"/>
              <w:snapToGrid w:val="0"/>
              <w:spacing w:before="20"/>
              <w:ind w:firstLine="363"/>
              <w:jc w:val="both"/>
            </w:pPr>
            <w:r w:rsidRPr="003D572F">
              <w:t xml:space="preserve">Таблица </w:t>
            </w:r>
            <w:r w:rsidRPr="003D572F">
              <w:rPr>
                <w:lang w:val="en-US"/>
              </w:rPr>
              <w:t>5</w:t>
            </w:r>
            <w:r w:rsidRPr="003D572F">
              <w:t xml:space="preserve"> строка 1 графа 17</w:t>
            </w:r>
          </w:p>
          <w:p w:rsidR="00FE2B6C" w:rsidRPr="003D572F" w:rsidRDefault="00FE2B6C" w:rsidP="003D572F">
            <w:pPr>
              <w:shd w:val="clear" w:color="auto" w:fill="FFFFFF"/>
              <w:snapToGrid w:val="0"/>
              <w:ind w:firstLine="363"/>
              <w:jc w:val="both"/>
              <w:rPr>
                <w:i/>
                <w:iCs/>
              </w:rPr>
            </w:pPr>
            <w:r w:rsidRPr="003D572F">
              <w:rPr>
                <w:i/>
                <w:iCs/>
              </w:rPr>
              <w:t>(T5R1C9)</w:t>
            </w:r>
          </w:p>
        </w:tc>
        <w:tc>
          <w:tcPr>
            <w:tcW w:w="1681"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Сумма (14,2)</w:t>
            </w:r>
          </w:p>
        </w:tc>
        <w:tc>
          <w:tcPr>
            <w:tcW w:w="1084"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198" w:type="dxa"/>
            <w:tcBorders>
              <w:left w:val="single" w:sz="4" w:space="0" w:color="000000"/>
              <w:bottom w:val="single" w:sz="4" w:space="0" w:color="000000"/>
            </w:tcBorders>
          </w:tcPr>
          <w:p w:rsidR="00FE2B6C" w:rsidRPr="003D572F" w:rsidRDefault="00FE2B6C" w:rsidP="003D572F">
            <w:pPr>
              <w:shd w:val="clear" w:color="auto" w:fill="FFFFFF"/>
              <w:snapToGrid w:val="0"/>
              <w:spacing w:before="20"/>
              <w:ind w:firstLine="363"/>
              <w:jc w:val="both"/>
            </w:pPr>
            <w:r w:rsidRPr="003D572F">
              <w:t xml:space="preserve">Таблица </w:t>
            </w:r>
            <w:r w:rsidRPr="003D572F">
              <w:rPr>
                <w:lang w:val="en-US"/>
              </w:rPr>
              <w:t>5</w:t>
            </w:r>
            <w:r w:rsidRPr="003D572F">
              <w:t xml:space="preserve"> строка 1 графа 18</w:t>
            </w:r>
          </w:p>
          <w:p w:rsidR="00FE2B6C" w:rsidRPr="003D572F" w:rsidRDefault="00FE2B6C" w:rsidP="003D572F">
            <w:pPr>
              <w:shd w:val="clear" w:color="auto" w:fill="FFFFFF"/>
              <w:snapToGrid w:val="0"/>
              <w:ind w:firstLine="363"/>
              <w:jc w:val="both"/>
              <w:rPr>
                <w:i/>
                <w:iCs/>
              </w:rPr>
            </w:pPr>
            <w:r w:rsidRPr="003D572F">
              <w:rPr>
                <w:i/>
                <w:iCs/>
              </w:rPr>
              <w:t>(T5R1C12)</w:t>
            </w:r>
          </w:p>
        </w:tc>
        <w:tc>
          <w:tcPr>
            <w:tcW w:w="1681"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Целое (6)</w:t>
            </w:r>
          </w:p>
        </w:tc>
        <w:tc>
          <w:tcPr>
            <w:tcW w:w="1084"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198" w:type="dxa"/>
            <w:tcBorders>
              <w:left w:val="single" w:sz="4" w:space="0" w:color="000000"/>
              <w:bottom w:val="single" w:sz="4" w:space="0" w:color="000000"/>
            </w:tcBorders>
          </w:tcPr>
          <w:p w:rsidR="00FE2B6C" w:rsidRPr="003D572F" w:rsidRDefault="00FE2B6C" w:rsidP="003D572F">
            <w:pPr>
              <w:shd w:val="clear" w:color="auto" w:fill="FFFFFF"/>
              <w:snapToGrid w:val="0"/>
              <w:spacing w:before="20"/>
              <w:ind w:firstLine="363"/>
              <w:jc w:val="both"/>
            </w:pPr>
            <w:r w:rsidRPr="003D572F">
              <w:t xml:space="preserve">Таблица </w:t>
            </w:r>
            <w:r w:rsidRPr="003D572F">
              <w:rPr>
                <w:lang w:val="en-US"/>
              </w:rPr>
              <w:t>5</w:t>
            </w:r>
            <w:r w:rsidRPr="003D572F">
              <w:t xml:space="preserve"> строка 1 графа 19</w:t>
            </w:r>
          </w:p>
          <w:p w:rsidR="00FE2B6C" w:rsidRPr="003D572F" w:rsidRDefault="00FE2B6C" w:rsidP="003D572F">
            <w:pPr>
              <w:shd w:val="clear" w:color="auto" w:fill="FFFFFF"/>
              <w:snapToGrid w:val="0"/>
              <w:ind w:firstLine="363"/>
              <w:jc w:val="both"/>
              <w:rPr>
                <w:i/>
                <w:iCs/>
              </w:rPr>
            </w:pPr>
            <w:r w:rsidRPr="003D572F">
              <w:rPr>
                <w:i/>
                <w:iCs/>
              </w:rPr>
              <w:t>(T5R1C22)</w:t>
            </w:r>
          </w:p>
        </w:tc>
        <w:tc>
          <w:tcPr>
            <w:tcW w:w="1681"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Целое (6)</w:t>
            </w:r>
          </w:p>
        </w:tc>
        <w:tc>
          <w:tcPr>
            <w:tcW w:w="1084"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198" w:type="dxa"/>
            <w:tcBorders>
              <w:left w:val="single" w:sz="4" w:space="0" w:color="000000"/>
              <w:bottom w:val="single" w:sz="4" w:space="0" w:color="000000"/>
            </w:tcBorders>
          </w:tcPr>
          <w:p w:rsidR="00FE2B6C" w:rsidRPr="003D572F" w:rsidRDefault="00FE2B6C" w:rsidP="003D572F">
            <w:pPr>
              <w:shd w:val="clear" w:color="auto" w:fill="FFFFFF"/>
              <w:snapToGrid w:val="0"/>
              <w:spacing w:before="20"/>
              <w:ind w:firstLine="363"/>
              <w:jc w:val="both"/>
            </w:pPr>
            <w:r w:rsidRPr="003D572F">
              <w:t xml:space="preserve">Таблица </w:t>
            </w:r>
            <w:r w:rsidRPr="003D572F">
              <w:rPr>
                <w:lang w:val="en-US"/>
              </w:rPr>
              <w:t>5</w:t>
            </w:r>
            <w:r w:rsidRPr="003D572F">
              <w:t xml:space="preserve"> строка 1 графа 20</w:t>
            </w:r>
          </w:p>
          <w:p w:rsidR="00FE2B6C" w:rsidRPr="003D572F" w:rsidRDefault="00FE2B6C" w:rsidP="003D572F">
            <w:pPr>
              <w:shd w:val="clear" w:color="auto" w:fill="FFFFFF"/>
              <w:snapToGrid w:val="0"/>
              <w:ind w:firstLine="363"/>
              <w:jc w:val="both"/>
              <w:rPr>
                <w:i/>
                <w:iCs/>
              </w:rPr>
            </w:pPr>
            <w:r w:rsidRPr="003D572F">
              <w:rPr>
                <w:i/>
                <w:iCs/>
              </w:rPr>
              <w:t>(T5R1C11)</w:t>
            </w:r>
          </w:p>
        </w:tc>
        <w:tc>
          <w:tcPr>
            <w:tcW w:w="1681"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Сумма (14,2)</w:t>
            </w:r>
          </w:p>
        </w:tc>
        <w:tc>
          <w:tcPr>
            <w:tcW w:w="1084"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198" w:type="dxa"/>
            <w:tcBorders>
              <w:left w:val="single" w:sz="4" w:space="0" w:color="000000"/>
              <w:bottom w:val="single" w:sz="4" w:space="0" w:color="000000"/>
            </w:tcBorders>
          </w:tcPr>
          <w:p w:rsidR="00FE2B6C" w:rsidRPr="003D572F" w:rsidRDefault="00FE2B6C" w:rsidP="003D572F">
            <w:pPr>
              <w:shd w:val="clear" w:color="auto" w:fill="FFFFFF"/>
              <w:snapToGrid w:val="0"/>
              <w:spacing w:before="20"/>
              <w:ind w:firstLine="363"/>
              <w:jc w:val="both"/>
            </w:pPr>
            <w:r w:rsidRPr="003D572F">
              <w:t xml:space="preserve">Таблица </w:t>
            </w:r>
            <w:r w:rsidRPr="003D572F">
              <w:rPr>
                <w:lang w:val="en-US"/>
              </w:rPr>
              <w:t>5</w:t>
            </w:r>
            <w:r w:rsidRPr="003D572F">
              <w:t xml:space="preserve"> строка 2 графа 6</w:t>
            </w:r>
          </w:p>
          <w:p w:rsidR="00FE2B6C" w:rsidRPr="003D572F" w:rsidRDefault="00FE2B6C" w:rsidP="003D572F">
            <w:pPr>
              <w:shd w:val="clear" w:color="auto" w:fill="FFFFFF"/>
              <w:snapToGrid w:val="0"/>
              <w:ind w:firstLine="363"/>
              <w:jc w:val="both"/>
              <w:rPr>
                <w:i/>
                <w:iCs/>
              </w:rPr>
            </w:pPr>
            <w:r w:rsidRPr="003D572F">
              <w:rPr>
                <w:i/>
                <w:iCs/>
              </w:rPr>
              <w:t>(T5R2C4)</w:t>
            </w:r>
          </w:p>
        </w:tc>
        <w:tc>
          <w:tcPr>
            <w:tcW w:w="1681"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Целое (6)</w:t>
            </w:r>
          </w:p>
        </w:tc>
        <w:tc>
          <w:tcPr>
            <w:tcW w:w="1084"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198" w:type="dxa"/>
            <w:tcBorders>
              <w:left w:val="single" w:sz="4" w:space="0" w:color="000000"/>
              <w:bottom w:val="single" w:sz="4" w:space="0" w:color="000000"/>
            </w:tcBorders>
          </w:tcPr>
          <w:p w:rsidR="00FE2B6C" w:rsidRPr="003D572F" w:rsidRDefault="00FE2B6C" w:rsidP="003D572F">
            <w:pPr>
              <w:shd w:val="clear" w:color="auto" w:fill="FFFFFF"/>
              <w:snapToGrid w:val="0"/>
              <w:spacing w:before="20"/>
              <w:ind w:firstLine="363"/>
              <w:jc w:val="both"/>
            </w:pPr>
            <w:r w:rsidRPr="003D572F">
              <w:t xml:space="preserve">Таблица </w:t>
            </w:r>
            <w:r w:rsidRPr="003D572F">
              <w:rPr>
                <w:lang w:val="en-US"/>
              </w:rPr>
              <w:t>5</w:t>
            </w:r>
            <w:r w:rsidRPr="003D572F">
              <w:t xml:space="preserve"> строка 2 графа 7</w:t>
            </w:r>
          </w:p>
          <w:p w:rsidR="00FE2B6C" w:rsidRPr="003D572F" w:rsidRDefault="00FE2B6C" w:rsidP="003D572F">
            <w:pPr>
              <w:shd w:val="clear" w:color="auto" w:fill="FFFFFF"/>
              <w:snapToGrid w:val="0"/>
              <w:ind w:firstLine="363"/>
              <w:jc w:val="both"/>
              <w:rPr>
                <w:i/>
                <w:iCs/>
              </w:rPr>
            </w:pPr>
            <w:r w:rsidRPr="003D572F">
              <w:rPr>
                <w:i/>
                <w:iCs/>
              </w:rPr>
              <w:t>(T5R2C14)</w:t>
            </w:r>
          </w:p>
        </w:tc>
        <w:tc>
          <w:tcPr>
            <w:tcW w:w="1681"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Целое (6)</w:t>
            </w:r>
          </w:p>
        </w:tc>
        <w:tc>
          <w:tcPr>
            <w:tcW w:w="1084"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198" w:type="dxa"/>
            <w:tcBorders>
              <w:left w:val="single" w:sz="4" w:space="0" w:color="000000"/>
              <w:bottom w:val="single" w:sz="4" w:space="0" w:color="000000"/>
            </w:tcBorders>
          </w:tcPr>
          <w:p w:rsidR="00FE2B6C" w:rsidRPr="003D572F" w:rsidRDefault="00FE2B6C" w:rsidP="003D572F">
            <w:pPr>
              <w:shd w:val="clear" w:color="auto" w:fill="FFFFFF"/>
              <w:snapToGrid w:val="0"/>
              <w:spacing w:before="20"/>
              <w:ind w:firstLine="363"/>
              <w:jc w:val="both"/>
            </w:pPr>
            <w:r w:rsidRPr="003D572F">
              <w:t xml:space="preserve">Таблица </w:t>
            </w:r>
            <w:r w:rsidRPr="003D572F">
              <w:rPr>
                <w:lang w:val="en-US"/>
              </w:rPr>
              <w:t>5</w:t>
            </w:r>
            <w:r w:rsidRPr="003D572F">
              <w:t xml:space="preserve"> строка 2 графа 8</w:t>
            </w:r>
          </w:p>
          <w:p w:rsidR="00FE2B6C" w:rsidRPr="003D572F" w:rsidRDefault="00FE2B6C" w:rsidP="003D572F">
            <w:pPr>
              <w:shd w:val="clear" w:color="auto" w:fill="FFFFFF"/>
              <w:snapToGrid w:val="0"/>
              <w:ind w:firstLine="363"/>
              <w:jc w:val="both"/>
              <w:rPr>
                <w:i/>
                <w:iCs/>
              </w:rPr>
            </w:pPr>
            <w:r w:rsidRPr="003D572F">
              <w:rPr>
                <w:i/>
                <w:iCs/>
              </w:rPr>
              <w:t>(T5R2C3)</w:t>
            </w:r>
          </w:p>
        </w:tc>
        <w:tc>
          <w:tcPr>
            <w:tcW w:w="1681"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Сумма (14,2)</w:t>
            </w:r>
          </w:p>
        </w:tc>
        <w:tc>
          <w:tcPr>
            <w:tcW w:w="1084"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198" w:type="dxa"/>
            <w:tcBorders>
              <w:left w:val="single" w:sz="4" w:space="0" w:color="000000"/>
              <w:bottom w:val="single" w:sz="4" w:space="0" w:color="000000"/>
            </w:tcBorders>
          </w:tcPr>
          <w:p w:rsidR="00FE2B6C" w:rsidRPr="003D572F" w:rsidRDefault="00FE2B6C" w:rsidP="003D572F">
            <w:pPr>
              <w:shd w:val="clear" w:color="auto" w:fill="FFFFFF"/>
              <w:snapToGrid w:val="0"/>
              <w:spacing w:before="20"/>
              <w:ind w:firstLine="363"/>
              <w:jc w:val="both"/>
            </w:pPr>
            <w:r w:rsidRPr="003D572F">
              <w:t xml:space="preserve">Таблица </w:t>
            </w:r>
            <w:r w:rsidRPr="003D572F">
              <w:rPr>
                <w:lang w:val="en-US"/>
              </w:rPr>
              <w:t>5</w:t>
            </w:r>
            <w:r w:rsidRPr="003D572F">
              <w:t xml:space="preserve"> строка 2 графа 9</w:t>
            </w:r>
          </w:p>
          <w:p w:rsidR="00FE2B6C" w:rsidRPr="003D572F" w:rsidRDefault="00FE2B6C" w:rsidP="003D572F">
            <w:pPr>
              <w:shd w:val="clear" w:color="auto" w:fill="FFFFFF"/>
              <w:snapToGrid w:val="0"/>
              <w:ind w:firstLine="363"/>
              <w:jc w:val="both"/>
              <w:rPr>
                <w:i/>
                <w:iCs/>
              </w:rPr>
            </w:pPr>
            <w:r w:rsidRPr="003D572F">
              <w:rPr>
                <w:i/>
                <w:iCs/>
              </w:rPr>
              <w:t>(T5R2C6)</w:t>
            </w:r>
          </w:p>
        </w:tc>
        <w:tc>
          <w:tcPr>
            <w:tcW w:w="1681"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Целое (6)</w:t>
            </w:r>
          </w:p>
        </w:tc>
        <w:tc>
          <w:tcPr>
            <w:tcW w:w="1084"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198" w:type="dxa"/>
            <w:tcBorders>
              <w:left w:val="single" w:sz="4" w:space="0" w:color="000000"/>
              <w:bottom w:val="single" w:sz="4" w:space="0" w:color="000000"/>
            </w:tcBorders>
          </w:tcPr>
          <w:p w:rsidR="00FE2B6C" w:rsidRPr="003D572F" w:rsidRDefault="00FE2B6C" w:rsidP="003D572F">
            <w:pPr>
              <w:shd w:val="clear" w:color="auto" w:fill="FFFFFF"/>
              <w:snapToGrid w:val="0"/>
              <w:spacing w:before="20"/>
              <w:ind w:firstLine="363"/>
              <w:jc w:val="both"/>
            </w:pPr>
            <w:r w:rsidRPr="003D572F">
              <w:t xml:space="preserve">Таблица </w:t>
            </w:r>
            <w:r w:rsidRPr="003D572F">
              <w:rPr>
                <w:lang w:val="en-US"/>
              </w:rPr>
              <w:t>5</w:t>
            </w:r>
            <w:r w:rsidRPr="003D572F">
              <w:t xml:space="preserve"> строка 2 графа 10</w:t>
            </w:r>
          </w:p>
          <w:p w:rsidR="00FE2B6C" w:rsidRPr="003D572F" w:rsidRDefault="00FE2B6C" w:rsidP="003D572F">
            <w:pPr>
              <w:shd w:val="clear" w:color="auto" w:fill="FFFFFF"/>
              <w:snapToGrid w:val="0"/>
              <w:ind w:firstLine="363"/>
              <w:jc w:val="both"/>
              <w:rPr>
                <w:i/>
                <w:iCs/>
              </w:rPr>
            </w:pPr>
            <w:r w:rsidRPr="003D572F">
              <w:rPr>
                <w:i/>
                <w:iCs/>
              </w:rPr>
              <w:t>(T5R2C16)</w:t>
            </w:r>
          </w:p>
        </w:tc>
        <w:tc>
          <w:tcPr>
            <w:tcW w:w="1681"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Целое (6)</w:t>
            </w:r>
          </w:p>
        </w:tc>
        <w:tc>
          <w:tcPr>
            <w:tcW w:w="1084"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198" w:type="dxa"/>
            <w:tcBorders>
              <w:left w:val="single" w:sz="4" w:space="0" w:color="000000"/>
              <w:bottom w:val="single" w:sz="4" w:space="0" w:color="000000"/>
            </w:tcBorders>
          </w:tcPr>
          <w:p w:rsidR="00FE2B6C" w:rsidRPr="003D572F" w:rsidRDefault="00FE2B6C" w:rsidP="003D572F">
            <w:pPr>
              <w:shd w:val="clear" w:color="auto" w:fill="FFFFFF"/>
              <w:snapToGrid w:val="0"/>
              <w:spacing w:before="20"/>
              <w:ind w:firstLine="363"/>
              <w:jc w:val="both"/>
            </w:pPr>
            <w:r w:rsidRPr="003D572F">
              <w:t xml:space="preserve">Таблица </w:t>
            </w:r>
            <w:r w:rsidRPr="003D572F">
              <w:rPr>
                <w:lang w:val="en-US"/>
              </w:rPr>
              <w:t>5</w:t>
            </w:r>
            <w:r w:rsidRPr="003D572F">
              <w:t xml:space="preserve"> строка 2 графа 11</w:t>
            </w:r>
          </w:p>
          <w:p w:rsidR="00FE2B6C" w:rsidRPr="003D572F" w:rsidRDefault="00FE2B6C" w:rsidP="003D572F">
            <w:pPr>
              <w:shd w:val="clear" w:color="auto" w:fill="FFFFFF"/>
              <w:snapToGrid w:val="0"/>
              <w:ind w:firstLine="363"/>
              <w:jc w:val="both"/>
              <w:rPr>
                <w:i/>
                <w:iCs/>
              </w:rPr>
            </w:pPr>
            <w:r w:rsidRPr="003D572F">
              <w:rPr>
                <w:i/>
                <w:iCs/>
              </w:rPr>
              <w:t>(T5R2C5)</w:t>
            </w:r>
          </w:p>
        </w:tc>
        <w:tc>
          <w:tcPr>
            <w:tcW w:w="1681"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Сумма (14,2)</w:t>
            </w:r>
          </w:p>
        </w:tc>
        <w:tc>
          <w:tcPr>
            <w:tcW w:w="1084"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198" w:type="dxa"/>
            <w:tcBorders>
              <w:left w:val="single" w:sz="4" w:space="0" w:color="000000"/>
              <w:bottom w:val="single" w:sz="4" w:space="0" w:color="000000"/>
            </w:tcBorders>
          </w:tcPr>
          <w:p w:rsidR="00FE2B6C" w:rsidRPr="003D572F" w:rsidRDefault="00FE2B6C" w:rsidP="003D572F">
            <w:pPr>
              <w:shd w:val="clear" w:color="auto" w:fill="FFFFFF"/>
              <w:snapToGrid w:val="0"/>
              <w:spacing w:before="20"/>
              <w:ind w:firstLine="363"/>
              <w:jc w:val="both"/>
            </w:pPr>
            <w:r w:rsidRPr="003D572F">
              <w:t xml:space="preserve">Таблица </w:t>
            </w:r>
            <w:r w:rsidRPr="003D572F">
              <w:rPr>
                <w:lang w:val="en-US"/>
              </w:rPr>
              <w:t>5</w:t>
            </w:r>
            <w:r w:rsidRPr="003D572F">
              <w:t xml:space="preserve"> строка 2 графа 15</w:t>
            </w:r>
          </w:p>
          <w:p w:rsidR="00FE2B6C" w:rsidRPr="003D572F" w:rsidRDefault="00FE2B6C" w:rsidP="003D572F">
            <w:pPr>
              <w:shd w:val="clear" w:color="auto" w:fill="FFFFFF"/>
              <w:snapToGrid w:val="0"/>
              <w:ind w:firstLine="363"/>
              <w:jc w:val="both"/>
              <w:rPr>
                <w:i/>
                <w:iCs/>
              </w:rPr>
            </w:pPr>
            <w:r w:rsidRPr="003D572F">
              <w:rPr>
                <w:i/>
                <w:iCs/>
              </w:rPr>
              <w:t>(T5R2C10)</w:t>
            </w:r>
          </w:p>
        </w:tc>
        <w:tc>
          <w:tcPr>
            <w:tcW w:w="1681"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Целое (6)</w:t>
            </w:r>
          </w:p>
        </w:tc>
        <w:tc>
          <w:tcPr>
            <w:tcW w:w="1084"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198" w:type="dxa"/>
            <w:tcBorders>
              <w:left w:val="single" w:sz="4" w:space="0" w:color="000000"/>
              <w:bottom w:val="single" w:sz="4" w:space="0" w:color="000000"/>
            </w:tcBorders>
          </w:tcPr>
          <w:p w:rsidR="00FE2B6C" w:rsidRPr="003D572F" w:rsidRDefault="00FE2B6C" w:rsidP="003D572F">
            <w:pPr>
              <w:shd w:val="clear" w:color="auto" w:fill="FFFFFF"/>
              <w:snapToGrid w:val="0"/>
              <w:spacing w:before="20"/>
              <w:ind w:firstLine="363"/>
              <w:jc w:val="both"/>
            </w:pPr>
            <w:r w:rsidRPr="003D572F">
              <w:t xml:space="preserve">Таблица </w:t>
            </w:r>
            <w:r w:rsidRPr="003D572F">
              <w:rPr>
                <w:lang w:val="en-US"/>
              </w:rPr>
              <w:t>5</w:t>
            </w:r>
            <w:r w:rsidRPr="003D572F">
              <w:t xml:space="preserve"> строка 2 графа 16</w:t>
            </w:r>
          </w:p>
          <w:p w:rsidR="00FE2B6C" w:rsidRPr="003D572F" w:rsidRDefault="00FE2B6C" w:rsidP="003D572F">
            <w:pPr>
              <w:shd w:val="clear" w:color="auto" w:fill="FFFFFF"/>
              <w:snapToGrid w:val="0"/>
              <w:ind w:firstLine="363"/>
              <w:jc w:val="both"/>
              <w:rPr>
                <w:i/>
                <w:iCs/>
              </w:rPr>
            </w:pPr>
            <w:r w:rsidRPr="003D572F">
              <w:rPr>
                <w:i/>
                <w:iCs/>
              </w:rPr>
              <w:t>(T5R2C20)</w:t>
            </w:r>
          </w:p>
        </w:tc>
        <w:tc>
          <w:tcPr>
            <w:tcW w:w="1681"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Целое (6)</w:t>
            </w:r>
          </w:p>
        </w:tc>
        <w:tc>
          <w:tcPr>
            <w:tcW w:w="1084"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198" w:type="dxa"/>
            <w:tcBorders>
              <w:left w:val="single" w:sz="4" w:space="0" w:color="000000"/>
              <w:bottom w:val="single" w:sz="4" w:space="0" w:color="000000"/>
            </w:tcBorders>
          </w:tcPr>
          <w:p w:rsidR="00FE2B6C" w:rsidRPr="003D572F" w:rsidRDefault="00FE2B6C" w:rsidP="003D572F">
            <w:pPr>
              <w:shd w:val="clear" w:color="auto" w:fill="FFFFFF"/>
              <w:snapToGrid w:val="0"/>
              <w:spacing w:before="20"/>
              <w:ind w:firstLine="363"/>
              <w:jc w:val="both"/>
            </w:pPr>
            <w:r w:rsidRPr="003D572F">
              <w:t xml:space="preserve">Таблица </w:t>
            </w:r>
            <w:r w:rsidRPr="003D572F">
              <w:rPr>
                <w:lang w:val="en-US"/>
              </w:rPr>
              <w:t>5</w:t>
            </w:r>
            <w:r w:rsidRPr="003D572F">
              <w:t xml:space="preserve"> строка 2 графа 17</w:t>
            </w:r>
          </w:p>
          <w:p w:rsidR="00FE2B6C" w:rsidRPr="003D572F" w:rsidRDefault="00FE2B6C" w:rsidP="003D572F">
            <w:pPr>
              <w:shd w:val="clear" w:color="auto" w:fill="FFFFFF"/>
              <w:snapToGrid w:val="0"/>
              <w:ind w:firstLine="363"/>
              <w:jc w:val="both"/>
              <w:rPr>
                <w:i/>
                <w:iCs/>
              </w:rPr>
            </w:pPr>
            <w:r w:rsidRPr="003D572F">
              <w:rPr>
                <w:i/>
                <w:iCs/>
              </w:rPr>
              <w:t>(T5R2C9)</w:t>
            </w:r>
          </w:p>
        </w:tc>
        <w:tc>
          <w:tcPr>
            <w:tcW w:w="1681"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Сумма (14,2)</w:t>
            </w:r>
          </w:p>
        </w:tc>
        <w:tc>
          <w:tcPr>
            <w:tcW w:w="1084"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198" w:type="dxa"/>
            <w:tcBorders>
              <w:left w:val="single" w:sz="4" w:space="0" w:color="000000"/>
              <w:bottom w:val="single" w:sz="4" w:space="0" w:color="000000"/>
            </w:tcBorders>
          </w:tcPr>
          <w:p w:rsidR="00FE2B6C" w:rsidRPr="003D572F" w:rsidRDefault="00FE2B6C" w:rsidP="003D572F">
            <w:pPr>
              <w:shd w:val="clear" w:color="auto" w:fill="FFFFFF"/>
              <w:snapToGrid w:val="0"/>
              <w:spacing w:before="20"/>
              <w:ind w:firstLine="363"/>
              <w:jc w:val="both"/>
            </w:pPr>
            <w:r w:rsidRPr="003D572F">
              <w:t xml:space="preserve">Таблица </w:t>
            </w:r>
            <w:r w:rsidRPr="003D572F">
              <w:rPr>
                <w:lang w:val="en-US"/>
              </w:rPr>
              <w:t>5</w:t>
            </w:r>
            <w:r w:rsidRPr="003D572F">
              <w:t xml:space="preserve"> строка 2 графа 18</w:t>
            </w:r>
          </w:p>
          <w:p w:rsidR="00FE2B6C" w:rsidRPr="003D572F" w:rsidRDefault="00FE2B6C" w:rsidP="003D572F">
            <w:pPr>
              <w:shd w:val="clear" w:color="auto" w:fill="FFFFFF"/>
              <w:snapToGrid w:val="0"/>
              <w:ind w:firstLine="363"/>
              <w:jc w:val="both"/>
              <w:rPr>
                <w:i/>
                <w:iCs/>
              </w:rPr>
            </w:pPr>
            <w:r w:rsidRPr="003D572F">
              <w:rPr>
                <w:i/>
                <w:iCs/>
              </w:rPr>
              <w:t>(T5R2C12)</w:t>
            </w:r>
          </w:p>
        </w:tc>
        <w:tc>
          <w:tcPr>
            <w:tcW w:w="1681"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Целое (6)</w:t>
            </w:r>
          </w:p>
        </w:tc>
        <w:tc>
          <w:tcPr>
            <w:tcW w:w="1084"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198" w:type="dxa"/>
            <w:tcBorders>
              <w:left w:val="single" w:sz="4" w:space="0" w:color="000000"/>
              <w:bottom w:val="single" w:sz="4" w:space="0" w:color="000000"/>
            </w:tcBorders>
          </w:tcPr>
          <w:p w:rsidR="00FE2B6C" w:rsidRPr="003D572F" w:rsidRDefault="00FE2B6C" w:rsidP="003D572F">
            <w:pPr>
              <w:shd w:val="clear" w:color="auto" w:fill="FFFFFF"/>
              <w:snapToGrid w:val="0"/>
              <w:spacing w:before="20"/>
              <w:ind w:firstLine="363"/>
              <w:jc w:val="both"/>
            </w:pPr>
            <w:r w:rsidRPr="003D572F">
              <w:t xml:space="preserve">Таблица </w:t>
            </w:r>
            <w:r w:rsidRPr="003D572F">
              <w:rPr>
                <w:lang w:val="en-US"/>
              </w:rPr>
              <w:t>5</w:t>
            </w:r>
            <w:r w:rsidRPr="003D572F">
              <w:t xml:space="preserve"> строка 2 графа 19</w:t>
            </w:r>
          </w:p>
          <w:p w:rsidR="00FE2B6C" w:rsidRPr="003D572F" w:rsidRDefault="00FE2B6C" w:rsidP="003D572F">
            <w:pPr>
              <w:shd w:val="clear" w:color="auto" w:fill="FFFFFF"/>
              <w:snapToGrid w:val="0"/>
              <w:ind w:firstLine="363"/>
              <w:jc w:val="both"/>
              <w:rPr>
                <w:i/>
                <w:iCs/>
              </w:rPr>
            </w:pPr>
            <w:r w:rsidRPr="003D572F">
              <w:rPr>
                <w:i/>
                <w:iCs/>
              </w:rPr>
              <w:t>(T5R2C22)</w:t>
            </w:r>
          </w:p>
        </w:tc>
        <w:tc>
          <w:tcPr>
            <w:tcW w:w="1681"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Целое (6)</w:t>
            </w:r>
          </w:p>
        </w:tc>
        <w:tc>
          <w:tcPr>
            <w:tcW w:w="1084"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198" w:type="dxa"/>
            <w:tcBorders>
              <w:left w:val="single" w:sz="4" w:space="0" w:color="000000"/>
              <w:bottom w:val="single" w:sz="4" w:space="0" w:color="000000"/>
            </w:tcBorders>
          </w:tcPr>
          <w:p w:rsidR="00FE2B6C" w:rsidRPr="003D572F" w:rsidRDefault="00FE2B6C" w:rsidP="003D572F">
            <w:pPr>
              <w:shd w:val="clear" w:color="auto" w:fill="FFFFFF"/>
              <w:snapToGrid w:val="0"/>
              <w:spacing w:before="20"/>
              <w:ind w:firstLine="363"/>
              <w:jc w:val="both"/>
            </w:pPr>
            <w:r w:rsidRPr="003D572F">
              <w:t xml:space="preserve">Таблица </w:t>
            </w:r>
            <w:r w:rsidRPr="003D572F">
              <w:rPr>
                <w:lang w:val="en-US"/>
              </w:rPr>
              <w:t>5</w:t>
            </w:r>
            <w:r w:rsidRPr="003D572F">
              <w:t xml:space="preserve"> строка 2 графа 20</w:t>
            </w:r>
          </w:p>
          <w:p w:rsidR="00FE2B6C" w:rsidRPr="003D572F" w:rsidRDefault="00FE2B6C" w:rsidP="003D572F">
            <w:pPr>
              <w:shd w:val="clear" w:color="auto" w:fill="FFFFFF"/>
              <w:snapToGrid w:val="0"/>
              <w:ind w:firstLine="363"/>
              <w:jc w:val="both"/>
              <w:rPr>
                <w:i/>
                <w:iCs/>
              </w:rPr>
            </w:pPr>
            <w:r w:rsidRPr="003D572F">
              <w:rPr>
                <w:i/>
                <w:iCs/>
              </w:rPr>
              <w:t>(T5R2C11)</w:t>
            </w:r>
          </w:p>
        </w:tc>
        <w:tc>
          <w:tcPr>
            <w:tcW w:w="1681"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Сумма (14,2)</w:t>
            </w:r>
          </w:p>
        </w:tc>
        <w:tc>
          <w:tcPr>
            <w:tcW w:w="1084"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198" w:type="dxa"/>
            <w:tcBorders>
              <w:left w:val="single" w:sz="4" w:space="0" w:color="000000"/>
              <w:bottom w:val="single" w:sz="4" w:space="0" w:color="000000"/>
            </w:tcBorders>
          </w:tcPr>
          <w:p w:rsidR="00FE2B6C" w:rsidRPr="003D572F" w:rsidRDefault="00FE2B6C" w:rsidP="003D572F">
            <w:pPr>
              <w:shd w:val="clear" w:color="auto" w:fill="FFFFFF"/>
              <w:snapToGrid w:val="0"/>
              <w:spacing w:before="20"/>
              <w:ind w:firstLine="363"/>
              <w:jc w:val="both"/>
            </w:pPr>
            <w:r w:rsidRPr="003D572F">
              <w:lastRenderedPageBreak/>
              <w:t xml:space="preserve">Таблица </w:t>
            </w:r>
            <w:r w:rsidRPr="003D572F">
              <w:rPr>
                <w:lang w:val="en-US"/>
              </w:rPr>
              <w:t>5</w:t>
            </w:r>
            <w:r w:rsidRPr="003D572F">
              <w:t xml:space="preserve"> строка 3 графа 6</w:t>
            </w:r>
          </w:p>
          <w:p w:rsidR="00FE2B6C" w:rsidRPr="003D572F" w:rsidRDefault="00FE2B6C" w:rsidP="003D572F">
            <w:pPr>
              <w:shd w:val="clear" w:color="auto" w:fill="FFFFFF"/>
              <w:snapToGrid w:val="0"/>
              <w:ind w:firstLine="363"/>
              <w:jc w:val="both"/>
              <w:rPr>
                <w:i/>
                <w:iCs/>
              </w:rPr>
            </w:pPr>
            <w:r w:rsidRPr="003D572F">
              <w:rPr>
                <w:i/>
                <w:iCs/>
              </w:rPr>
              <w:t>(T5R3C4)</w:t>
            </w:r>
          </w:p>
        </w:tc>
        <w:tc>
          <w:tcPr>
            <w:tcW w:w="1681"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Целое (6)</w:t>
            </w:r>
          </w:p>
        </w:tc>
        <w:tc>
          <w:tcPr>
            <w:tcW w:w="1084"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198" w:type="dxa"/>
            <w:tcBorders>
              <w:left w:val="single" w:sz="4" w:space="0" w:color="000000"/>
              <w:bottom w:val="single" w:sz="4" w:space="0" w:color="000000"/>
            </w:tcBorders>
          </w:tcPr>
          <w:p w:rsidR="00FE2B6C" w:rsidRPr="003D572F" w:rsidRDefault="00FE2B6C" w:rsidP="003D572F">
            <w:pPr>
              <w:shd w:val="clear" w:color="auto" w:fill="FFFFFF"/>
              <w:snapToGrid w:val="0"/>
              <w:spacing w:before="20"/>
              <w:ind w:firstLine="363"/>
              <w:jc w:val="both"/>
            </w:pPr>
            <w:r w:rsidRPr="003D572F">
              <w:t xml:space="preserve">Таблица </w:t>
            </w:r>
            <w:r w:rsidRPr="003D572F">
              <w:rPr>
                <w:lang w:val="en-US"/>
              </w:rPr>
              <w:t>5</w:t>
            </w:r>
            <w:r w:rsidRPr="003D572F">
              <w:t xml:space="preserve"> строка 3 графа 9</w:t>
            </w:r>
          </w:p>
          <w:p w:rsidR="00FE2B6C" w:rsidRPr="003D572F" w:rsidRDefault="00FE2B6C" w:rsidP="003D572F">
            <w:pPr>
              <w:shd w:val="clear" w:color="auto" w:fill="FFFFFF"/>
              <w:snapToGrid w:val="0"/>
              <w:ind w:firstLine="363"/>
              <w:jc w:val="both"/>
              <w:rPr>
                <w:i/>
                <w:iCs/>
              </w:rPr>
            </w:pPr>
            <w:r w:rsidRPr="003D572F">
              <w:rPr>
                <w:i/>
                <w:iCs/>
              </w:rPr>
              <w:t>(T5R3C6)</w:t>
            </w:r>
          </w:p>
        </w:tc>
        <w:tc>
          <w:tcPr>
            <w:tcW w:w="1681"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Целое (6)</w:t>
            </w:r>
          </w:p>
        </w:tc>
        <w:tc>
          <w:tcPr>
            <w:tcW w:w="1084"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198" w:type="dxa"/>
            <w:tcBorders>
              <w:left w:val="single" w:sz="4" w:space="0" w:color="000000"/>
              <w:bottom w:val="single" w:sz="4" w:space="0" w:color="000000"/>
            </w:tcBorders>
          </w:tcPr>
          <w:p w:rsidR="00FE2B6C" w:rsidRPr="003D572F" w:rsidRDefault="00FE2B6C" w:rsidP="003D572F">
            <w:pPr>
              <w:shd w:val="clear" w:color="auto" w:fill="FFFFFF"/>
              <w:snapToGrid w:val="0"/>
              <w:spacing w:before="20"/>
              <w:ind w:firstLine="363"/>
              <w:jc w:val="both"/>
            </w:pPr>
            <w:r w:rsidRPr="003D572F">
              <w:t xml:space="preserve">Таблица </w:t>
            </w:r>
            <w:r w:rsidRPr="003D572F">
              <w:rPr>
                <w:lang w:val="en-US"/>
              </w:rPr>
              <w:t>5</w:t>
            </w:r>
            <w:r w:rsidRPr="003D572F">
              <w:t xml:space="preserve"> строка 3 графа 15</w:t>
            </w:r>
          </w:p>
          <w:p w:rsidR="00FE2B6C" w:rsidRPr="003D572F" w:rsidRDefault="00FE2B6C" w:rsidP="003D572F">
            <w:pPr>
              <w:shd w:val="clear" w:color="auto" w:fill="FFFFFF"/>
              <w:snapToGrid w:val="0"/>
              <w:ind w:firstLine="363"/>
              <w:jc w:val="both"/>
              <w:rPr>
                <w:i/>
                <w:iCs/>
              </w:rPr>
            </w:pPr>
            <w:r w:rsidRPr="003D572F">
              <w:rPr>
                <w:i/>
                <w:iCs/>
              </w:rPr>
              <w:t>(T5R3C10)</w:t>
            </w:r>
          </w:p>
        </w:tc>
        <w:tc>
          <w:tcPr>
            <w:tcW w:w="1681"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Целое (6)</w:t>
            </w:r>
          </w:p>
        </w:tc>
        <w:tc>
          <w:tcPr>
            <w:tcW w:w="1084"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198" w:type="dxa"/>
            <w:tcBorders>
              <w:left w:val="single" w:sz="4" w:space="0" w:color="000000"/>
              <w:bottom w:val="single" w:sz="4" w:space="0" w:color="000000"/>
            </w:tcBorders>
          </w:tcPr>
          <w:p w:rsidR="00FE2B6C" w:rsidRPr="003D572F" w:rsidRDefault="00FE2B6C" w:rsidP="003D572F">
            <w:pPr>
              <w:shd w:val="clear" w:color="auto" w:fill="FFFFFF"/>
              <w:snapToGrid w:val="0"/>
              <w:spacing w:before="20"/>
              <w:ind w:firstLine="363"/>
              <w:jc w:val="both"/>
            </w:pPr>
            <w:r w:rsidRPr="003D572F">
              <w:t xml:space="preserve">Таблица </w:t>
            </w:r>
            <w:r w:rsidRPr="003D572F">
              <w:rPr>
                <w:lang w:val="en-US"/>
              </w:rPr>
              <w:t>5</w:t>
            </w:r>
            <w:r w:rsidRPr="003D572F">
              <w:t xml:space="preserve"> строка 4 графа 6</w:t>
            </w:r>
          </w:p>
          <w:p w:rsidR="00FE2B6C" w:rsidRPr="003D572F" w:rsidRDefault="00FE2B6C" w:rsidP="003D572F">
            <w:pPr>
              <w:shd w:val="clear" w:color="auto" w:fill="FFFFFF"/>
              <w:snapToGrid w:val="0"/>
              <w:ind w:firstLine="363"/>
              <w:jc w:val="both"/>
              <w:rPr>
                <w:i/>
                <w:iCs/>
              </w:rPr>
            </w:pPr>
            <w:r w:rsidRPr="003D572F">
              <w:rPr>
                <w:i/>
                <w:iCs/>
              </w:rPr>
              <w:t>(T5R31C4)</w:t>
            </w:r>
          </w:p>
        </w:tc>
        <w:tc>
          <w:tcPr>
            <w:tcW w:w="1681"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Целое (6)</w:t>
            </w:r>
          </w:p>
        </w:tc>
        <w:tc>
          <w:tcPr>
            <w:tcW w:w="1084"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198" w:type="dxa"/>
            <w:tcBorders>
              <w:left w:val="single" w:sz="4" w:space="0" w:color="000000"/>
              <w:bottom w:val="single" w:sz="4" w:space="0" w:color="000000"/>
            </w:tcBorders>
          </w:tcPr>
          <w:p w:rsidR="00FE2B6C" w:rsidRPr="003D572F" w:rsidRDefault="00FE2B6C" w:rsidP="003D572F">
            <w:pPr>
              <w:shd w:val="clear" w:color="auto" w:fill="FFFFFF"/>
              <w:snapToGrid w:val="0"/>
              <w:spacing w:before="20"/>
              <w:ind w:firstLine="363"/>
              <w:jc w:val="both"/>
            </w:pPr>
            <w:r w:rsidRPr="003D572F">
              <w:t xml:space="preserve">Таблица </w:t>
            </w:r>
            <w:r w:rsidRPr="003D572F">
              <w:rPr>
                <w:lang w:val="en-US"/>
              </w:rPr>
              <w:t>5</w:t>
            </w:r>
            <w:r w:rsidRPr="003D572F">
              <w:t xml:space="preserve"> строка 4 графа 7</w:t>
            </w:r>
          </w:p>
          <w:p w:rsidR="00FE2B6C" w:rsidRPr="003D572F" w:rsidRDefault="00FE2B6C" w:rsidP="003D572F">
            <w:pPr>
              <w:shd w:val="clear" w:color="auto" w:fill="FFFFFF"/>
              <w:snapToGrid w:val="0"/>
              <w:ind w:firstLine="363"/>
              <w:jc w:val="both"/>
              <w:rPr>
                <w:i/>
                <w:iCs/>
              </w:rPr>
            </w:pPr>
            <w:r w:rsidRPr="003D572F">
              <w:rPr>
                <w:i/>
                <w:iCs/>
              </w:rPr>
              <w:t>(T5R31C14)</w:t>
            </w:r>
          </w:p>
        </w:tc>
        <w:tc>
          <w:tcPr>
            <w:tcW w:w="1681"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Целое (6)</w:t>
            </w:r>
          </w:p>
        </w:tc>
        <w:tc>
          <w:tcPr>
            <w:tcW w:w="1084"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198" w:type="dxa"/>
            <w:tcBorders>
              <w:left w:val="single" w:sz="4" w:space="0" w:color="000000"/>
              <w:bottom w:val="single" w:sz="4" w:space="0" w:color="000000"/>
            </w:tcBorders>
          </w:tcPr>
          <w:p w:rsidR="00FE2B6C" w:rsidRPr="003D572F" w:rsidRDefault="00FE2B6C" w:rsidP="003D572F">
            <w:pPr>
              <w:shd w:val="clear" w:color="auto" w:fill="FFFFFF"/>
              <w:snapToGrid w:val="0"/>
              <w:spacing w:before="20"/>
              <w:ind w:firstLine="363"/>
              <w:jc w:val="both"/>
            </w:pPr>
            <w:r w:rsidRPr="003D572F">
              <w:t xml:space="preserve">Таблица </w:t>
            </w:r>
            <w:r w:rsidRPr="003D572F">
              <w:rPr>
                <w:lang w:val="en-US"/>
              </w:rPr>
              <w:t>5</w:t>
            </w:r>
            <w:r w:rsidRPr="003D572F">
              <w:t xml:space="preserve"> строка 4 графа 8</w:t>
            </w:r>
          </w:p>
          <w:p w:rsidR="00FE2B6C" w:rsidRPr="003D572F" w:rsidRDefault="00FE2B6C" w:rsidP="003D572F">
            <w:pPr>
              <w:shd w:val="clear" w:color="auto" w:fill="FFFFFF"/>
              <w:snapToGrid w:val="0"/>
              <w:ind w:firstLine="363"/>
              <w:jc w:val="both"/>
              <w:rPr>
                <w:i/>
                <w:iCs/>
              </w:rPr>
            </w:pPr>
            <w:r w:rsidRPr="003D572F">
              <w:rPr>
                <w:i/>
                <w:iCs/>
              </w:rPr>
              <w:t>(T5R31C3)</w:t>
            </w:r>
          </w:p>
        </w:tc>
        <w:tc>
          <w:tcPr>
            <w:tcW w:w="1681"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Сумма (14,2)</w:t>
            </w:r>
          </w:p>
        </w:tc>
        <w:tc>
          <w:tcPr>
            <w:tcW w:w="1084"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198" w:type="dxa"/>
            <w:tcBorders>
              <w:left w:val="single" w:sz="4" w:space="0" w:color="000000"/>
              <w:bottom w:val="single" w:sz="4" w:space="0" w:color="000000"/>
            </w:tcBorders>
          </w:tcPr>
          <w:p w:rsidR="00FE2B6C" w:rsidRPr="003D572F" w:rsidRDefault="00FE2B6C" w:rsidP="003D572F">
            <w:pPr>
              <w:shd w:val="clear" w:color="auto" w:fill="FFFFFF"/>
              <w:snapToGrid w:val="0"/>
              <w:spacing w:before="20"/>
              <w:ind w:firstLine="363"/>
              <w:jc w:val="both"/>
            </w:pPr>
            <w:r w:rsidRPr="003D572F">
              <w:t xml:space="preserve">Таблица </w:t>
            </w:r>
            <w:r w:rsidRPr="003D572F">
              <w:rPr>
                <w:lang w:val="en-US"/>
              </w:rPr>
              <w:t>5</w:t>
            </w:r>
            <w:r w:rsidRPr="003D572F">
              <w:t xml:space="preserve"> строка 4 графа 9</w:t>
            </w:r>
          </w:p>
          <w:p w:rsidR="00FE2B6C" w:rsidRPr="003D572F" w:rsidRDefault="00FE2B6C" w:rsidP="003D572F">
            <w:pPr>
              <w:shd w:val="clear" w:color="auto" w:fill="FFFFFF"/>
              <w:snapToGrid w:val="0"/>
              <w:ind w:firstLine="363"/>
              <w:jc w:val="both"/>
              <w:rPr>
                <w:i/>
                <w:iCs/>
              </w:rPr>
            </w:pPr>
            <w:r w:rsidRPr="003D572F">
              <w:rPr>
                <w:i/>
                <w:iCs/>
              </w:rPr>
              <w:t>(T5R31C6)</w:t>
            </w:r>
          </w:p>
        </w:tc>
        <w:tc>
          <w:tcPr>
            <w:tcW w:w="1681"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Целое (6)</w:t>
            </w:r>
          </w:p>
        </w:tc>
        <w:tc>
          <w:tcPr>
            <w:tcW w:w="1084"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198" w:type="dxa"/>
            <w:tcBorders>
              <w:left w:val="single" w:sz="4" w:space="0" w:color="000000"/>
              <w:bottom w:val="single" w:sz="4" w:space="0" w:color="000000"/>
            </w:tcBorders>
          </w:tcPr>
          <w:p w:rsidR="00FE2B6C" w:rsidRPr="003D572F" w:rsidRDefault="00FE2B6C" w:rsidP="003D572F">
            <w:pPr>
              <w:shd w:val="clear" w:color="auto" w:fill="FFFFFF"/>
              <w:snapToGrid w:val="0"/>
              <w:spacing w:before="20"/>
              <w:ind w:firstLine="363"/>
              <w:jc w:val="both"/>
            </w:pPr>
            <w:r w:rsidRPr="003D572F">
              <w:t xml:space="preserve">Таблица </w:t>
            </w:r>
            <w:r w:rsidRPr="003D572F">
              <w:rPr>
                <w:lang w:val="en-US"/>
              </w:rPr>
              <w:t>5</w:t>
            </w:r>
            <w:r w:rsidRPr="003D572F">
              <w:t xml:space="preserve"> строка 4 графа 10</w:t>
            </w:r>
          </w:p>
          <w:p w:rsidR="00FE2B6C" w:rsidRPr="003D572F" w:rsidRDefault="00FE2B6C" w:rsidP="003D572F">
            <w:pPr>
              <w:shd w:val="clear" w:color="auto" w:fill="FFFFFF"/>
              <w:snapToGrid w:val="0"/>
              <w:ind w:firstLine="363"/>
              <w:jc w:val="both"/>
              <w:rPr>
                <w:i/>
                <w:iCs/>
              </w:rPr>
            </w:pPr>
            <w:r w:rsidRPr="003D572F">
              <w:rPr>
                <w:i/>
                <w:iCs/>
              </w:rPr>
              <w:t>(T5R31C16)</w:t>
            </w:r>
          </w:p>
        </w:tc>
        <w:tc>
          <w:tcPr>
            <w:tcW w:w="1681"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Целое (6)</w:t>
            </w:r>
          </w:p>
        </w:tc>
        <w:tc>
          <w:tcPr>
            <w:tcW w:w="1084"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198" w:type="dxa"/>
            <w:tcBorders>
              <w:left w:val="single" w:sz="4" w:space="0" w:color="000000"/>
              <w:bottom w:val="single" w:sz="4" w:space="0" w:color="000000"/>
            </w:tcBorders>
          </w:tcPr>
          <w:p w:rsidR="00FE2B6C" w:rsidRPr="003D572F" w:rsidRDefault="00FE2B6C" w:rsidP="003D572F">
            <w:pPr>
              <w:shd w:val="clear" w:color="auto" w:fill="FFFFFF"/>
              <w:snapToGrid w:val="0"/>
              <w:spacing w:before="20"/>
              <w:ind w:firstLine="363"/>
              <w:jc w:val="both"/>
            </w:pPr>
            <w:r w:rsidRPr="003D572F">
              <w:t xml:space="preserve">Таблица </w:t>
            </w:r>
            <w:r w:rsidRPr="003D572F">
              <w:rPr>
                <w:lang w:val="en-US"/>
              </w:rPr>
              <w:t>5</w:t>
            </w:r>
            <w:r w:rsidRPr="003D572F">
              <w:t xml:space="preserve"> строка 4 графа 11</w:t>
            </w:r>
          </w:p>
          <w:p w:rsidR="00FE2B6C" w:rsidRPr="003D572F" w:rsidRDefault="00FE2B6C" w:rsidP="003D572F">
            <w:pPr>
              <w:shd w:val="clear" w:color="auto" w:fill="FFFFFF"/>
              <w:snapToGrid w:val="0"/>
              <w:ind w:firstLine="363"/>
              <w:jc w:val="both"/>
              <w:rPr>
                <w:i/>
                <w:iCs/>
              </w:rPr>
            </w:pPr>
            <w:r w:rsidRPr="003D572F">
              <w:rPr>
                <w:i/>
                <w:iCs/>
              </w:rPr>
              <w:t>(T5R31C5)</w:t>
            </w:r>
          </w:p>
        </w:tc>
        <w:tc>
          <w:tcPr>
            <w:tcW w:w="1681"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Сумма (14,2)</w:t>
            </w:r>
          </w:p>
        </w:tc>
        <w:tc>
          <w:tcPr>
            <w:tcW w:w="1084"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198" w:type="dxa"/>
            <w:tcBorders>
              <w:left w:val="single" w:sz="4" w:space="0" w:color="000000"/>
              <w:bottom w:val="single" w:sz="4" w:space="0" w:color="000000"/>
            </w:tcBorders>
          </w:tcPr>
          <w:p w:rsidR="00FE2B6C" w:rsidRPr="003D572F" w:rsidRDefault="00FE2B6C" w:rsidP="003D572F">
            <w:pPr>
              <w:shd w:val="clear" w:color="auto" w:fill="FFFFFF"/>
              <w:snapToGrid w:val="0"/>
              <w:spacing w:before="20"/>
              <w:ind w:firstLine="363"/>
              <w:jc w:val="both"/>
            </w:pPr>
            <w:r w:rsidRPr="003D572F">
              <w:t xml:space="preserve">Таблица </w:t>
            </w:r>
            <w:r w:rsidRPr="003D572F">
              <w:rPr>
                <w:lang w:val="en-US"/>
              </w:rPr>
              <w:t>5</w:t>
            </w:r>
            <w:r w:rsidRPr="003D572F">
              <w:t xml:space="preserve"> строка 4 графа 15</w:t>
            </w:r>
          </w:p>
          <w:p w:rsidR="00FE2B6C" w:rsidRPr="003D572F" w:rsidRDefault="00FE2B6C" w:rsidP="003D572F">
            <w:pPr>
              <w:shd w:val="clear" w:color="auto" w:fill="FFFFFF"/>
              <w:snapToGrid w:val="0"/>
              <w:ind w:firstLine="363"/>
              <w:jc w:val="both"/>
              <w:rPr>
                <w:i/>
                <w:iCs/>
              </w:rPr>
            </w:pPr>
            <w:r w:rsidRPr="003D572F">
              <w:rPr>
                <w:i/>
                <w:iCs/>
              </w:rPr>
              <w:t>(T5R31C10)</w:t>
            </w:r>
          </w:p>
        </w:tc>
        <w:tc>
          <w:tcPr>
            <w:tcW w:w="1681"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Целое (6)</w:t>
            </w:r>
          </w:p>
        </w:tc>
        <w:tc>
          <w:tcPr>
            <w:tcW w:w="1084"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198" w:type="dxa"/>
            <w:tcBorders>
              <w:left w:val="single" w:sz="4" w:space="0" w:color="000000"/>
              <w:bottom w:val="single" w:sz="4" w:space="0" w:color="000000"/>
            </w:tcBorders>
          </w:tcPr>
          <w:p w:rsidR="00FE2B6C" w:rsidRPr="003D572F" w:rsidRDefault="00FE2B6C" w:rsidP="003D572F">
            <w:pPr>
              <w:shd w:val="clear" w:color="auto" w:fill="FFFFFF"/>
              <w:snapToGrid w:val="0"/>
              <w:spacing w:before="20"/>
              <w:ind w:firstLine="363"/>
              <w:jc w:val="both"/>
            </w:pPr>
            <w:r w:rsidRPr="003D572F">
              <w:t xml:space="preserve">Таблица </w:t>
            </w:r>
            <w:r w:rsidRPr="003D572F">
              <w:rPr>
                <w:lang w:val="en-US"/>
              </w:rPr>
              <w:t>5</w:t>
            </w:r>
            <w:r w:rsidRPr="003D572F">
              <w:t xml:space="preserve"> строка 4 графа 16</w:t>
            </w:r>
          </w:p>
          <w:p w:rsidR="00FE2B6C" w:rsidRPr="003D572F" w:rsidRDefault="00FE2B6C" w:rsidP="003D572F">
            <w:pPr>
              <w:shd w:val="clear" w:color="auto" w:fill="FFFFFF"/>
              <w:snapToGrid w:val="0"/>
              <w:ind w:firstLine="363"/>
              <w:jc w:val="both"/>
              <w:rPr>
                <w:i/>
                <w:iCs/>
              </w:rPr>
            </w:pPr>
            <w:r w:rsidRPr="003D572F">
              <w:rPr>
                <w:i/>
                <w:iCs/>
              </w:rPr>
              <w:t>(T5R31C20)</w:t>
            </w:r>
          </w:p>
        </w:tc>
        <w:tc>
          <w:tcPr>
            <w:tcW w:w="1681"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Целое (6)</w:t>
            </w:r>
          </w:p>
        </w:tc>
        <w:tc>
          <w:tcPr>
            <w:tcW w:w="1084"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198" w:type="dxa"/>
            <w:tcBorders>
              <w:left w:val="single" w:sz="4" w:space="0" w:color="000000"/>
              <w:bottom w:val="single" w:sz="4" w:space="0" w:color="000000"/>
            </w:tcBorders>
          </w:tcPr>
          <w:p w:rsidR="00FE2B6C" w:rsidRPr="003D572F" w:rsidRDefault="00FE2B6C" w:rsidP="003D572F">
            <w:pPr>
              <w:shd w:val="clear" w:color="auto" w:fill="FFFFFF"/>
              <w:snapToGrid w:val="0"/>
              <w:spacing w:before="20"/>
              <w:ind w:firstLine="363"/>
              <w:jc w:val="both"/>
            </w:pPr>
            <w:r w:rsidRPr="003D572F">
              <w:t xml:space="preserve">Таблица </w:t>
            </w:r>
            <w:r w:rsidRPr="003D572F">
              <w:rPr>
                <w:lang w:val="en-US"/>
              </w:rPr>
              <w:t>5</w:t>
            </w:r>
            <w:r w:rsidRPr="003D572F">
              <w:t xml:space="preserve"> строка 4 графа 17</w:t>
            </w:r>
          </w:p>
          <w:p w:rsidR="00FE2B6C" w:rsidRPr="003D572F" w:rsidRDefault="00FE2B6C" w:rsidP="003D572F">
            <w:pPr>
              <w:shd w:val="clear" w:color="auto" w:fill="FFFFFF"/>
              <w:snapToGrid w:val="0"/>
              <w:ind w:firstLine="363"/>
              <w:jc w:val="both"/>
              <w:rPr>
                <w:i/>
                <w:iCs/>
              </w:rPr>
            </w:pPr>
            <w:r w:rsidRPr="003D572F">
              <w:rPr>
                <w:i/>
                <w:iCs/>
              </w:rPr>
              <w:t>(T5R31C9)</w:t>
            </w:r>
          </w:p>
        </w:tc>
        <w:tc>
          <w:tcPr>
            <w:tcW w:w="1681"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Сумма (14,2)</w:t>
            </w:r>
          </w:p>
        </w:tc>
        <w:tc>
          <w:tcPr>
            <w:tcW w:w="1084"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198" w:type="dxa"/>
            <w:tcBorders>
              <w:left w:val="single" w:sz="4" w:space="0" w:color="000000"/>
              <w:bottom w:val="single" w:sz="4" w:space="0" w:color="000000"/>
            </w:tcBorders>
          </w:tcPr>
          <w:p w:rsidR="00FE2B6C" w:rsidRPr="003D572F" w:rsidRDefault="00FE2B6C" w:rsidP="003D572F">
            <w:pPr>
              <w:shd w:val="clear" w:color="auto" w:fill="FFFFFF"/>
              <w:snapToGrid w:val="0"/>
              <w:spacing w:before="20"/>
              <w:ind w:firstLine="363"/>
              <w:jc w:val="both"/>
            </w:pPr>
            <w:r w:rsidRPr="003D572F">
              <w:t xml:space="preserve">Таблица </w:t>
            </w:r>
            <w:r w:rsidRPr="003D572F">
              <w:rPr>
                <w:lang w:val="en-US"/>
              </w:rPr>
              <w:t>5</w:t>
            </w:r>
            <w:r w:rsidRPr="003D572F">
              <w:t xml:space="preserve"> строка 5 графа 6</w:t>
            </w:r>
          </w:p>
          <w:p w:rsidR="00FE2B6C" w:rsidRPr="003D572F" w:rsidRDefault="00FE2B6C" w:rsidP="003D572F">
            <w:pPr>
              <w:shd w:val="clear" w:color="auto" w:fill="FFFFFF"/>
              <w:snapToGrid w:val="0"/>
              <w:ind w:firstLine="363"/>
              <w:jc w:val="both"/>
              <w:rPr>
                <w:i/>
                <w:iCs/>
              </w:rPr>
            </w:pPr>
            <w:r w:rsidRPr="003D572F">
              <w:rPr>
                <w:i/>
                <w:iCs/>
              </w:rPr>
              <w:t>(T5R32C4)</w:t>
            </w:r>
          </w:p>
        </w:tc>
        <w:tc>
          <w:tcPr>
            <w:tcW w:w="1681"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Целое (6)</w:t>
            </w:r>
          </w:p>
        </w:tc>
        <w:tc>
          <w:tcPr>
            <w:tcW w:w="1084"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198" w:type="dxa"/>
            <w:tcBorders>
              <w:left w:val="single" w:sz="4" w:space="0" w:color="000000"/>
              <w:bottom w:val="single" w:sz="4" w:space="0" w:color="000000"/>
            </w:tcBorders>
          </w:tcPr>
          <w:p w:rsidR="00FE2B6C" w:rsidRPr="003D572F" w:rsidRDefault="00FE2B6C" w:rsidP="003D572F">
            <w:pPr>
              <w:shd w:val="clear" w:color="auto" w:fill="FFFFFF"/>
              <w:snapToGrid w:val="0"/>
              <w:spacing w:before="20"/>
              <w:ind w:firstLine="363"/>
              <w:jc w:val="both"/>
            </w:pPr>
            <w:r w:rsidRPr="003D572F">
              <w:t xml:space="preserve">Таблица </w:t>
            </w:r>
            <w:r w:rsidRPr="003D572F">
              <w:rPr>
                <w:lang w:val="en-US"/>
              </w:rPr>
              <w:t>5</w:t>
            </w:r>
            <w:r w:rsidRPr="003D572F">
              <w:t xml:space="preserve"> строка 5 графа 7</w:t>
            </w:r>
          </w:p>
          <w:p w:rsidR="00FE2B6C" w:rsidRPr="003D572F" w:rsidRDefault="00FE2B6C" w:rsidP="003D572F">
            <w:pPr>
              <w:shd w:val="clear" w:color="auto" w:fill="FFFFFF"/>
              <w:snapToGrid w:val="0"/>
              <w:ind w:firstLine="363"/>
              <w:jc w:val="both"/>
              <w:rPr>
                <w:i/>
                <w:iCs/>
              </w:rPr>
            </w:pPr>
            <w:r w:rsidRPr="003D572F">
              <w:rPr>
                <w:i/>
                <w:iCs/>
              </w:rPr>
              <w:t>(T5R32C14)</w:t>
            </w:r>
          </w:p>
        </w:tc>
        <w:tc>
          <w:tcPr>
            <w:tcW w:w="1681"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Целое (6)</w:t>
            </w:r>
          </w:p>
        </w:tc>
        <w:tc>
          <w:tcPr>
            <w:tcW w:w="1084"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198" w:type="dxa"/>
            <w:tcBorders>
              <w:left w:val="single" w:sz="4" w:space="0" w:color="000000"/>
              <w:bottom w:val="single" w:sz="4" w:space="0" w:color="000000"/>
            </w:tcBorders>
          </w:tcPr>
          <w:p w:rsidR="00FE2B6C" w:rsidRPr="003D572F" w:rsidRDefault="00FE2B6C" w:rsidP="003D572F">
            <w:pPr>
              <w:shd w:val="clear" w:color="auto" w:fill="FFFFFF"/>
              <w:snapToGrid w:val="0"/>
              <w:spacing w:before="20"/>
              <w:ind w:firstLine="363"/>
              <w:jc w:val="both"/>
            </w:pPr>
            <w:r w:rsidRPr="003D572F">
              <w:t xml:space="preserve">Таблица </w:t>
            </w:r>
            <w:r w:rsidRPr="003D572F">
              <w:rPr>
                <w:lang w:val="en-US"/>
              </w:rPr>
              <w:t>5</w:t>
            </w:r>
            <w:r w:rsidRPr="003D572F">
              <w:t xml:space="preserve"> строка 5 графа 8</w:t>
            </w:r>
          </w:p>
          <w:p w:rsidR="00FE2B6C" w:rsidRPr="003D572F" w:rsidRDefault="00FE2B6C" w:rsidP="003D572F">
            <w:pPr>
              <w:shd w:val="clear" w:color="auto" w:fill="FFFFFF"/>
              <w:snapToGrid w:val="0"/>
              <w:ind w:firstLine="363"/>
              <w:jc w:val="both"/>
              <w:rPr>
                <w:i/>
                <w:iCs/>
              </w:rPr>
            </w:pPr>
            <w:r w:rsidRPr="003D572F">
              <w:rPr>
                <w:i/>
                <w:iCs/>
              </w:rPr>
              <w:t>(T5R32C3)</w:t>
            </w:r>
          </w:p>
        </w:tc>
        <w:tc>
          <w:tcPr>
            <w:tcW w:w="1681"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Сумма (14,2)</w:t>
            </w:r>
          </w:p>
        </w:tc>
        <w:tc>
          <w:tcPr>
            <w:tcW w:w="1084"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198" w:type="dxa"/>
            <w:tcBorders>
              <w:left w:val="single" w:sz="4" w:space="0" w:color="000000"/>
              <w:bottom w:val="single" w:sz="4" w:space="0" w:color="000000"/>
            </w:tcBorders>
          </w:tcPr>
          <w:p w:rsidR="00FE2B6C" w:rsidRPr="003D572F" w:rsidRDefault="00FE2B6C" w:rsidP="003D572F">
            <w:pPr>
              <w:shd w:val="clear" w:color="auto" w:fill="FFFFFF"/>
              <w:snapToGrid w:val="0"/>
              <w:spacing w:before="20"/>
              <w:ind w:firstLine="363"/>
              <w:jc w:val="both"/>
            </w:pPr>
            <w:r w:rsidRPr="003D572F">
              <w:t xml:space="preserve">Таблица </w:t>
            </w:r>
            <w:r w:rsidRPr="003D572F">
              <w:rPr>
                <w:lang w:val="en-US"/>
              </w:rPr>
              <w:t>5</w:t>
            </w:r>
            <w:r w:rsidRPr="003D572F">
              <w:t xml:space="preserve"> строка 5 графа 9</w:t>
            </w:r>
          </w:p>
          <w:p w:rsidR="00FE2B6C" w:rsidRPr="003D572F" w:rsidRDefault="00FE2B6C" w:rsidP="003D572F">
            <w:pPr>
              <w:shd w:val="clear" w:color="auto" w:fill="FFFFFF"/>
              <w:snapToGrid w:val="0"/>
              <w:ind w:firstLine="363"/>
              <w:jc w:val="both"/>
              <w:rPr>
                <w:i/>
                <w:iCs/>
              </w:rPr>
            </w:pPr>
            <w:r w:rsidRPr="003D572F">
              <w:rPr>
                <w:i/>
                <w:iCs/>
              </w:rPr>
              <w:t>(T5R32C6)</w:t>
            </w:r>
          </w:p>
        </w:tc>
        <w:tc>
          <w:tcPr>
            <w:tcW w:w="1681"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Целое (6)</w:t>
            </w:r>
          </w:p>
        </w:tc>
        <w:tc>
          <w:tcPr>
            <w:tcW w:w="1084"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198" w:type="dxa"/>
            <w:tcBorders>
              <w:left w:val="single" w:sz="4" w:space="0" w:color="000000"/>
              <w:bottom w:val="single" w:sz="4" w:space="0" w:color="000000"/>
            </w:tcBorders>
          </w:tcPr>
          <w:p w:rsidR="00FE2B6C" w:rsidRPr="003D572F" w:rsidRDefault="00FE2B6C" w:rsidP="003D572F">
            <w:pPr>
              <w:shd w:val="clear" w:color="auto" w:fill="FFFFFF"/>
              <w:snapToGrid w:val="0"/>
              <w:spacing w:before="20"/>
              <w:ind w:firstLine="363"/>
              <w:jc w:val="both"/>
            </w:pPr>
            <w:r w:rsidRPr="003D572F">
              <w:t xml:space="preserve">Таблица </w:t>
            </w:r>
            <w:r w:rsidRPr="003D572F">
              <w:rPr>
                <w:lang w:val="en-US"/>
              </w:rPr>
              <w:t>5</w:t>
            </w:r>
            <w:r w:rsidRPr="003D572F">
              <w:t xml:space="preserve"> строка 5 графа 10</w:t>
            </w:r>
          </w:p>
          <w:p w:rsidR="00FE2B6C" w:rsidRPr="003D572F" w:rsidRDefault="00FE2B6C" w:rsidP="003D572F">
            <w:pPr>
              <w:shd w:val="clear" w:color="auto" w:fill="FFFFFF"/>
              <w:snapToGrid w:val="0"/>
              <w:ind w:firstLine="363"/>
              <w:jc w:val="both"/>
              <w:rPr>
                <w:i/>
                <w:iCs/>
              </w:rPr>
            </w:pPr>
            <w:r w:rsidRPr="003D572F">
              <w:rPr>
                <w:i/>
                <w:iCs/>
              </w:rPr>
              <w:t>(T5R32C16)</w:t>
            </w:r>
          </w:p>
        </w:tc>
        <w:tc>
          <w:tcPr>
            <w:tcW w:w="1681"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Целое (6)</w:t>
            </w:r>
          </w:p>
        </w:tc>
        <w:tc>
          <w:tcPr>
            <w:tcW w:w="1084"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198" w:type="dxa"/>
            <w:tcBorders>
              <w:left w:val="single" w:sz="4" w:space="0" w:color="000000"/>
              <w:bottom w:val="single" w:sz="4" w:space="0" w:color="000000"/>
            </w:tcBorders>
          </w:tcPr>
          <w:p w:rsidR="00FE2B6C" w:rsidRPr="003D572F" w:rsidRDefault="00FE2B6C" w:rsidP="003D572F">
            <w:pPr>
              <w:shd w:val="clear" w:color="auto" w:fill="FFFFFF"/>
              <w:snapToGrid w:val="0"/>
              <w:spacing w:before="20"/>
              <w:ind w:firstLine="363"/>
              <w:jc w:val="both"/>
            </w:pPr>
            <w:r w:rsidRPr="003D572F">
              <w:t xml:space="preserve">Таблица </w:t>
            </w:r>
            <w:r w:rsidRPr="003D572F">
              <w:rPr>
                <w:lang w:val="en-US"/>
              </w:rPr>
              <w:t>5</w:t>
            </w:r>
            <w:r w:rsidRPr="003D572F">
              <w:t xml:space="preserve"> строка 5 графа 11</w:t>
            </w:r>
          </w:p>
          <w:p w:rsidR="00FE2B6C" w:rsidRPr="003D572F" w:rsidRDefault="00FE2B6C" w:rsidP="003D572F">
            <w:pPr>
              <w:shd w:val="clear" w:color="auto" w:fill="FFFFFF"/>
              <w:snapToGrid w:val="0"/>
              <w:ind w:firstLine="363"/>
              <w:jc w:val="both"/>
              <w:rPr>
                <w:i/>
                <w:iCs/>
              </w:rPr>
            </w:pPr>
            <w:r w:rsidRPr="003D572F">
              <w:rPr>
                <w:i/>
                <w:iCs/>
              </w:rPr>
              <w:t>(T5R32C5)</w:t>
            </w:r>
          </w:p>
        </w:tc>
        <w:tc>
          <w:tcPr>
            <w:tcW w:w="1681"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Сумма (14,2)</w:t>
            </w:r>
          </w:p>
        </w:tc>
        <w:tc>
          <w:tcPr>
            <w:tcW w:w="1084"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198" w:type="dxa"/>
            <w:tcBorders>
              <w:left w:val="single" w:sz="4" w:space="0" w:color="000000"/>
              <w:bottom w:val="single" w:sz="4" w:space="0" w:color="000000"/>
            </w:tcBorders>
          </w:tcPr>
          <w:p w:rsidR="00FE2B6C" w:rsidRPr="003D572F" w:rsidRDefault="00FE2B6C" w:rsidP="003D572F">
            <w:pPr>
              <w:shd w:val="clear" w:color="auto" w:fill="FFFFFF"/>
              <w:snapToGrid w:val="0"/>
              <w:spacing w:before="20"/>
              <w:ind w:firstLine="363"/>
              <w:jc w:val="both"/>
            </w:pPr>
            <w:r w:rsidRPr="003D572F">
              <w:t xml:space="preserve">Таблица </w:t>
            </w:r>
            <w:r w:rsidRPr="003D572F">
              <w:rPr>
                <w:lang w:val="en-US"/>
              </w:rPr>
              <w:t>5</w:t>
            </w:r>
            <w:r w:rsidRPr="003D572F">
              <w:t xml:space="preserve"> строка 5 графа 15</w:t>
            </w:r>
          </w:p>
          <w:p w:rsidR="00FE2B6C" w:rsidRPr="003D572F" w:rsidRDefault="00FE2B6C" w:rsidP="003D572F">
            <w:pPr>
              <w:shd w:val="clear" w:color="auto" w:fill="FFFFFF"/>
              <w:snapToGrid w:val="0"/>
              <w:ind w:firstLine="363"/>
              <w:jc w:val="both"/>
              <w:rPr>
                <w:i/>
                <w:iCs/>
              </w:rPr>
            </w:pPr>
            <w:r w:rsidRPr="003D572F">
              <w:rPr>
                <w:i/>
                <w:iCs/>
              </w:rPr>
              <w:t>(T5R32C10)</w:t>
            </w:r>
          </w:p>
        </w:tc>
        <w:tc>
          <w:tcPr>
            <w:tcW w:w="1681"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Целое (6)</w:t>
            </w:r>
          </w:p>
        </w:tc>
        <w:tc>
          <w:tcPr>
            <w:tcW w:w="1084"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198" w:type="dxa"/>
            <w:tcBorders>
              <w:left w:val="single" w:sz="4" w:space="0" w:color="000000"/>
              <w:bottom w:val="single" w:sz="4" w:space="0" w:color="000000"/>
            </w:tcBorders>
          </w:tcPr>
          <w:p w:rsidR="00FE2B6C" w:rsidRPr="003D572F" w:rsidRDefault="00FE2B6C" w:rsidP="003D572F">
            <w:pPr>
              <w:shd w:val="clear" w:color="auto" w:fill="FFFFFF"/>
              <w:snapToGrid w:val="0"/>
              <w:spacing w:before="20"/>
              <w:ind w:firstLine="363"/>
              <w:jc w:val="both"/>
            </w:pPr>
            <w:r w:rsidRPr="003D572F">
              <w:t xml:space="preserve">Таблица </w:t>
            </w:r>
            <w:r w:rsidRPr="003D572F">
              <w:rPr>
                <w:lang w:val="en-US"/>
              </w:rPr>
              <w:t>5</w:t>
            </w:r>
            <w:r w:rsidRPr="003D572F">
              <w:t xml:space="preserve"> строка 5 графа 16</w:t>
            </w:r>
          </w:p>
          <w:p w:rsidR="00FE2B6C" w:rsidRPr="003D572F" w:rsidRDefault="00FE2B6C" w:rsidP="003D572F">
            <w:pPr>
              <w:shd w:val="clear" w:color="auto" w:fill="FFFFFF"/>
              <w:snapToGrid w:val="0"/>
              <w:ind w:firstLine="363"/>
              <w:jc w:val="both"/>
              <w:rPr>
                <w:i/>
                <w:iCs/>
              </w:rPr>
            </w:pPr>
            <w:r w:rsidRPr="003D572F">
              <w:rPr>
                <w:i/>
                <w:iCs/>
              </w:rPr>
              <w:t>(T5R32C20)</w:t>
            </w:r>
          </w:p>
        </w:tc>
        <w:tc>
          <w:tcPr>
            <w:tcW w:w="1681"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Целое (6)</w:t>
            </w:r>
          </w:p>
        </w:tc>
        <w:tc>
          <w:tcPr>
            <w:tcW w:w="1084"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198" w:type="dxa"/>
            <w:tcBorders>
              <w:left w:val="single" w:sz="4" w:space="0" w:color="000000"/>
              <w:bottom w:val="single" w:sz="4" w:space="0" w:color="000000"/>
            </w:tcBorders>
          </w:tcPr>
          <w:p w:rsidR="00FE2B6C" w:rsidRPr="003D572F" w:rsidRDefault="00FE2B6C" w:rsidP="003D572F">
            <w:pPr>
              <w:shd w:val="clear" w:color="auto" w:fill="FFFFFF"/>
              <w:snapToGrid w:val="0"/>
              <w:spacing w:before="20"/>
              <w:ind w:firstLine="363"/>
              <w:jc w:val="both"/>
            </w:pPr>
            <w:r w:rsidRPr="003D572F">
              <w:lastRenderedPageBreak/>
              <w:t xml:space="preserve">Таблица </w:t>
            </w:r>
            <w:r w:rsidRPr="003D572F">
              <w:rPr>
                <w:lang w:val="en-US"/>
              </w:rPr>
              <w:t>5</w:t>
            </w:r>
            <w:r w:rsidRPr="003D572F">
              <w:t xml:space="preserve"> строка 5 графа 17</w:t>
            </w:r>
          </w:p>
          <w:p w:rsidR="00FE2B6C" w:rsidRPr="003D572F" w:rsidRDefault="00FE2B6C" w:rsidP="003D572F">
            <w:pPr>
              <w:shd w:val="clear" w:color="auto" w:fill="FFFFFF"/>
              <w:snapToGrid w:val="0"/>
              <w:ind w:firstLine="363"/>
              <w:jc w:val="both"/>
              <w:rPr>
                <w:i/>
                <w:iCs/>
              </w:rPr>
            </w:pPr>
            <w:r w:rsidRPr="003D572F">
              <w:rPr>
                <w:i/>
                <w:iCs/>
              </w:rPr>
              <w:t>(T5R32C9)</w:t>
            </w:r>
          </w:p>
        </w:tc>
        <w:tc>
          <w:tcPr>
            <w:tcW w:w="1681"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Сумма (14,2)</w:t>
            </w:r>
          </w:p>
        </w:tc>
        <w:tc>
          <w:tcPr>
            <w:tcW w:w="1084"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198" w:type="dxa"/>
            <w:tcBorders>
              <w:left w:val="single" w:sz="4" w:space="0" w:color="000000"/>
              <w:bottom w:val="single" w:sz="4" w:space="0" w:color="000000"/>
            </w:tcBorders>
          </w:tcPr>
          <w:p w:rsidR="00FE2B6C" w:rsidRPr="003D572F" w:rsidRDefault="00FE2B6C" w:rsidP="003D572F">
            <w:pPr>
              <w:shd w:val="clear" w:color="auto" w:fill="FFFFFF"/>
              <w:snapToGrid w:val="0"/>
              <w:spacing w:before="20"/>
              <w:ind w:firstLine="363"/>
              <w:jc w:val="both"/>
              <w:rPr>
                <w:lang w:val="en-US"/>
              </w:rPr>
            </w:pPr>
            <w:r w:rsidRPr="003D572F">
              <w:t xml:space="preserve">Таблица </w:t>
            </w:r>
            <w:r w:rsidRPr="003D572F">
              <w:rPr>
                <w:lang w:val="en-US"/>
              </w:rPr>
              <w:t>5</w:t>
            </w:r>
            <w:r w:rsidRPr="003D572F">
              <w:t xml:space="preserve"> строка 6 графа </w:t>
            </w:r>
            <w:r w:rsidRPr="003D572F">
              <w:rPr>
                <w:lang w:val="en-US"/>
              </w:rPr>
              <w:t>3</w:t>
            </w:r>
          </w:p>
          <w:p w:rsidR="00FE2B6C" w:rsidRPr="003D572F" w:rsidRDefault="00FE2B6C" w:rsidP="003D572F">
            <w:pPr>
              <w:shd w:val="clear" w:color="auto" w:fill="FFFFFF"/>
              <w:snapToGrid w:val="0"/>
              <w:ind w:firstLine="363"/>
              <w:jc w:val="both"/>
              <w:rPr>
                <w:i/>
                <w:iCs/>
              </w:rPr>
            </w:pPr>
            <w:r w:rsidRPr="003D572F">
              <w:rPr>
                <w:i/>
                <w:iCs/>
              </w:rPr>
              <w:t>(T5R</w:t>
            </w:r>
            <w:r w:rsidRPr="003D572F">
              <w:rPr>
                <w:i/>
                <w:iCs/>
                <w:lang w:val="en-US"/>
              </w:rPr>
              <w:t>5</w:t>
            </w:r>
            <w:r w:rsidRPr="003D572F">
              <w:rPr>
                <w:i/>
                <w:iCs/>
              </w:rPr>
              <w:t>C)</w:t>
            </w:r>
          </w:p>
        </w:tc>
        <w:tc>
          <w:tcPr>
            <w:tcW w:w="1681"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Целое (6)</w:t>
            </w:r>
          </w:p>
        </w:tc>
        <w:tc>
          <w:tcPr>
            <w:tcW w:w="1084"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198" w:type="dxa"/>
            <w:tcBorders>
              <w:left w:val="single" w:sz="4" w:space="0" w:color="000000"/>
              <w:bottom w:val="single" w:sz="4" w:space="0" w:color="000000"/>
            </w:tcBorders>
          </w:tcPr>
          <w:p w:rsidR="00FE2B6C" w:rsidRPr="003D572F" w:rsidRDefault="00FE2B6C" w:rsidP="003D572F">
            <w:pPr>
              <w:shd w:val="clear" w:color="auto" w:fill="FFFFFF"/>
              <w:snapToGrid w:val="0"/>
              <w:spacing w:before="20"/>
              <w:ind w:firstLine="363"/>
              <w:jc w:val="both"/>
              <w:rPr>
                <w:lang w:val="en-US"/>
              </w:rPr>
            </w:pPr>
            <w:r w:rsidRPr="003D572F">
              <w:t xml:space="preserve">Таблица </w:t>
            </w:r>
            <w:r w:rsidRPr="003D572F">
              <w:rPr>
                <w:lang w:val="en-US"/>
              </w:rPr>
              <w:t>5</w:t>
            </w:r>
            <w:r w:rsidRPr="003D572F">
              <w:t xml:space="preserve"> строка 6 графа </w:t>
            </w:r>
            <w:r w:rsidRPr="003D572F">
              <w:rPr>
                <w:lang w:val="en-US"/>
              </w:rPr>
              <w:t>4</w:t>
            </w:r>
          </w:p>
          <w:p w:rsidR="00FE2B6C" w:rsidRPr="003D572F" w:rsidRDefault="00FE2B6C" w:rsidP="003D572F">
            <w:pPr>
              <w:shd w:val="clear" w:color="auto" w:fill="FFFFFF"/>
              <w:snapToGrid w:val="0"/>
              <w:ind w:firstLine="363"/>
              <w:jc w:val="both"/>
              <w:rPr>
                <w:i/>
                <w:iCs/>
              </w:rPr>
            </w:pPr>
            <w:r w:rsidRPr="003D572F">
              <w:rPr>
                <w:i/>
                <w:iCs/>
              </w:rPr>
              <w:t>(T5R</w:t>
            </w:r>
            <w:r w:rsidRPr="003D572F">
              <w:rPr>
                <w:i/>
                <w:iCs/>
                <w:lang w:val="en-US"/>
              </w:rPr>
              <w:t>5</w:t>
            </w:r>
            <w:r w:rsidRPr="003D572F">
              <w:rPr>
                <w:i/>
                <w:iCs/>
              </w:rPr>
              <w:t>C</w:t>
            </w:r>
            <w:r w:rsidRPr="003D572F">
              <w:rPr>
                <w:i/>
                <w:iCs/>
                <w:lang w:val="en-US"/>
              </w:rPr>
              <w:t>1</w:t>
            </w:r>
            <w:r w:rsidRPr="003D572F">
              <w:rPr>
                <w:i/>
                <w:iCs/>
              </w:rPr>
              <w:t>)</w:t>
            </w:r>
          </w:p>
        </w:tc>
        <w:tc>
          <w:tcPr>
            <w:tcW w:w="1681"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Целое (6)</w:t>
            </w:r>
          </w:p>
        </w:tc>
        <w:tc>
          <w:tcPr>
            <w:tcW w:w="1084"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198" w:type="dxa"/>
            <w:tcBorders>
              <w:left w:val="single" w:sz="4" w:space="0" w:color="000000"/>
              <w:bottom w:val="single" w:sz="4" w:space="0" w:color="000000"/>
            </w:tcBorders>
          </w:tcPr>
          <w:p w:rsidR="00FE2B6C" w:rsidRPr="003D572F" w:rsidRDefault="00FE2B6C" w:rsidP="003D572F">
            <w:pPr>
              <w:shd w:val="clear" w:color="auto" w:fill="FFFFFF"/>
              <w:snapToGrid w:val="0"/>
              <w:spacing w:before="20"/>
              <w:ind w:firstLine="363"/>
              <w:jc w:val="both"/>
              <w:rPr>
                <w:lang w:val="en-US"/>
              </w:rPr>
            </w:pPr>
            <w:r w:rsidRPr="003D572F">
              <w:t xml:space="preserve">Таблица </w:t>
            </w:r>
            <w:r w:rsidRPr="003D572F">
              <w:rPr>
                <w:lang w:val="en-US"/>
              </w:rPr>
              <w:t>5</w:t>
            </w:r>
            <w:r w:rsidRPr="003D572F">
              <w:t xml:space="preserve"> строка 6 графа </w:t>
            </w:r>
            <w:r w:rsidRPr="003D572F">
              <w:rPr>
                <w:lang w:val="en-US"/>
              </w:rPr>
              <w:t>5</w:t>
            </w:r>
          </w:p>
          <w:p w:rsidR="00FE2B6C" w:rsidRPr="003D572F" w:rsidRDefault="00FE2B6C" w:rsidP="003D572F">
            <w:pPr>
              <w:shd w:val="clear" w:color="auto" w:fill="FFFFFF"/>
              <w:snapToGrid w:val="0"/>
              <w:ind w:firstLine="363"/>
              <w:jc w:val="both"/>
              <w:rPr>
                <w:i/>
                <w:iCs/>
              </w:rPr>
            </w:pPr>
            <w:r w:rsidRPr="003D572F">
              <w:rPr>
                <w:i/>
                <w:iCs/>
              </w:rPr>
              <w:t>(T5R</w:t>
            </w:r>
            <w:r w:rsidRPr="003D572F">
              <w:rPr>
                <w:i/>
                <w:iCs/>
                <w:lang w:val="en-US"/>
              </w:rPr>
              <w:t>5</w:t>
            </w:r>
            <w:r w:rsidRPr="003D572F">
              <w:rPr>
                <w:i/>
                <w:iCs/>
              </w:rPr>
              <w:t>C</w:t>
            </w:r>
            <w:r w:rsidRPr="003D572F">
              <w:rPr>
                <w:i/>
                <w:iCs/>
                <w:lang w:val="en-US"/>
              </w:rPr>
              <w:t>2</w:t>
            </w:r>
            <w:r w:rsidRPr="003D572F">
              <w:rPr>
                <w:i/>
                <w:iCs/>
              </w:rPr>
              <w:t>)</w:t>
            </w:r>
          </w:p>
        </w:tc>
        <w:tc>
          <w:tcPr>
            <w:tcW w:w="1681"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Сумма (14,2)</w:t>
            </w:r>
          </w:p>
        </w:tc>
        <w:tc>
          <w:tcPr>
            <w:tcW w:w="1084"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198" w:type="dxa"/>
            <w:tcBorders>
              <w:left w:val="single" w:sz="4" w:space="0" w:color="000000"/>
              <w:bottom w:val="single" w:sz="4" w:space="0" w:color="000000"/>
            </w:tcBorders>
          </w:tcPr>
          <w:p w:rsidR="00FE2B6C" w:rsidRPr="003D572F" w:rsidRDefault="00FE2B6C" w:rsidP="003D572F">
            <w:pPr>
              <w:shd w:val="clear" w:color="auto" w:fill="FFFFFF"/>
              <w:snapToGrid w:val="0"/>
              <w:spacing w:before="20"/>
              <w:ind w:firstLine="363"/>
              <w:jc w:val="both"/>
              <w:rPr>
                <w:lang w:val="en-US"/>
              </w:rPr>
            </w:pPr>
            <w:r w:rsidRPr="003D572F">
              <w:t xml:space="preserve">Таблица </w:t>
            </w:r>
            <w:r w:rsidRPr="003D572F">
              <w:rPr>
                <w:lang w:val="en-US"/>
              </w:rPr>
              <w:t>5</w:t>
            </w:r>
            <w:r w:rsidRPr="003D572F">
              <w:t xml:space="preserve"> строка 7 графа </w:t>
            </w:r>
            <w:r w:rsidRPr="003D572F">
              <w:rPr>
                <w:lang w:val="en-US"/>
              </w:rPr>
              <w:t>5</w:t>
            </w:r>
          </w:p>
          <w:p w:rsidR="00FE2B6C" w:rsidRPr="003D572F" w:rsidRDefault="00FE2B6C" w:rsidP="003D572F">
            <w:pPr>
              <w:shd w:val="clear" w:color="auto" w:fill="FFFFFF"/>
              <w:snapToGrid w:val="0"/>
              <w:ind w:firstLine="363"/>
              <w:jc w:val="both"/>
              <w:rPr>
                <w:i/>
                <w:iCs/>
              </w:rPr>
            </w:pPr>
            <w:r w:rsidRPr="003D572F">
              <w:rPr>
                <w:i/>
                <w:iCs/>
              </w:rPr>
              <w:t>(T5R</w:t>
            </w:r>
            <w:r w:rsidRPr="003D572F">
              <w:rPr>
                <w:i/>
                <w:iCs/>
                <w:lang w:val="en-US"/>
              </w:rPr>
              <w:t>6</w:t>
            </w:r>
            <w:r w:rsidRPr="003D572F">
              <w:rPr>
                <w:i/>
                <w:iCs/>
              </w:rPr>
              <w:t>C</w:t>
            </w:r>
            <w:r w:rsidRPr="003D572F">
              <w:rPr>
                <w:i/>
                <w:iCs/>
                <w:lang w:val="en-US"/>
              </w:rPr>
              <w:t>2</w:t>
            </w:r>
            <w:r w:rsidRPr="003D572F">
              <w:rPr>
                <w:i/>
                <w:iCs/>
              </w:rPr>
              <w:t>)</w:t>
            </w:r>
          </w:p>
        </w:tc>
        <w:tc>
          <w:tcPr>
            <w:tcW w:w="1681"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Сумма (14,2)</w:t>
            </w:r>
          </w:p>
        </w:tc>
        <w:tc>
          <w:tcPr>
            <w:tcW w:w="1084"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198" w:type="dxa"/>
            <w:tcBorders>
              <w:left w:val="single" w:sz="4" w:space="0" w:color="000000"/>
              <w:bottom w:val="single" w:sz="4" w:space="0" w:color="000000"/>
            </w:tcBorders>
          </w:tcPr>
          <w:p w:rsidR="00FE2B6C" w:rsidRPr="003D572F" w:rsidRDefault="00FE2B6C" w:rsidP="003D572F">
            <w:pPr>
              <w:shd w:val="clear" w:color="auto" w:fill="FFFFFF"/>
              <w:tabs>
                <w:tab w:val="right" w:pos="4678"/>
              </w:tabs>
              <w:snapToGrid w:val="0"/>
              <w:spacing w:before="20"/>
              <w:ind w:firstLine="360"/>
            </w:pPr>
            <w:r w:rsidRPr="003D572F">
              <w:t xml:space="preserve">Код по ОКВЭД, раздел </w:t>
            </w:r>
            <w:r w:rsidRPr="003D572F">
              <w:rPr>
                <w:lang w:val="en-US"/>
              </w:rPr>
              <w:t>II</w:t>
            </w:r>
          </w:p>
          <w:p w:rsidR="00FE2B6C" w:rsidRPr="003D572F" w:rsidRDefault="00FE2B6C" w:rsidP="003D572F">
            <w:pPr>
              <w:shd w:val="clear" w:color="auto" w:fill="FFFFFF"/>
              <w:tabs>
                <w:tab w:val="right" w:pos="4678"/>
              </w:tabs>
              <w:ind w:firstLine="360"/>
              <w:rPr>
                <w:rStyle w:val="af4"/>
                <w:iCs/>
                <w:lang w:eastAsia="ru-RU"/>
              </w:rPr>
            </w:pPr>
            <w:r w:rsidRPr="003D572F">
              <w:rPr>
                <w:rStyle w:val="af4"/>
                <w:iCs/>
                <w:lang w:eastAsia="ru-RU"/>
              </w:rPr>
              <w:t>(OKVED)</w:t>
            </w:r>
          </w:p>
        </w:tc>
        <w:tc>
          <w:tcPr>
            <w:tcW w:w="1681"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Текст (8)</w:t>
            </w:r>
          </w:p>
        </w:tc>
        <w:tc>
          <w:tcPr>
            <w:tcW w:w="1084"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198" w:type="dxa"/>
            <w:tcBorders>
              <w:left w:val="single" w:sz="4" w:space="0" w:color="000000"/>
              <w:bottom w:val="single" w:sz="4" w:space="0" w:color="000000"/>
            </w:tcBorders>
          </w:tcPr>
          <w:p w:rsidR="00FE2B6C" w:rsidRPr="003D572F" w:rsidRDefault="00FE2B6C" w:rsidP="003D572F">
            <w:pPr>
              <w:shd w:val="clear" w:color="auto" w:fill="FFFFFF"/>
              <w:tabs>
                <w:tab w:val="right" w:pos="4678"/>
              </w:tabs>
              <w:snapToGrid w:val="0"/>
              <w:spacing w:before="20"/>
              <w:ind w:firstLine="360"/>
            </w:pPr>
            <w:r w:rsidRPr="003D572F">
              <w:t>Численность работающих инвалидов</w:t>
            </w:r>
          </w:p>
          <w:p w:rsidR="00FE2B6C" w:rsidRPr="003D572F" w:rsidRDefault="00FE2B6C" w:rsidP="003D572F">
            <w:pPr>
              <w:shd w:val="clear" w:color="auto" w:fill="FFFFFF"/>
              <w:tabs>
                <w:tab w:val="right" w:pos="4678"/>
              </w:tabs>
              <w:snapToGrid w:val="0"/>
              <w:spacing w:before="20"/>
              <w:ind w:firstLine="360"/>
              <w:rPr>
                <w:i/>
              </w:rPr>
            </w:pPr>
            <w:r w:rsidRPr="003D572F">
              <w:rPr>
                <w:i/>
              </w:rPr>
              <w:t>(T1R4C2)</w:t>
            </w:r>
          </w:p>
        </w:tc>
        <w:tc>
          <w:tcPr>
            <w:tcW w:w="1681"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Целое (6)</w:t>
            </w:r>
          </w:p>
        </w:tc>
        <w:tc>
          <w:tcPr>
            <w:tcW w:w="1084"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198" w:type="dxa"/>
            <w:tcBorders>
              <w:left w:val="single" w:sz="4" w:space="0" w:color="000000"/>
              <w:bottom w:val="single" w:sz="4" w:space="0" w:color="000000"/>
            </w:tcBorders>
          </w:tcPr>
          <w:p w:rsidR="00FE2B6C" w:rsidRPr="003D572F" w:rsidRDefault="00FE2B6C" w:rsidP="003D572F">
            <w:pPr>
              <w:shd w:val="clear" w:color="auto" w:fill="FFFFFF"/>
              <w:tabs>
                <w:tab w:val="right" w:pos="4678"/>
              </w:tabs>
              <w:snapToGrid w:val="0"/>
              <w:spacing w:before="20"/>
              <w:ind w:firstLine="360"/>
            </w:pPr>
            <w:r w:rsidRPr="003D572F">
              <w:t>Численность работников, занятых на работах с вредными и (или) опасными производственными факторами</w:t>
            </w:r>
          </w:p>
          <w:p w:rsidR="00FE2B6C" w:rsidRPr="003D572F" w:rsidRDefault="00FE2B6C" w:rsidP="003D572F">
            <w:pPr>
              <w:shd w:val="clear" w:color="auto" w:fill="FFFFFF"/>
              <w:tabs>
                <w:tab w:val="right" w:pos="4678"/>
              </w:tabs>
              <w:snapToGrid w:val="0"/>
              <w:spacing w:before="20"/>
              <w:ind w:firstLine="360"/>
              <w:rPr>
                <w:i/>
              </w:rPr>
            </w:pPr>
            <w:r w:rsidRPr="003D572F">
              <w:rPr>
                <w:i/>
              </w:rPr>
              <w:t>(T1R6C2)</w:t>
            </w:r>
          </w:p>
        </w:tc>
        <w:tc>
          <w:tcPr>
            <w:tcW w:w="1681"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Целое (6)</w:t>
            </w:r>
          </w:p>
        </w:tc>
        <w:tc>
          <w:tcPr>
            <w:tcW w:w="1084"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198" w:type="dxa"/>
            <w:tcBorders>
              <w:left w:val="single" w:sz="4" w:space="0" w:color="000000"/>
              <w:bottom w:val="single" w:sz="4" w:space="0" w:color="000000"/>
            </w:tcBorders>
          </w:tcPr>
          <w:p w:rsidR="00FE2B6C" w:rsidRPr="003D572F" w:rsidRDefault="00FE2B6C" w:rsidP="003D572F">
            <w:pPr>
              <w:shd w:val="clear" w:color="auto" w:fill="FFFFFF"/>
              <w:snapToGrid w:val="0"/>
              <w:spacing w:before="20"/>
              <w:ind w:firstLine="363"/>
              <w:jc w:val="both"/>
            </w:pPr>
            <w:r w:rsidRPr="003D572F">
              <w:t>Таблица 6 строка 2 графа 3</w:t>
            </w:r>
          </w:p>
          <w:p w:rsidR="00FE2B6C" w:rsidRPr="003D572F" w:rsidRDefault="00FE2B6C" w:rsidP="003D572F">
            <w:pPr>
              <w:shd w:val="clear" w:color="auto" w:fill="FFFFFF"/>
              <w:snapToGrid w:val="0"/>
              <w:spacing w:before="20"/>
              <w:ind w:firstLine="363"/>
              <w:jc w:val="both"/>
            </w:pPr>
            <w:r w:rsidRPr="003D572F">
              <w:t>(</w:t>
            </w:r>
            <w:r w:rsidRPr="003D572F">
              <w:rPr>
                <w:i/>
                <w:iCs/>
              </w:rPr>
              <w:t>NC</w:t>
            </w:r>
            <w:r w:rsidRPr="003D572F">
              <w:t>)</w:t>
            </w:r>
          </w:p>
        </w:tc>
        <w:tc>
          <w:tcPr>
            <w:tcW w:w="1681"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Сумма (14,2)</w:t>
            </w:r>
          </w:p>
        </w:tc>
        <w:tc>
          <w:tcPr>
            <w:tcW w:w="1084"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198" w:type="dxa"/>
            <w:tcBorders>
              <w:left w:val="single" w:sz="4" w:space="0" w:color="000000"/>
              <w:bottom w:val="single" w:sz="4" w:space="0" w:color="000000"/>
            </w:tcBorders>
          </w:tcPr>
          <w:p w:rsidR="00FE2B6C" w:rsidRPr="003D572F" w:rsidRDefault="00FE2B6C" w:rsidP="003D572F">
            <w:pPr>
              <w:shd w:val="clear" w:color="auto" w:fill="FFFFFF"/>
              <w:tabs>
                <w:tab w:val="right" w:pos="4678"/>
              </w:tabs>
              <w:snapToGrid w:val="0"/>
              <w:spacing w:before="20"/>
              <w:ind w:firstLine="360"/>
            </w:pPr>
            <w:r w:rsidRPr="003D572F">
              <w:t>Таблица 6 строка 2 графа 4 «за 1 месяц»</w:t>
            </w:r>
          </w:p>
          <w:p w:rsidR="00FE2B6C" w:rsidRPr="003D572F" w:rsidRDefault="00FE2B6C" w:rsidP="003D572F">
            <w:pPr>
              <w:shd w:val="clear" w:color="auto" w:fill="FFFFFF"/>
              <w:tabs>
                <w:tab w:val="right" w:pos="4678"/>
              </w:tabs>
              <w:snapToGrid w:val="0"/>
              <w:spacing w:before="20"/>
              <w:ind w:firstLine="360"/>
              <w:rPr>
                <w:b/>
                <w:bCs/>
              </w:rPr>
            </w:pPr>
            <w:r w:rsidRPr="003D572F">
              <w:rPr>
                <w:rStyle w:val="af4"/>
                <w:iCs/>
                <w:lang w:eastAsia="ru-RU"/>
              </w:rPr>
              <w:t>(</w:t>
            </w:r>
            <w:r w:rsidRPr="003D572F">
              <w:rPr>
                <w:rStyle w:val="af4"/>
                <w:iCs/>
                <w:lang w:val="en-US" w:eastAsia="ru-RU"/>
              </w:rPr>
              <w:t>NC1</w:t>
            </w:r>
            <w:r w:rsidRPr="003D572F">
              <w:rPr>
                <w:rStyle w:val="af4"/>
                <w:iCs/>
                <w:lang w:eastAsia="ru-RU"/>
              </w:rPr>
              <w:t>)</w:t>
            </w:r>
          </w:p>
        </w:tc>
        <w:tc>
          <w:tcPr>
            <w:tcW w:w="1681" w:type="dxa"/>
            <w:tcBorders>
              <w:left w:val="single" w:sz="4" w:space="0" w:color="000000"/>
              <w:bottom w:val="single" w:sz="4" w:space="0" w:color="000000"/>
            </w:tcBorders>
            <w:vAlign w:val="center"/>
          </w:tcPr>
          <w:p w:rsidR="00FE2B6C" w:rsidRPr="003D572F" w:rsidRDefault="00FE2B6C" w:rsidP="003D572F">
            <w:pPr>
              <w:shd w:val="clear" w:color="auto" w:fill="FFFFFF"/>
              <w:tabs>
                <w:tab w:val="right" w:pos="4678"/>
              </w:tabs>
              <w:snapToGrid w:val="0"/>
              <w:spacing w:before="20"/>
            </w:pPr>
            <w:r w:rsidRPr="003D572F">
              <w:t>Сумма (14,2)</w:t>
            </w:r>
          </w:p>
        </w:tc>
        <w:tc>
          <w:tcPr>
            <w:tcW w:w="1084"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tabs>
                <w:tab w:val="right" w:pos="4678"/>
              </w:tabs>
              <w:snapToGrid w:val="0"/>
              <w:spacing w:before="20"/>
              <w:jc w:val="center"/>
            </w:pPr>
            <w:r w:rsidRPr="003D572F">
              <w:t>[0..1]</w:t>
            </w:r>
          </w:p>
        </w:tc>
      </w:tr>
      <w:tr w:rsidR="00FE2B6C" w:rsidRPr="003D572F" w:rsidTr="003F64AD">
        <w:trPr>
          <w:cantSplit/>
          <w:trHeight w:val="285"/>
        </w:trPr>
        <w:tc>
          <w:tcPr>
            <w:tcW w:w="7198" w:type="dxa"/>
            <w:tcBorders>
              <w:left w:val="single" w:sz="4" w:space="0" w:color="000000"/>
              <w:bottom w:val="single" w:sz="4" w:space="0" w:color="000000"/>
            </w:tcBorders>
          </w:tcPr>
          <w:p w:rsidR="00FE2B6C" w:rsidRPr="003D572F" w:rsidRDefault="00FE2B6C" w:rsidP="003D572F">
            <w:pPr>
              <w:shd w:val="clear" w:color="auto" w:fill="FFFFFF"/>
              <w:tabs>
                <w:tab w:val="right" w:pos="4678"/>
              </w:tabs>
              <w:snapToGrid w:val="0"/>
              <w:spacing w:before="20"/>
              <w:ind w:firstLine="360"/>
            </w:pPr>
            <w:r w:rsidRPr="003D572F">
              <w:t>Таблица 6 строка 2 графа 5 «за 2 месяц»</w:t>
            </w:r>
          </w:p>
          <w:p w:rsidR="00FE2B6C" w:rsidRPr="003D572F" w:rsidRDefault="00FE2B6C" w:rsidP="003D572F">
            <w:pPr>
              <w:shd w:val="clear" w:color="auto" w:fill="FFFFFF"/>
              <w:tabs>
                <w:tab w:val="right" w:pos="4678"/>
              </w:tabs>
              <w:snapToGrid w:val="0"/>
              <w:spacing w:before="20"/>
              <w:ind w:firstLine="360"/>
              <w:rPr>
                <w:b/>
                <w:bCs/>
              </w:rPr>
            </w:pPr>
            <w:r w:rsidRPr="003D572F">
              <w:rPr>
                <w:rStyle w:val="af4"/>
                <w:iCs/>
                <w:lang w:eastAsia="ru-RU"/>
              </w:rPr>
              <w:t>(</w:t>
            </w:r>
            <w:r w:rsidRPr="003D572F">
              <w:rPr>
                <w:rStyle w:val="af4"/>
                <w:iCs/>
                <w:lang w:val="en-US" w:eastAsia="ru-RU"/>
              </w:rPr>
              <w:t>NC2</w:t>
            </w:r>
            <w:r w:rsidRPr="003D572F">
              <w:rPr>
                <w:rStyle w:val="af4"/>
                <w:iCs/>
                <w:lang w:eastAsia="ru-RU"/>
              </w:rPr>
              <w:t>)</w:t>
            </w:r>
          </w:p>
        </w:tc>
        <w:tc>
          <w:tcPr>
            <w:tcW w:w="1681" w:type="dxa"/>
            <w:tcBorders>
              <w:left w:val="single" w:sz="4" w:space="0" w:color="000000"/>
              <w:bottom w:val="single" w:sz="4" w:space="0" w:color="000000"/>
            </w:tcBorders>
            <w:vAlign w:val="center"/>
          </w:tcPr>
          <w:p w:rsidR="00FE2B6C" w:rsidRPr="003D572F" w:rsidRDefault="00FE2B6C" w:rsidP="003D572F">
            <w:pPr>
              <w:shd w:val="clear" w:color="auto" w:fill="FFFFFF"/>
              <w:tabs>
                <w:tab w:val="right" w:pos="4678"/>
              </w:tabs>
              <w:snapToGrid w:val="0"/>
              <w:spacing w:before="20"/>
            </w:pPr>
            <w:r w:rsidRPr="003D572F">
              <w:t>Сумма (14,2)</w:t>
            </w:r>
          </w:p>
        </w:tc>
        <w:tc>
          <w:tcPr>
            <w:tcW w:w="1084"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tabs>
                <w:tab w:val="right" w:pos="4678"/>
              </w:tabs>
              <w:snapToGrid w:val="0"/>
              <w:spacing w:before="20"/>
              <w:jc w:val="center"/>
            </w:pPr>
            <w:r w:rsidRPr="003D572F">
              <w:t>[0..1]</w:t>
            </w:r>
          </w:p>
        </w:tc>
      </w:tr>
      <w:tr w:rsidR="00FE2B6C" w:rsidRPr="003D572F" w:rsidTr="003F64AD">
        <w:trPr>
          <w:cantSplit/>
          <w:trHeight w:val="285"/>
        </w:trPr>
        <w:tc>
          <w:tcPr>
            <w:tcW w:w="7198" w:type="dxa"/>
            <w:tcBorders>
              <w:left w:val="single" w:sz="4" w:space="0" w:color="000000"/>
              <w:bottom w:val="single" w:sz="4" w:space="0" w:color="000000"/>
            </w:tcBorders>
          </w:tcPr>
          <w:p w:rsidR="00FE2B6C" w:rsidRPr="003D572F" w:rsidRDefault="00FE2B6C" w:rsidP="003D572F">
            <w:pPr>
              <w:shd w:val="clear" w:color="auto" w:fill="FFFFFF"/>
              <w:tabs>
                <w:tab w:val="right" w:pos="4678"/>
              </w:tabs>
              <w:snapToGrid w:val="0"/>
              <w:spacing w:before="20"/>
              <w:ind w:firstLine="360"/>
            </w:pPr>
            <w:r w:rsidRPr="003D572F">
              <w:t>Таблица 6 строка 2 графа 6 «за 3 месяц»</w:t>
            </w:r>
          </w:p>
          <w:p w:rsidR="00FE2B6C" w:rsidRPr="003D572F" w:rsidRDefault="00FE2B6C" w:rsidP="003D572F">
            <w:pPr>
              <w:shd w:val="clear" w:color="auto" w:fill="FFFFFF"/>
              <w:snapToGrid w:val="0"/>
              <w:spacing w:before="20"/>
              <w:ind w:firstLine="363"/>
              <w:jc w:val="both"/>
            </w:pPr>
            <w:r w:rsidRPr="003D572F">
              <w:rPr>
                <w:rStyle w:val="af4"/>
                <w:iCs/>
                <w:lang w:eastAsia="ru-RU"/>
              </w:rPr>
              <w:t>(</w:t>
            </w:r>
            <w:r w:rsidRPr="003D572F">
              <w:rPr>
                <w:rStyle w:val="af4"/>
                <w:iCs/>
                <w:lang w:val="en-US" w:eastAsia="ru-RU"/>
              </w:rPr>
              <w:t>NC3</w:t>
            </w:r>
            <w:r w:rsidRPr="003D572F">
              <w:rPr>
                <w:rStyle w:val="af4"/>
                <w:iCs/>
                <w:lang w:eastAsia="ru-RU"/>
              </w:rPr>
              <w:t>)</w:t>
            </w:r>
          </w:p>
        </w:tc>
        <w:tc>
          <w:tcPr>
            <w:tcW w:w="1681"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Сумма (14,2)</w:t>
            </w:r>
          </w:p>
        </w:tc>
        <w:tc>
          <w:tcPr>
            <w:tcW w:w="1084"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198" w:type="dxa"/>
            <w:tcBorders>
              <w:left w:val="single" w:sz="4" w:space="0" w:color="000000"/>
              <w:bottom w:val="single" w:sz="4" w:space="0" w:color="000000"/>
            </w:tcBorders>
          </w:tcPr>
          <w:p w:rsidR="00FE2B6C" w:rsidRPr="003D572F" w:rsidRDefault="00FE2B6C" w:rsidP="003D572F">
            <w:pPr>
              <w:shd w:val="clear" w:color="auto" w:fill="FFFFFF"/>
              <w:snapToGrid w:val="0"/>
              <w:spacing w:before="20"/>
              <w:ind w:firstLine="363"/>
              <w:jc w:val="both"/>
            </w:pPr>
            <w:r w:rsidRPr="003D572F">
              <w:t>Таблица 6 строка 3 графа 3</w:t>
            </w:r>
          </w:p>
          <w:p w:rsidR="00FE2B6C" w:rsidRPr="003D572F" w:rsidRDefault="00FE2B6C" w:rsidP="003D572F">
            <w:pPr>
              <w:shd w:val="clear" w:color="auto" w:fill="FFFFFF"/>
              <w:snapToGrid w:val="0"/>
              <w:ind w:firstLine="363"/>
              <w:jc w:val="both"/>
            </w:pPr>
            <w:r w:rsidRPr="003D572F">
              <w:t>(</w:t>
            </w:r>
            <w:r w:rsidRPr="003D572F">
              <w:rPr>
                <w:i/>
                <w:iCs/>
              </w:rPr>
              <w:t>T1R3C2</w:t>
            </w:r>
            <w:r w:rsidRPr="003D572F">
              <w:t>)</w:t>
            </w:r>
          </w:p>
        </w:tc>
        <w:tc>
          <w:tcPr>
            <w:tcW w:w="1681"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Сумма (14,2)</w:t>
            </w:r>
          </w:p>
        </w:tc>
        <w:tc>
          <w:tcPr>
            <w:tcW w:w="1084"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198" w:type="dxa"/>
            <w:tcBorders>
              <w:left w:val="single" w:sz="4" w:space="0" w:color="000000"/>
              <w:bottom w:val="single" w:sz="4" w:space="0" w:color="000000"/>
            </w:tcBorders>
          </w:tcPr>
          <w:p w:rsidR="00FE2B6C" w:rsidRPr="003D572F" w:rsidRDefault="00FE2B6C" w:rsidP="003D572F">
            <w:pPr>
              <w:shd w:val="clear" w:color="auto" w:fill="FFFFFF"/>
              <w:snapToGrid w:val="0"/>
              <w:spacing w:before="20"/>
              <w:ind w:firstLine="363"/>
              <w:jc w:val="both"/>
            </w:pPr>
            <w:r w:rsidRPr="003D572F">
              <w:t>Таблица 6 строка 3 графа 4 «за 1 месяц»</w:t>
            </w:r>
          </w:p>
          <w:p w:rsidR="00FE2B6C" w:rsidRPr="003D572F" w:rsidRDefault="00FE2B6C" w:rsidP="003D572F">
            <w:pPr>
              <w:shd w:val="clear" w:color="auto" w:fill="FFFFFF"/>
              <w:snapToGrid w:val="0"/>
              <w:ind w:firstLine="363"/>
              <w:jc w:val="both"/>
            </w:pPr>
            <w:r w:rsidRPr="003D572F">
              <w:t>(</w:t>
            </w:r>
            <w:r w:rsidRPr="003D572F">
              <w:rPr>
                <w:i/>
                <w:iCs/>
              </w:rPr>
              <w:t>C1</w:t>
            </w:r>
            <w:r w:rsidRPr="003D572F">
              <w:t>)</w:t>
            </w:r>
          </w:p>
        </w:tc>
        <w:tc>
          <w:tcPr>
            <w:tcW w:w="1681"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Сумма (14,2)</w:t>
            </w:r>
          </w:p>
        </w:tc>
        <w:tc>
          <w:tcPr>
            <w:tcW w:w="1084"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198" w:type="dxa"/>
            <w:tcBorders>
              <w:left w:val="single" w:sz="4" w:space="0" w:color="000000"/>
              <w:bottom w:val="single" w:sz="4" w:space="0" w:color="000000"/>
            </w:tcBorders>
          </w:tcPr>
          <w:p w:rsidR="00FE2B6C" w:rsidRPr="003D572F" w:rsidRDefault="00FE2B6C" w:rsidP="003D572F">
            <w:pPr>
              <w:shd w:val="clear" w:color="auto" w:fill="FFFFFF"/>
              <w:snapToGrid w:val="0"/>
              <w:spacing w:before="20"/>
              <w:ind w:firstLine="363"/>
              <w:jc w:val="both"/>
            </w:pPr>
            <w:r w:rsidRPr="003D572F">
              <w:t>Таблица 6 строка 3 графа 5 «за 2 месяц»</w:t>
            </w:r>
          </w:p>
          <w:p w:rsidR="00FE2B6C" w:rsidRPr="003D572F" w:rsidRDefault="00FE2B6C" w:rsidP="003D572F">
            <w:pPr>
              <w:shd w:val="clear" w:color="auto" w:fill="FFFFFF"/>
              <w:snapToGrid w:val="0"/>
              <w:ind w:firstLine="363"/>
              <w:jc w:val="both"/>
            </w:pPr>
            <w:r w:rsidRPr="003D572F">
              <w:t>(</w:t>
            </w:r>
            <w:r w:rsidRPr="003D572F">
              <w:rPr>
                <w:i/>
                <w:iCs/>
              </w:rPr>
              <w:t>C2</w:t>
            </w:r>
            <w:r w:rsidRPr="003D572F">
              <w:t>)</w:t>
            </w:r>
          </w:p>
        </w:tc>
        <w:tc>
          <w:tcPr>
            <w:tcW w:w="1681"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Сумма (14,2)</w:t>
            </w:r>
          </w:p>
        </w:tc>
        <w:tc>
          <w:tcPr>
            <w:tcW w:w="1084"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198" w:type="dxa"/>
            <w:tcBorders>
              <w:left w:val="single" w:sz="4" w:space="0" w:color="000000"/>
              <w:bottom w:val="single" w:sz="4" w:space="0" w:color="000000"/>
            </w:tcBorders>
          </w:tcPr>
          <w:p w:rsidR="00FE2B6C" w:rsidRPr="003D572F" w:rsidRDefault="00FE2B6C" w:rsidP="003D572F">
            <w:pPr>
              <w:shd w:val="clear" w:color="auto" w:fill="FFFFFF"/>
              <w:snapToGrid w:val="0"/>
              <w:spacing w:before="20"/>
              <w:ind w:firstLine="363"/>
              <w:jc w:val="both"/>
            </w:pPr>
            <w:r w:rsidRPr="003D572F">
              <w:t>Таблица 6 строка 3 графа 6 «за 3 месяц»</w:t>
            </w:r>
          </w:p>
          <w:p w:rsidR="00FE2B6C" w:rsidRPr="003D572F" w:rsidRDefault="00FE2B6C" w:rsidP="003D572F">
            <w:pPr>
              <w:shd w:val="clear" w:color="auto" w:fill="FFFFFF"/>
              <w:snapToGrid w:val="0"/>
              <w:ind w:firstLine="363"/>
              <w:jc w:val="both"/>
            </w:pPr>
            <w:r w:rsidRPr="003D572F">
              <w:t>(</w:t>
            </w:r>
            <w:r w:rsidRPr="003D572F">
              <w:rPr>
                <w:i/>
                <w:iCs/>
              </w:rPr>
              <w:t>C3</w:t>
            </w:r>
            <w:r w:rsidRPr="003D572F">
              <w:t>)</w:t>
            </w:r>
          </w:p>
        </w:tc>
        <w:tc>
          <w:tcPr>
            <w:tcW w:w="1681"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Сумма (14,2)</w:t>
            </w:r>
          </w:p>
        </w:tc>
        <w:tc>
          <w:tcPr>
            <w:tcW w:w="1084"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198" w:type="dxa"/>
            <w:tcBorders>
              <w:left w:val="single" w:sz="4" w:space="0" w:color="000000"/>
              <w:bottom w:val="single" w:sz="4" w:space="0" w:color="000000"/>
            </w:tcBorders>
          </w:tcPr>
          <w:p w:rsidR="00FE2B6C" w:rsidRPr="003D572F" w:rsidRDefault="00FE2B6C" w:rsidP="003D572F">
            <w:pPr>
              <w:shd w:val="clear" w:color="auto" w:fill="FFFFFF"/>
              <w:snapToGrid w:val="0"/>
              <w:spacing w:before="20"/>
              <w:ind w:firstLine="363"/>
              <w:jc w:val="both"/>
            </w:pPr>
            <w:r w:rsidRPr="003D572F">
              <w:t>Таблица 6 строка 4 графа 3</w:t>
            </w:r>
          </w:p>
          <w:p w:rsidR="00FE2B6C" w:rsidRPr="003D572F" w:rsidRDefault="00FE2B6C" w:rsidP="003D572F">
            <w:pPr>
              <w:shd w:val="clear" w:color="auto" w:fill="FFFFFF"/>
              <w:snapToGrid w:val="0"/>
              <w:ind w:firstLine="363"/>
              <w:jc w:val="both"/>
            </w:pPr>
            <w:r w:rsidRPr="003D572F">
              <w:t>(</w:t>
            </w:r>
            <w:r w:rsidRPr="003D572F">
              <w:rPr>
                <w:i/>
                <w:iCs/>
              </w:rPr>
              <w:t>T1R5C2</w:t>
            </w:r>
            <w:r w:rsidRPr="003D572F">
              <w:t>)</w:t>
            </w:r>
          </w:p>
        </w:tc>
        <w:tc>
          <w:tcPr>
            <w:tcW w:w="1681"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Сумма (14,2)</w:t>
            </w:r>
          </w:p>
        </w:tc>
        <w:tc>
          <w:tcPr>
            <w:tcW w:w="1084"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198" w:type="dxa"/>
            <w:tcBorders>
              <w:left w:val="single" w:sz="4" w:space="0" w:color="000000"/>
              <w:bottom w:val="single" w:sz="4" w:space="0" w:color="000000"/>
            </w:tcBorders>
          </w:tcPr>
          <w:p w:rsidR="00FE2B6C" w:rsidRPr="003D572F" w:rsidRDefault="00FE2B6C" w:rsidP="003D572F">
            <w:pPr>
              <w:shd w:val="clear" w:color="auto" w:fill="FFFFFF"/>
              <w:snapToGrid w:val="0"/>
              <w:spacing w:before="20"/>
              <w:ind w:firstLine="363"/>
              <w:jc w:val="both"/>
            </w:pPr>
            <w:r w:rsidRPr="003D572F">
              <w:t>Таблица 6 строка 4 графа 4 «за 1 месяц»</w:t>
            </w:r>
          </w:p>
          <w:p w:rsidR="00FE2B6C" w:rsidRPr="003D572F" w:rsidRDefault="00FE2B6C" w:rsidP="003D572F">
            <w:pPr>
              <w:shd w:val="clear" w:color="auto" w:fill="FFFFFF"/>
              <w:snapToGrid w:val="0"/>
              <w:spacing w:before="20"/>
              <w:ind w:firstLine="363"/>
              <w:jc w:val="both"/>
            </w:pPr>
            <w:r w:rsidRPr="003D572F">
              <w:t>(</w:t>
            </w:r>
            <w:r w:rsidRPr="003D572F">
              <w:rPr>
                <w:i/>
                <w:iCs/>
              </w:rPr>
              <w:t>I1</w:t>
            </w:r>
            <w:r w:rsidRPr="003D572F">
              <w:t>)</w:t>
            </w:r>
          </w:p>
        </w:tc>
        <w:tc>
          <w:tcPr>
            <w:tcW w:w="1681"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Сумма (14,2)</w:t>
            </w:r>
          </w:p>
        </w:tc>
        <w:tc>
          <w:tcPr>
            <w:tcW w:w="1084"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198" w:type="dxa"/>
            <w:tcBorders>
              <w:left w:val="single" w:sz="4" w:space="0" w:color="000000"/>
              <w:bottom w:val="single" w:sz="4" w:space="0" w:color="000000"/>
            </w:tcBorders>
          </w:tcPr>
          <w:p w:rsidR="00FE2B6C" w:rsidRPr="003D572F" w:rsidRDefault="00FE2B6C" w:rsidP="003D572F">
            <w:pPr>
              <w:shd w:val="clear" w:color="auto" w:fill="FFFFFF"/>
              <w:snapToGrid w:val="0"/>
              <w:spacing w:before="20"/>
              <w:ind w:firstLine="363"/>
              <w:jc w:val="both"/>
            </w:pPr>
            <w:r w:rsidRPr="003D572F">
              <w:t>Таблица 6 строка 4 графа 5 «за 2 месяц»</w:t>
            </w:r>
          </w:p>
          <w:p w:rsidR="00FE2B6C" w:rsidRPr="003D572F" w:rsidRDefault="00FE2B6C" w:rsidP="003D572F">
            <w:pPr>
              <w:shd w:val="clear" w:color="auto" w:fill="FFFFFF"/>
              <w:snapToGrid w:val="0"/>
              <w:ind w:firstLine="363"/>
              <w:jc w:val="both"/>
            </w:pPr>
            <w:r w:rsidRPr="003D572F">
              <w:t>(</w:t>
            </w:r>
            <w:r w:rsidRPr="003D572F">
              <w:rPr>
                <w:i/>
                <w:iCs/>
              </w:rPr>
              <w:t>I2</w:t>
            </w:r>
            <w:r w:rsidRPr="003D572F">
              <w:t>)</w:t>
            </w:r>
          </w:p>
        </w:tc>
        <w:tc>
          <w:tcPr>
            <w:tcW w:w="1681"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Сумма (14,2)</w:t>
            </w:r>
          </w:p>
        </w:tc>
        <w:tc>
          <w:tcPr>
            <w:tcW w:w="1084"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198" w:type="dxa"/>
            <w:tcBorders>
              <w:left w:val="single" w:sz="4" w:space="0" w:color="000000"/>
              <w:bottom w:val="single" w:sz="4" w:space="0" w:color="000000"/>
            </w:tcBorders>
          </w:tcPr>
          <w:p w:rsidR="00FE2B6C" w:rsidRPr="003D572F" w:rsidRDefault="00FE2B6C" w:rsidP="003D572F">
            <w:pPr>
              <w:shd w:val="clear" w:color="auto" w:fill="FFFFFF"/>
              <w:snapToGrid w:val="0"/>
              <w:spacing w:before="20"/>
              <w:ind w:firstLine="363"/>
              <w:jc w:val="both"/>
            </w:pPr>
            <w:r w:rsidRPr="003D572F">
              <w:lastRenderedPageBreak/>
              <w:t>Таблица 6 строка 4 графа 6 «за 3 месяц»</w:t>
            </w:r>
          </w:p>
          <w:p w:rsidR="00FE2B6C" w:rsidRPr="003D572F" w:rsidRDefault="00FE2B6C" w:rsidP="003D572F">
            <w:pPr>
              <w:shd w:val="clear" w:color="auto" w:fill="FFFFFF"/>
              <w:snapToGrid w:val="0"/>
              <w:ind w:firstLine="363"/>
              <w:jc w:val="both"/>
            </w:pPr>
            <w:r w:rsidRPr="003D572F">
              <w:t>(</w:t>
            </w:r>
            <w:r w:rsidRPr="003D572F">
              <w:rPr>
                <w:i/>
                <w:iCs/>
              </w:rPr>
              <w:t>I3</w:t>
            </w:r>
            <w:r w:rsidRPr="003D572F">
              <w:t>)</w:t>
            </w:r>
          </w:p>
        </w:tc>
        <w:tc>
          <w:tcPr>
            <w:tcW w:w="1681"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Сумма (14,2)</w:t>
            </w:r>
          </w:p>
        </w:tc>
        <w:tc>
          <w:tcPr>
            <w:tcW w:w="1084"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198" w:type="dxa"/>
            <w:tcBorders>
              <w:left w:val="single" w:sz="4" w:space="0" w:color="000000"/>
              <w:bottom w:val="single" w:sz="4" w:space="0" w:color="000000"/>
            </w:tcBorders>
          </w:tcPr>
          <w:p w:rsidR="00FE2B6C" w:rsidRPr="003D572F" w:rsidRDefault="00FE2B6C" w:rsidP="003D572F">
            <w:pPr>
              <w:shd w:val="clear" w:color="auto" w:fill="FFFFFF"/>
              <w:snapToGrid w:val="0"/>
              <w:spacing w:before="20"/>
              <w:ind w:firstLine="363"/>
              <w:jc w:val="both"/>
              <w:rPr>
                <w:lang w:val="en-US"/>
              </w:rPr>
            </w:pPr>
            <w:r w:rsidRPr="003D572F">
              <w:t xml:space="preserve">Таблица </w:t>
            </w:r>
            <w:r w:rsidRPr="003D572F">
              <w:rPr>
                <w:lang w:val="en-US"/>
              </w:rPr>
              <w:t>6</w:t>
            </w:r>
            <w:r w:rsidRPr="003D572F">
              <w:t xml:space="preserve"> строка 5</w:t>
            </w:r>
          </w:p>
          <w:p w:rsidR="00FE2B6C" w:rsidRPr="003D572F" w:rsidRDefault="00FE2B6C" w:rsidP="003D572F">
            <w:pPr>
              <w:shd w:val="clear" w:color="auto" w:fill="FFFFFF"/>
              <w:snapToGrid w:val="0"/>
              <w:ind w:firstLine="363"/>
              <w:jc w:val="both"/>
            </w:pPr>
            <w:r w:rsidRPr="003D572F">
              <w:t>(</w:t>
            </w:r>
            <w:r w:rsidRPr="003D572F">
              <w:rPr>
                <w:i/>
                <w:iCs/>
              </w:rPr>
              <w:t>RATE_MIS</w:t>
            </w:r>
            <w:r w:rsidRPr="003D572F">
              <w:t>)</w:t>
            </w:r>
          </w:p>
        </w:tc>
        <w:tc>
          <w:tcPr>
            <w:tcW w:w="1681"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Число (2,1)</w:t>
            </w:r>
          </w:p>
        </w:tc>
        <w:tc>
          <w:tcPr>
            <w:tcW w:w="1084"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[1]</w:t>
            </w:r>
          </w:p>
        </w:tc>
      </w:tr>
      <w:tr w:rsidR="00FE2B6C" w:rsidRPr="003D572F" w:rsidTr="003F64AD">
        <w:trPr>
          <w:cantSplit/>
          <w:trHeight w:val="285"/>
        </w:trPr>
        <w:tc>
          <w:tcPr>
            <w:tcW w:w="7198" w:type="dxa"/>
            <w:tcBorders>
              <w:left w:val="single" w:sz="4" w:space="0" w:color="000000"/>
              <w:bottom w:val="single" w:sz="4" w:space="0" w:color="000000"/>
            </w:tcBorders>
          </w:tcPr>
          <w:p w:rsidR="00FE2B6C" w:rsidRPr="003D572F" w:rsidRDefault="00FE2B6C" w:rsidP="003D572F">
            <w:pPr>
              <w:shd w:val="clear" w:color="auto" w:fill="FFFFFF"/>
              <w:snapToGrid w:val="0"/>
              <w:spacing w:before="20"/>
              <w:ind w:firstLine="363"/>
              <w:jc w:val="both"/>
            </w:pPr>
            <w:r w:rsidRPr="003D572F">
              <w:t>Таблица 6 строка 6</w:t>
            </w:r>
          </w:p>
          <w:p w:rsidR="00FE2B6C" w:rsidRPr="003D572F" w:rsidRDefault="00FE2B6C" w:rsidP="003D572F">
            <w:pPr>
              <w:shd w:val="clear" w:color="auto" w:fill="FFFFFF"/>
              <w:snapToGrid w:val="0"/>
              <w:ind w:firstLine="363"/>
              <w:jc w:val="both"/>
            </w:pPr>
            <w:r w:rsidRPr="003D572F">
              <w:t>(</w:t>
            </w:r>
            <w:r w:rsidRPr="003D572F">
              <w:rPr>
                <w:i/>
                <w:iCs/>
              </w:rPr>
              <w:t>RATE_DEC</w:t>
            </w:r>
            <w:r w:rsidRPr="003D572F">
              <w:t>)</w:t>
            </w:r>
          </w:p>
        </w:tc>
        <w:tc>
          <w:tcPr>
            <w:tcW w:w="1681"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Целое (2)</w:t>
            </w:r>
          </w:p>
        </w:tc>
        <w:tc>
          <w:tcPr>
            <w:tcW w:w="1084"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198" w:type="dxa"/>
            <w:tcBorders>
              <w:left w:val="single" w:sz="4" w:space="0" w:color="000000"/>
              <w:bottom w:val="single" w:sz="4" w:space="0" w:color="000000"/>
            </w:tcBorders>
          </w:tcPr>
          <w:p w:rsidR="00FE2B6C" w:rsidRPr="003D572F" w:rsidRDefault="00FE2B6C" w:rsidP="003D572F">
            <w:pPr>
              <w:shd w:val="clear" w:color="auto" w:fill="FFFFFF"/>
              <w:snapToGrid w:val="0"/>
              <w:spacing w:before="20"/>
              <w:ind w:firstLine="363"/>
              <w:jc w:val="both"/>
            </w:pPr>
            <w:r w:rsidRPr="003D572F">
              <w:t>Таблица 6 строка 7</w:t>
            </w:r>
          </w:p>
          <w:p w:rsidR="00FE2B6C" w:rsidRPr="003D572F" w:rsidRDefault="00FE2B6C" w:rsidP="003D572F">
            <w:pPr>
              <w:shd w:val="clear" w:color="auto" w:fill="FFFFFF"/>
              <w:snapToGrid w:val="0"/>
              <w:ind w:firstLine="363"/>
              <w:jc w:val="both"/>
            </w:pPr>
            <w:r w:rsidRPr="003D572F">
              <w:t>(</w:t>
            </w:r>
            <w:r w:rsidRPr="003D572F">
              <w:rPr>
                <w:i/>
                <w:iCs/>
              </w:rPr>
              <w:t>RATE_INC</w:t>
            </w:r>
            <w:r w:rsidRPr="003D572F">
              <w:t>)</w:t>
            </w:r>
          </w:p>
        </w:tc>
        <w:tc>
          <w:tcPr>
            <w:tcW w:w="1681"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Целое (2)</w:t>
            </w:r>
          </w:p>
        </w:tc>
        <w:tc>
          <w:tcPr>
            <w:tcW w:w="1084"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198" w:type="dxa"/>
            <w:tcBorders>
              <w:left w:val="single" w:sz="4" w:space="0" w:color="000000"/>
              <w:bottom w:val="single" w:sz="4" w:space="0" w:color="000000"/>
            </w:tcBorders>
          </w:tcPr>
          <w:p w:rsidR="00FE2B6C" w:rsidRPr="003D572F" w:rsidRDefault="00FE2B6C" w:rsidP="003D572F">
            <w:pPr>
              <w:shd w:val="clear" w:color="auto" w:fill="FFFFFF"/>
              <w:snapToGrid w:val="0"/>
              <w:spacing w:before="20"/>
              <w:ind w:firstLine="363"/>
              <w:jc w:val="both"/>
            </w:pPr>
            <w:r w:rsidRPr="003D572F">
              <w:t>Таблица 6 строка 8</w:t>
            </w:r>
          </w:p>
          <w:p w:rsidR="00FE2B6C" w:rsidRPr="003D572F" w:rsidRDefault="00FE2B6C" w:rsidP="003D572F">
            <w:pPr>
              <w:shd w:val="clear" w:color="auto" w:fill="FFFFFF"/>
              <w:snapToGrid w:val="0"/>
              <w:ind w:firstLine="363"/>
              <w:jc w:val="both"/>
            </w:pPr>
            <w:r w:rsidRPr="003D572F">
              <w:t>(</w:t>
            </w:r>
            <w:r w:rsidRPr="003D572F">
              <w:rPr>
                <w:i/>
                <w:iCs/>
              </w:rPr>
              <w:t>INC_DATE</w:t>
            </w:r>
            <w:r w:rsidRPr="003D572F">
              <w:t>)</w:t>
            </w:r>
          </w:p>
        </w:tc>
        <w:tc>
          <w:tcPr>
            <w:tcW w:w="1681"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Дата</w:t>
            </w:r>
          </w:p>
        </w:tc>
        <w:tc>
          <w:tcPr>
            <w:tcW w:w="1084"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198" w:type="dxa"/>
            <w:tcBorders>
              <w:left w:val="single" w:sz="4" w:space="0" w:color="000000"/>
              <w:bottom w:val="single" w:sz="4" w:space="0" w:color="000000"/>
            </w:tcBorders>
          </w:tcPr>
          <w:p w:rsidR="00FE2B6C" w:rsidRPr="003D572F" w:rsidRDefault="00FE2B6C" w:rsidP="003D572F">
            <w:pPr>
              <w:shd w:val="clear" w:color="auto" w:fill="FFFFFF"/>
              <w:snapToGrid w:val="0"/>
              <w:spacing w:before="20"/>
              <w:ind w:firstLine="363"/>
              <w:jc w:val="both"/>
            </w:pPr>
            <w:r w:rsidRPr="003D572F">
              <w:t xml:space="preserve">Признак «Льгота 60%» </w:t>
            </w:r>
            <w:r w:rsidRPr="003D572F">
              <w:rPr>
                <w:vertAlign w:val="superscript"/>
              </w:rPr>
              <w:t>6</w:t>
            </w:r>
          </w:p>
          <w:p w:rsidR="00FE2B6C" w:rsidRPr="003D572F" w:rsidRDefault="00FE2B6C" w:rsidP="003D572F">
            <w:pPr>
              <w:shd w:val="clear" w:color="auto" w:fill="FFFFFF"/>
              <w:snapToGrid w:val="0"/>
              <w:ind w:firstLine="363"/>
              <w:jc w:val="both"/>
            </w:pPr>
            <w:r w:rsidRPr="003D572F">
              <w:t>(</w:t>
            </w:r>
            <w:r w:rsidRPr="003D572F">
              <w:rPr>
                <w:i/>
                <w:iCs/>
                <w:lang w:val="en-US"/>
              </w:rPr>
              <w:t>IS</w:t>
            </w:r>
            <w:r w:rsidRPr="003D572F">
              <w:rPr>
                <w:i/>
                <w:iCs/>
              </w:rPr>
              <w:t>_</w:t>
            </w:r>
            <w:r w:rsidRPr="003D572F">
              <w:rPr>
                <w:i/>
                <w:iCs/>
                <w:lang w:val="en-US"/>
              </w:rPr>
              <w:t>INV</w:t>
            </w:r>
            <w:r w:rsidRPr="003D572F">
              <w:t>)</w:t>
            </w:r>
          </w:p>
        </w:tc>
        <w:tc>
          <w:tcPr>
            <w:tcW w:w="1681"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Флаг</w:t>
            </w:r>
          </w:p>
        </w:tc>
        <w:tc>
          <w:tcPr>
            <w:tcW w:w="1084"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198" w:type="dxa"/>
            <w:tcBorders>
              <w:left w:val="single" w:sz="4" w:space="0" w:color="000000"/>
              <w:bottom w:val="single" w:sz="4" w:space="0" w:color="000000"/>
            </w:tcBorders>
          </w:tcPr>
          <w:p w:rsidR="00FE2B6C" w:rsidRPr="003D572F" w:rsidRDefault="00FE2B6C" w:rsidP="003D572F">
            <w:pPr>
              <w:shd w:val="clear" w:color="auto" w:fill="FFFFFF"/>
              <w:snapToGrid w:val="0"/>
              <w:spacing w:before="20"/>
              <w:ind w:firstLine="363"/>
              <w:jc w:val="both"/>
            </w:pPr>
            <w:r w:rsidRPr="003D572F">
              <w:t xml:space="preserve">Признак «Частичное финансирование из бюджета» </w:t>
            </w:r>
            <w:r w:rsidRPr="003D572F">
              <w:rPr>
                <w:vertAlign w:val="superscript"/>
              </w:rPr>
              <w:t>7</w:t>
            </w:r>
          </w:p>
          <w:p w:rsidR="00FE2B6C" w:rsidRPr="003D572F" w:rsidRDefault="00FE2B6C" w:rsidP="003D572F">
            <w:pPr>
              <w:shd w:val="clear" w:color="auto" w:fill="FFFFFF"/>
              <w:snapToGrid w:val="0"/>
              <w:ind w:firstLine="363"/>
              <w:jc w:val="both"/>
            </w:pPr>
            <w:r w:rsidRPr="003D572F">
              <w:t>(</w:t>
            </w:r>
            <w:r w:rsidRPr="003D572F">
              <w:rPr>
                <w:i/>
                <w:iCs/>
                <w:lang w:val="en-US"/>
              </w:rPr>
              <w:t>IS</w:t>
            </w:r>
            <w:r w:rsidRPr="003D572F">
              <w:rPr>
                <w:i/>
                <w:iCs/>
              </w:rPr>
              <w:t>_</w:t>
            </w:r>
            <w:r w:rsidRPr="003D572F">
              <w:rPr>
                <w:i/>
                <w:iCs/>
                <w:lang w:val="en-US"/>
              </w:rPr>
              <w:t>BUDJET</w:t>
            </w:r>
            <w:r w:rsidRPr="003D572F">
              <w:t>)</w:t>
            </w:r>
          </w:p>
        </w:tc>
        <w:tc>
          <w:tcPr>
            <w:tcW w:w="1681"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Флаг</w:t>
            </w:r>
          </w:p>
        </w:tc>
        <w:tc>
          <w:tcPr>
            <w:tcW w:w="1084"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198" w:type="dxa"/>
            <w:tcBorders>
              <w:left w:val="single" w:sz="4" w:space="0" w:color="000000"/>
              <w:bottom w:val="single" w:sz="4" w:space="0" w:color="000000"/>
            </w:tcBorders>
          </w:tcPr>
          <w:p w:rsidR="00FE2B6C" w:rsidRPr="003D572F" w:rsidRDefault="00FE2B6C" w:rsidP="003D572F">
            <w:pPr>
              <w:shd w:val="clear" w:color="auto" w:fill="FFFFFF"/>
              <w:snapToGrid w:val="0"/>
              <w:spacing w:before="20"/>
              <w:ind w:firstLine="363"/>
              <w:jc w:val="both"/>
            </w:pPr>
            <w:r w:rsidRPr="003D572F">
              <w:t xml:space="preserve">Таблица </w:t>
            </w:r>
            <w:r w:rsidRPr="003D572F">
              <w:rPr>
                <w:lang w:val="en-US"/>
              </w:rPr>
              <w:t>7</w:t>
            </w:r>
            <w:r w:rsidRPr="003D572F">
              <w:t xml:space="preserve"> строка 1 графа 3</w:t>
            </w:r>
          </w:p>
          <w:p w:rsidR="00FE2B6C" w:rsidRPr="003D572F" w:rsidRDefault="00FE2B6C" w:rsidP="003D572F">
            <w:pPr>
              <w:shd w:val="clear" w:color="auto" w:fill="FFFFFF"/>
              <w:snapToGrid w:val="0"/>
              <w:ind w:firstLine="363"/>
              <w:jc w:val="both"/>
            </w:pPr>
            <w:r w:rsidRPr="003D572F">
              <w:t>(</w:t>
            </w:r>
            <w:r w:rsidRPr="003D572F">
              <w:rPr>
                <w:i/>
                <w:iCs/>
              </w:rPr>
              <w:t>T7R1C1</w:t>
            </w:r>
            <w:r w:rsidRPr="003D572F">
              <w:t>)</w:t>
            </w:r>
          </w:p>
        </w:tc>
        <w:tc>
          <w:tcPr>
            <w:tcW w:w="1681"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Сумма (14,2)</w:t>
            </w:r>
          </w:p>
        </w:tc>
        <w:tc>
          <w:tcPr>
            <w:tcW w:w="1084"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198" w:type="dxa"/>
            <w:tcBorders>
              <w:left w:val="single" w:sz="4" w:space="0" w:color="000000"/>
              <w:bottom w:val="single" w:sz="4" w:space="0" w:color="000000"/>
            </w:tcBorders>
          </w:tcPr>
          <w:p w:rsidR="00FE2B6C" w:rsidRPr="003D572F" w:rsidRDefault="00FE2B6C" w:rsidP="003D572F">
            <w:pPr>
              <w:shd w:val="clear" w:color="auto" w:fill="FFFFFF"/>
              <w:snapToGrid w:val="0"/>
              <w:spacing w:before="20"/>
              <w:ind w:firstLine="363"/>
            </w:pPr>
            <w:r w:rsidRPr="003D572F">
              <w:t>Таблица 7 строка 2 графа 1 «на начало отчетного периода»</w:t>
            </w:r>
          </w:p>
          <w:p w:rsidR="00FE2B6C" w:rsidRPr="003D572F" w:rsidRDefault="00FE2B6C" w:rsidP="003D572F">
            <w:pPr>
              <w:shd w:val="clear" w:color="auto" w:fill="FFFFFF"/>
              <w:snapToGrid w:val="0"/>
              <w:ind w:firstLine="363"/>
              <w:jc w:val="both"/>
            </w:pPr>
            <w:r w:rsidRPr="003D572F">
              <w:t>(</w:t>
            </w:r>
            <w:r w:rsidRPr="003D572F">
              <w:rPr>
                <w:i/>
                <w:iCs/>
              </w:rPr>
              <w:t>T7R3C1</w:t>
            </w:r>
            <w:r w:rsidRPr="003D572F">
              <w:t>)</w:t>
            </w:r>
          </w:p>
        </w:tc>
        <w:tc>
          <w:tcPr>
            <w:tcW w:w="1681"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Сумма (14,2)</w:t>
            </w:r>
          </w:p>
        </w:tc>
        <w:tc>
          <w:tcPr>
            <w:tcW w:w="1084"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198" w:type="dxa"/>
            <w:tcBorders>
              <w:left w:val="single" w:sz="4" w:space="0" w:color="000000"/>
              <w:bottom w:val="single" w:sz="4" w:space="0" w:color="000000"/>
            </w:tcBorders>
          </w:tcPr>
          <w:p w:rsidR="00FE2B6C" w:rsidRPr="003D572F" w:rsidRDefault="00FE2B6C" w:rsidP="003D572F">
            <w:pPr>
              <w:shd w:val="clear" w:color="auto" w:fill="FFFFFF"/>
              <w:snapToGrid w:val="0"/>
              <w:spacing w:before="20"/>
              <w:ind w:firstLine="363"/>
              <w:jc w:val="both"/>
            </w:pPr>
            <w:r w:rsidRPr="003D572F">
              <w:t>Таблица 7 строка 2 графа 1 «1 месяц»</w:t>
            </w:r>
          </w:p>
          <w:p w:rsidR="00FE2B6C" w:rsidRPr="003D572F" w:rsidRDefault="00FE2B6C" w:rsidP="003D572F">
            <w:pPr>
              <w:shd w:val="clear" w:color="auto" w:fill="FFFFFF"/>
              <w:snapToGrid w:val="0"/>
              <w:ind w:firstLine="363"/>
              <w:jc w:val="both"/>
            </w:pPr>
            <w:r w:rsidRPr="003D572F">
              <w:t>(</w:t>
            </w:r>
            <w:r w:rsidRPr="003D572F">
              <w:rPr>
                <w:i/>
                <w:iCs/>
              </w:rPr>
              <w:t>T7R5C1</w:t>
            </w:r>
            <w:r w:rsidRPr="003D572F">
              <w:t>)</w:t>
            </w:r>
          </w:p>
        </w:tc>
        <w:tc>
          <w:tcPr>
            <w:tcW w:w="1681"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Сумма (14,2)</w:t>
            </w:r>
          </w:p>
        </w:tc>
        <w:tc>
          <w:tcPr>
            <w:tcW w:w="1084"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198" w:type="dxa"/>
            <w:tcBorders>
              <w:left w:val="single" w:sz="4" w:space="0" w:color="000000"/>
              <w:bottom w:val="single" w:sz="4" w:space="0" w:color="000000"/>
            </w:tcBorders>
          </w:tcPr>
          <w:p w:rsidR="00FE2B6C" w:rsidRPr="003D572F" w:rsidRDefault="00FE2B6C" w:rsidP="003D572F">
            <w:pPr>
              <w:shd w:val="clear" w:color="auto" w:fill="FFFFFF"/>
              <w:snapToGrid w:val="0"/>
              <w:spacing w:before="20"/>
              <w:ind w:firstLine="363"/>
              <w:jc w:val="both"/>
            </w:pPr>
            <w:r w:rsidRPr="003D572F">
              <w:t>Таблица 7 строка 2 графа 1 «2 месяц»</w:t>
            </w:r>
          </w:p>
          <w:p w:rsidR="00FE2B6C" w:rsidRPr="003D572F" w:rsidRDefault="00FE2B6C" w:rsidP="003D572F">
            <w:pPr>
              <w:shd w:val="clear" w:color="auto" w:fill="FFFFFF"/>
              <w:snapToGrid w:val="0"/>
              <w:ind w:firstLine="363"/>
              <w:jc w:val="both"/>
            </w:pPr>
            <w:r w:rsidRPr="003D572F">
              <w:t>(</w:t>
            </w:r>
            <w:r w:rsidRPr="003D572F">
              <w:rPr>
                <w:i/>
                <w:iCs/>
              </w:rPr>
              <w:t>T7R6C1</w:t>
            </w:r>
            <w:r w:rsidRPr="003D572F">
              <w:t>)</w:t>
            </w:r>
          </w:p>
        </w:tc>
        <w:tc>
          <w:tcPr>
            <w:tcW w:w="1681"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Сумма (14,2)</w:t>
            </w:r>
          </w:p>
        </w:tc>
        <w:tc>
          <w:tcPr>
            <w:tcW w:w="1084"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198" w:type="dxa"/>
            <w:tcBorders>
              <w:left w:val="single" w:sz="4" w:space="0" w:color="000000"/>
              <w:bottom w:val="single" w:sz="4" w:space="0" w:color="000000"/>
            </w:tcBorders>
          </w:tcPr>
          <w:p w:rsidR="00FE2B6C" w:rsidRPr="003D572F" w:rsidRDefault="00FE2B6C" w:rsidP="003D572F">
            <w:pPr>
              <w:shd w:val="clear" w:color="auto" w:fill="FFFFFF"/>
              <w:snapToGrid w:val="0"/>
              <w:spacing w:before="20"/>
              <w:ind w:firstLine="363"/>
              <w:jc w:val="both"/>
            </w:pPr>
            <w:r w:rsidRPr="003D572F">
              <w:t>Таблица 7 строка 2 графа 1 «3 месяц»</w:t>
            </w:r>
          </w:p>
          <w:p w:rsidR="00FE2B6C" w:rsidRPr="003D572F" w:rsidRDefault="00FE2B6C" w:rsidP="003D572F">
            <w:pPr>
              <w:shd w:val="clear" w:color="auto" w:fill="FFFFFF"/>
              <w:snapToGrid w:val="0"/>
              <w:ind w:firstLine="363"/>
              <w:jc w:val="both"/>
            </w:pPr>
            <w:r w:rsidRPr="003D572F">
              <w:t>(</w:t>
            </w:r>
            <w:r w:rsidRPr="003D572F">
              <w:rPr>
                <w:i/>
                <w:iCs/>
              </w:rPr>
              <w:t>T7R7C1</w:t>
            </w:r>
            <w:r w:rsidRPr="003D572F">
              <w:t>)</w:t>
            </w:r>
          </w:p>
        </w:tc>
        <w:tc>
          <w:tcPr>
            <w:tcW w:w="1681"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Сумма (14,2)</w:t>
            </w:r>
          </w:p>
        </w:tc>
        <w:tc>
          <w:tcPr>
            <w:tcW w:w="1084"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198" w:type="dxa"/>
            <w:tcBorders>
              <w:left w:val="single" w:sz="4" w:space="0" w:color="000000"/>
              <w:bottom w:val="single" w:sz="4" w:space="0" w:color="000000"/>
            </w:tcBorders>
          </w:tcPr>
          <w:p w:rsidR="00FE2B6C" w:rsidRPr="003D572F" w:rsidRDefault="00FE2B6C" w:rsidP="003D572F">
            <w:pPr>
              <w:shd w:val="clear" w:color="auto" w:fill="FFFFFF"/>
              <w:snapToGrid w:val="0"/>
              <w:spacing w:before="20"/>
              <w:ind w:firstLine="363"/>
              <w:jc w:val="both"/>
            </w:pPr>
            <w:r w:rsidRPr="003D572F">
              <w:t xml:space="preserve">Таблица </w:t>
            </w:r>
            <w:r w:rsidRPr="003D572F">
              <w:rPr>
                <w:lang w:val="en-US"/>
              </w:rPr>
              <w:t>7</w:t>
            </w:r>
            <w:r w:rsidRPr="003D572F">
              <w:t xml:space="preserve"> строка 3 графа 3</w:t>
            </w:r>
          </w:p>
          <w:p w:rsidR="00FE2B6C" w:rsidRPr="003D572F" w:rsidRDefault="00FE2B6C" w:rsidP="003D572F">
            <w:pPr>
              <w:shd w:val="clear" w:color="auto" w:fill="FFFFFF"/>
              <w:snapToGrid w:val="0"/>
              <w:ind w:firstLine="363"/>
              <w:jc w:val="both"/>
            </w:pPr>
            <w:r w:rsidRPr="003D572F">
              <w:t>(</w:t>
            </w:r>
            <w:r w:rsidRPr="003D572F">
              <w:rPr>
                <w:i/>
                <w:iCs/>
              </w:rPr>
              <w:t>T7R9C1</w:t>
            </w:r>
            <w:r w:rsidRPr="003D572F">
              <w:t>)</w:t>
            </w:r>
          </w:p>
        </w:tc>
        <w:tc>
          <w:tcPr>
            <w:tcW w:w="1681"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Сумма (14,2)</w:t>
            </w:r>
          </w:p>
        </w:tc>
        <w:tc>
          <w:tcPr>
            <w:tcW w:w="1084"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198" w:type="dxa"/>
            <w:tcBorders>
              <w:left w:val="single" w:sz="4" w:space="0" w:color="000000"/>
              <w:bottom w:val="single" w:sz="4" w:space="0" w:color="000000"/>
            </w:tcBorders>
          </w:tcPr>
          <w:p w:rsidR="00FE2B6C" w:rsidRPr="003D572F" w:rsidRDefault="00FE2B6C" w:rsidP="003D572F">
            <w:pPr>
              <w:shd w:val="clear" w:color="auto" w:fill="FFFFFF"/>
              <w:snapToGrid w:val="0"/>
              <w:spacing w:before="20"/>
              <w:ind w:firstLine="363"/>
              <w:jc w:val="both"/>
            </w:pPr>
            <w:r w:rsidRPr="003D572F">
              <w:t xml:space="preserve">Таблица </w:t>
            </w:r>
            <w:r w:rsidRPr="003D572F">
              <w:rPr>
                <w:lang w:val="en-US"/>
              </w:rPr>
              <w:t>7</w:t>
            </w:r>
            <w:r w:rsidRPr="003D572F">
              <w:t xml:space="preserve"> строка 4 графа 3</w:t>
            </w:r>
          </w:p>
          <w:p w:rsidR="00FE2B6C" w:rsidRPr="003D572F" w:rsidRDefault="00FE2B6C" w:rsidP="003D572F">
            <w:pPr>
              <w:shd w:val="clear" w:color="auto" w:fill="FFFFFF"/>
              <w:snapToGrid w:val="0"/>
              <w:ind w:firstLine="363"/>
              <w:jc w:val="both"/>
            </w:pPr>
            <w:r w:rsidRPr="003D572F">
              <w:t>(</w:t>
            </w:r>
            <w:r w:rsidRPr="003D572F">
              <w:rPr>
                <w:i/>
                <w:iCs/>
              </w:rPr>
              <w:t>T7R13C1</w:t>
            </w:r>
            <w:r w:rsidRPr="003D572F">
              <w:t>)</w:t>
            </w:r>
          </w:p>
        </w:tc>
        <w:tc>
          <w:tcPr>
            <w:tcW w:w="1681"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Сумма (14,2)</w:t>
            </w:r>
          </w:p>
        </w:tc>
        <w:tc>
          <w:tcPr>
            <w:tcW w:w="1084"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198" w:type="dxa"/>
            <w:tcBorders>
              <w:left w:val="single" w:sz="4" w:space="0" w:color="000000"/>
              <w:bottom w:val="single" w:sz="4" w:space="0" w:color="000000"/>
            </w:tcBorders>
          </w:tcPr>
          <w:p w:rsidR="00FE2B6C" w:rsidRPr="003D572F" w:rsidRDefault="00FE2B6C" w:rsidP="003D572F">
            <w:pPr>
              <w:shd w:val="clear" w:color="auto" w:fill="FFFFFF"/>
              <w:snapToGrid w:val="0"/>
              <w:spacing w:before="20"/>
              <w:ind w:firstLine="363"/>
              <w:jc w:val="both"/>
            </w:pPr>
            <w:r w:rsidRPr="003D572F">
              <w:t xml:space="preserve">Таблица </w:t>
            </w:r>
            <w:r w:rsidRPr="003D572F">
              <w:rPr>
                <w:lang w:val="en-US"/>
              </w:rPr>
              <w:t>7</w:t>
            </w:r>
            <w:r w:rsidRPr="003D572F">
              <w:t xml:space="preserve"> строка 5 графа 3</w:t>
            </w:r>
          </w:p>
          <w:p w:rsidR="00FE2B6C" w:rsidRPr="003D572F" w:rsidRDefault="00FE2B6C" w:rsidP="003D572F">
            <w:pPr>
              <w:shd w:val="clear" w:color="auto" w:fill="FFFFFF"/>
              <w:snapToGrid w:val="0"/>
              <w:ind w:firstLine="363"/>
              <w:jc w:val="both"/>
            </w:pPr>
            <w:r w:rsidRPr="003D572F">
              <w:t>(</w:t>
            </w:r>
            <w:r w:rsidRPr="003D572F">
              <w:rPr>
                <w:i/>
                <w:iCs/>
              </w:rPr>
              <w:t>T7R11C1</w:t>
            </w:r>
            <w:r w:rsidRPr="003D572F">
              <w:t>)</w:t>
            </w:r>
          </w:p>
        </w:tc>
        <w:tc>
          <w:tcPr>
            <w:tcW w:w="1681"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Сумма (14,2)</w:t>
            </w:r>
          </w:p>
        </w:tc>
        <w:tc>
          <w:tcPr>
            <w:tcW w:w="1084"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198" w:type="dxa"/>
            <w:tcBorders>
              <w:left w:val="single" w:sz="4" w:space="0" w:color="000000"/>
              <w:bottom w:val="single" w:sz="4" w:space="0" w:color="000000"/>
            </w:tcBorders>
          </w:tcPr>
          <w:p w:rsidR="00FE2B6C" w:rsidRPr="003D572F" w:rsidRDefault="00FE2B6C" w:rsidP="003D572F">
            <w:pPr>
              <w:shd w:val="clear" w:color="auto" w:fill="FFFFFF"/>
              <w:snapToGrid w:val="0"/>
              <w:spacing w:before="20"/>
              <w:ind w:firstLine="363"/>
              <w:jc w:val="both"/>
            </w:pPr>
            <w:r w:rsidRPr="003D572F">
              <w:t xml:space="preserve">Таблица </w:t>
            </w:r>
            <w:r w:rsidRPr="003D572F">
              <w:rPr>
                <w:lang w:val="en-US"/>
              </w:rPr>
              <w:t>7</w:t>
            </w:r>
            <w:r w:rsidRPr="003D572F">
              <w:t xml:space="preserve"> строка 6 графа 3</w:t>
            </w:r>
          </w:p>
          <w:p w:rsidR="00FE2B6C" w:rsidRPr="003D572F" w:rsidRDefault="00FE2B6C" w:rsidP="003D572F">
            <w:pPr>
              <w:shd w:val="clear" w:color="auto" w:fill="FFFFFF"/>
              <w:snapToGrid w:val="0"/>
              <w:ind w:firstLine="363"/>
              <w:jc w:val="both"/>
            </w:pPr>
            <w:r w:rsidRPr="003D572F">
              <w:t>(</w:t>
            </w:r>
            <w:r w:rsidRPr="003D572F">
              <w:rPr>
                <w:i/>
                <w:iCs/>
              </w:rPr>
              <w:t>T7R16C1</w:t>
            </w:r>
            <w:r w:rsidRPr="003D572F">
              <w:t>)</w:t>
            </w:r>
          </w:p>
        </w:tc>
        <w:tc>
          <w:tcPr>
            <w:tcW w:w="1681"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Сумма (14,2)</w:t>
            </w:r>
          </w:p>
        </w:tc>
        <w:tc>
          <w:tcPr>
            <w:tcW w:w="1084"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198" w:type="dxa"/>
            <w:tcBorders>
              <w:left w:val="single" w:sz="4" w:space="0" w:color="000000"/>
              <w:bottom w:val="single" w:sz="4" w:space="0" w:color="000000"/>
            </w:tcBorders>
          </w:tcPr>
          <w:p w:rsidR="00FE2B6C" w:rsidRPr="003D572F" w:rsidRDefault="00FE2B6C" w:rsidP="003D572F">
            <w:pPr>
              <w:shd w:val="clear" w:color="auto" w:fill="FFFFFF"/>
              <w:snapToGrid w:val="0"/>
              <w:spacing w:before="20"/>
              <w:ind w:firstLine="363"/>
              <w:jc w:val="both"/>
            </w:pPr>
            <w:r w:rsidRPr="003D572F">
              <w:t xml:space="preserve">Таблица </w:t>
            </w:r>
            <w:r w:rsidRPr="003D572F">
              <w:rPr>
                <w:lang w:val="en-US"/>
              </w:rPr>
              <w:t>7</w:t>
            </w:r>
            <w:r w:rsidRPr="003D572F">
              <w:t xml:space="preserve"> строка </w:t>
            </w:r>
            <w:r w:rsidRPr="003D572F">
              <w:rPr>
                <w:lang w:val="en-US"/>
              </w:rPr>
              <w:t>7</w:t>
            </w:r>
            <w:r w:rsidRPr="003D572F">
              <w:t xml:space="preserve"> графа 3</w:t>
            </w:r>
          </w:p>
          <w:p w:rsidR="00FE2B6C" w:rsidRPr="003D572F" w:rsidRDefault="00FE2B6C" w:rsidP="003D572F">
            <w:pPr>
              <w:shd w:val="clear" w:color="auto" w:fill="FFFFFF"/>
              <w:snapToGrid w:val="0"/>
              <w:spacing w:before="20"/>
              <w:ind w:firstLine="363"/>
              <w:jc w:val="both"/>
            </w:pPr>
            <w:r w:rsidRPr="003D572F">
              <w:t>(</w:t>
            </w:r>
            <w:r w:rsidRPr="003D572F">
              <w:rPr>
                <w:i/>
                <w:iCs/>
              </w:rPr>
              <w:t>T7R17C61</w:t>
            </w:r>
            <w:r w:rsidRPr="003D572F">
              <w:t>)</w:t>
            </w:r>
          </w:p>
        </w:tc>
        <w:tc>
          <w:tcPr>
            <w:tcW w:w="1681"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Сумма (14,2)</w:t>
            </w:r>
          </w:p>
        </w:tc>
        <w:tc>
          <w:tcPr>
            <w:tcW w:w="1084"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198" w:type="dxa"/>
            <w:tcBorders>
              <w:left w:val="single" w:sz="4" w:space="0" w:color="000000"/>
              <w:bottom w:val="single" w:sz="4" w:space="0" w:color="000000"/>
            </w:tcBorders>
          </w:tcPr>
          <w:p w:rsidR="00FE2B6C" w:rsidRPr="003D572F" w:rsidRDefault="00FE2B6C" w:rsidP="003D572F">
            <w:pPr>
              <w:shd w:val="clear" w:color="auto" w:fill="FFFFFF"/>
              <w:snapToGrid w:val="0"/>
              <w:spacing w:before="20"/>
              <w:ind w:firstLine="363"/>
              <w:jc w:val="both"/>
            </w:pPr>
            <w:r w:rsidRPr="003D572F">
              <w:t xml:space="preserve">Таблица </w:t>
            </w:r>
            <w:r w:rsidRPr="003D572F">
              <w:rPr>
                <w:lang w:val="en-US"/>
              </w:rPr>
              <w:t>7</w:t>
            </w:r>
            <w:r w:rsidRPr="003D572F">
              <w:t xml:space="preserve"> строка </w:t>
            </w:r>
            <w:r w:rsidRPr="003D572F">
              <w:rPr>
                <w:lang w:val="en-US"/>
              </w:rPr>
              <w:t>9</w:t>
            </w:r>
            <w:r w:rsidRPr="003D572F">
              <w:t xml:space="preserve"> графа 3</w:t>
            </w:r>
          </w:p>
          <w:p w:rsidR="00FE2B6C" w:rsidRPr="003D572F" w:rsidRDefault="00FE2B6C" w:rsidP="003D572F">
            <w:pPr>
              <w:shd w:val="clear" w:color="auto" w:fill="FFFFFF"/>
              <w:snapToGrid w:val="0"/>
              <w:ind w:firstLine="363"/>
              <w:jc w:val="both"/>
            </w:pPr>
            <w:r w:rsidRPr="003D572F">
              <w:t>(</w:t>
            </w:r>
            <w:r w:rsidRPr="003D572F">
              <w:rPr>
                <w:i/>
                <w:iCs/>
              </w:rPr>
              <w:t>T7R18C1</w:t>
            </w:r>
            <w:r w:rsidRPr="003D572F">
              <w:t>)</w:t>
            </w:r>
          </w:p>
        </w:tc>
        <w:tc>
          <w:tcPr>
            <w:tcW w:w="1681"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Сумма (14,2)</w:t>
            </w:r>
          </w:p>
        </w:tc>
        <w:tc>
          <w:tcPr>
            <w:tcW w:w="1084"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198" w:type="dxa"/>
            <w:tcBorders>
              <w:left w:val="single" w:sz="4" w:space="0" w:color="000000"/>
              <w:bottom w:val="single" w:sz="4" w:space="0" w:color="000000"/>
            </w:tcBorders>
          </w:tcPr>
          <w:p w:rsidR="00FE2B6C" w:rsidRPr="003D572F" w:rsidRDefault="00FE2B6C" w:rsidP="003D572F">
            <w:pPr>
              <w:shd w:val="clear" w:color="auto" w:fill="FFFFFF"/>
              <w:snapToGrid w:val="0"/>
              <w:spacing w:before="20"/>
              <w:ind w:firstLine="363"/>
              <w:jc w:val="both"/>
            </w:pPr>
            <w:r w:rsidRPr="003D572F">
              <w:t xml:space="preserve">Таблица </w:t>
            </w:r>
            <w:r w:rsidRPr="003D572F">
              <w:rPr>
                <w:lang w:val="en-US"/>
              </w:rPr>
              <w:t>7</w:t>
            </w:r>
            <w:r w:rsidRPr="003D572F">
              <w:t xml:space="preserve"> строка </w:t>
            </w:r>
            <w:r w:rsidRPr="003D572F">
              <w:rPr>
                <w:lang w:val="en-US"/>
              </w:rPr>
              <w:t>11</w:t>
            </w:r>
            <w:r w:rsidRPr="003D572F">
              <w:t xml:space="preserve"> графа 3</w:t>
            </w:r>
          </w:p>
          <w:p w:rsidR="00FE2B6C" w:rsidRPr="003D572F" w:rsidRDefault="00FE2B6C" w:rsidP="003D572F">
            <w:pPr>
              <w:shd w:val="clear" w:color="auto" w:fill="FFFFFF"/>
              <w:snapToGrid w:val="0"/>
              <w:ind w:firstLine="363"/>
              <w:jc w:val="both"/>
            </w:pPr>
            <w:r w:rsidRPr="003D572F">
              <w:t>(</w:t>
            </w:r>
            <w:r w:rsidRPr="003D572F">
              <w:rPr>
                <w:i/>
                <w:iCs/>
              </w:rPr>
              <w:t>T7R</w:t>
            </w:r>
            <w:r w:rsidRPr="003D572F">
              <w:rPr>
                <w:i/>
                <w:iCs/>
                <w:lang w:val="en-US"/>
              </w:rPr>
              <w:t>39</w:t>
            </w:r>
            <w:r w:rsidRPr="003D572F">
              <w:rPr>
                <w:i/>
                <w:iCs/>
              </w:rPr>
              <w:t>C1</w:t>
            </w:r>
            <w:r w:rsidRPr="003D572F">
              <w:t>)</w:t>
            </w:r>
          </w:p>
        </w:tc>
        <w:tc>
          <w:tcPr>
            <w:tcW w:w="1681"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Сумма (14,2)</w:t>
            </w:r>
          </w:p>
        </w:tc>
        <w:tc>
          <w:tcPr>
            <w:tcW w:w="1084"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198" w:type="dxa"/>
            <w:tcBorders>
              <w:left w:val="single" w:sz="4" w:space="0" w:color="000000"/>
              <w:bottom w:val="single" w:sz="4" w:space="0" w:color="000000"/>
            </w:tcBorders>
          </w:tcPr>
          <w:p w:rsidR="00FE2B6C" w:rsidRPr="003D572F" w:rsidRDefault="00FE2B6C" w:rsidP="003D572F">
            <w:pPr>
              <w:shd w:val="clear" w:color="auto" w:fill="FFFFFF"/>
              <w:snapToGrid w:val="0"/>
              <w:spacing w:before="20"/>
              <w:ind w:firstLine="363"/>
              <w:jc w:val="both"/>
            </w:pPr>
            <w:r w:rsidRPr="003D572F">
              <w:t xml:space="preserve">Таблица </w:t>
            </w:r>
            <w:r w:rsidRPr="003D572F">
              <w:rPr>
                <w:lang w:val="en-US"/>
              </w:rPr>
              <w:t>7</w:t>
            </w:r>
            <w:r w:rsidRPr="003D572F">
              <w:t xml:space="preserve"> строка </w:t>
            </w:r>
            <w:r w:rsidRPr="003D572F">
              <w:rPr>
                <w:lang w:val="en-US"/>
              </w:rPr>
              <w:t>12</w:t>
            </w:r>
            <w:r w:rsidRPr="003D572F">
              <w:t xml:space="preserve"> графа 3</w:t>
            </w:r>
          </w:p>
          <w:p w:rsidR="00FE2B6C" w:rsidRPr="003D572F" w:rsidRDefault="00FE2B6C" w:rsidP="003D572F">
            <w:pPr>
              <w:shd w:val="clear" w:color="auto" w:fill="FFFFFF"/>
              <w:snapToGrid w:val="0"/>
              <w:ind w:firstLine="363"/>
              <w:jc w:val="both"/>
            </w:pPr>
            <w:r w:rsidRPr="003D572F">
              <w:t>(</w:t>
            </w:r>
            <w:r w:rsidRPr="003D572F">
              <w:rPr>
                <w:i/>
                <w:iCs/>
              </w:rPr>
              <w:t>T7R19C1</w:t>
            </w:r>
            <w:r w:rsidRPr="003D572F">
              <w:t>)</w:t>
            </w:r>
          </w:p>
        </w:tc>
        <w:tc>
          <w:tcPr>
            <w:tcW w:w="1681"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Сумма (14,2)</w:t>
            </w:r>
          </w:p>
        </w:tc>
        <w:tc>
          <w:tcPr>
            <w:tcW w:w="1084"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198" w:type="dxa"/>
            <w:tcBorders>
              <w:left w:val="single" w:sz="4" w:space="0" w:color="000000"/>
              <w:bottom w:val="single" w:sz="4" w:space="0" w:color="000000"/>
            </w:tcBorders>
          </w:tcPr>
          <w:p w:rsidR="00FE2B6C" w:rsidRPr="003D572F" w:rsidRDefault="00FE2B6C" w:rsidP="003D572F">
            <w:pPr>
              <w:shd w:val="clear" w:color="auto" w:fill="FFFFFF"/>
              <w:snapToGrid w:val="0"/>
              <w:spacing w:before="20"/>
              <w:ind w:firstLine="363"/>
              <w:jc w:val="both"/>
            </w:pPr>
            <w:r w:rsidRPr="003D572F">
              <w:lastRenderedPageBreak/>
              <w:t xml:space="preserve">Таблица </w:t>
            </w:r>
            <w:r w:rsidRPr="003D572F">
              <w:rPr>
                <w:lang w:val="en-US"/>
              </w:rPr>
              <w:t>7</w:t>
            </w:r>
            <w:r w:rsidRPr="003D572F">
              <w:t xml:space="preserve"> строка </w:t>
            </w:r>
            <w:r w:rsidRPr="003D572F">
              <w:rPr>
                <w:lang w:val="en-US"/>
              </w:rPr>
              <w:t>14</w:t>
            </w:r>
            <w:r w:rsidRPr="003D572F">
              <w:t xml:space="preserve"> графа 3</w:t>
            </w:r>
          </w:p>
          <w:p w:rsidR="00FE2B6C" w:rsidRPr="003D572F" w:rsidRDefault="00FE2B6C" w:rsidP="003D572F">
            <w:pPr>
              <w:shd w:val="clear" w:color="auto" w:fill="FFFFFF"/>
              <w:snapToGrid w:val="0"/>
              <w:ind w:firstLine="363"/>
              <w:jc w:val="both"/>
            </w:pPr>
            <w:r w:rsidRPr="003D572F">
              <w:t>(</w:t>
            </w:r>
            <w:r w:rsidRPr="003D572F">
              <w:rPr>
                <w:i/>
                <w:iCs/>
              </w:rPr>
              <w:t>T7R</w:t>
            </w:r>
            <w:r w:rsidRPr="003D572F">
              <w:rPr>
                <w:i/>
                <w:iCs/>
                <w:lang w:val="en-US"/>
              </w:rPr>
              <w:t>40</w:t>
            </w:r>
            <w:r w:rsidRPr="003D572F">
              <w:rPr>
                <w:i/>
                <w:iCs/>
              </w:rPr>
              <w:t>C1</w:t>
            </w:r>
            <w:r w:rsidRPr="003D572F">
              <w:t>)</w:t>
            </w:r>
          </w:p>
        </w:tc>
        <w:tc>
          <w:tcPr>
            <w:tcW w:w="1681"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Сумма (14,2)</w:t>
            </w:r>
          </w:p>
        </w:tc>
        <w:tc>
          <w:tcPr>
            <w:tcW w:w="1084"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198" w:type="dxa"/>
            <w:tcBorders>
              <w:left w:val="single" w:sz="4" w:space="0" w:color="000000"/>
              <w:bottom w:val="single" w:sz="4" w:space="0" w:color="000000"/>
            </w:tcBorders>
          </w:tcPr>
          <w:p w:rsidR="00FE2B6C" w:rsidRPr="003D572F" w:rsidRDefault="00FE2B6C" w:rsidP="003D572F">
            <w:pPr>
              <w:shd w:val="clear" w:color="auto" w:fill="FFFFFF"/>
              <w:snapToGrid w:val="0"/>
              <w:spacing w:before="20"/>
              <w:ind w:firstLine="363"/>
            </w:pPr>
            <w:r w:rsidRPr="003D572F">
              <w:t>Таблица 7 строка 15 графа 1 «на начало отчетного периода»</w:t>
            </w:r>
          </w:p>
          <w:p w:rsidR="00FE2B6C" w:rsidRPr="003D572F" w:rsidRDefault="00FE2B6C" w:rsidP="003D572F">
            <w:pPr>
              <w:shd w:val="clear" w:color="auto" w:fill="FFFFFF"/>
              <w:snapToGrid w:val="0"/>
              <w:ind w:firstLine="363"/>
              <w:jc w:val="both"/>
            </w:pPr>
            <w:r w:rsidRPr="003D572F">
              <w:t>(</w:t>
            </w:r>
            <w:r w:rsidRPr="003D572F">
              <w:rPr>
                <w:i/>
                <w:iCs/>
              </w:rPr>
              <w:t>T7R21C1</w:t>
            </w:r>
            <w:r w:rsidRPr="003D572F">
              <w:t>)</w:t>
            </w:r>
          </w:p>
        </w:tc>
        <w:tc>
          <w:tcPr>
            <w:tcW w:w="1681"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Сумма (14,2)</w:t>
            </w:r>
          </w:p>
        </w:tc>
        <w:tc>
          <w:tcPr>
            <w:tcW w:w="1084"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198" w:type="dxa"/>
            <w:tcBorders>
              <w:left w:val="single" w:sz="4" w:space="0" w:color="000000"/>
              <w:bottom w:val="single" w:sz="4" w:space="0" w:color="000000"/>
            </w:tcBorders>
          </w:tcPr>
          <w:p w:rsidR="00FE2B6C" w:rsidRPr="003D572F" w:rsidRDefault="00FE2B6C" w:rsidP="003D572F">
            <w:pPr>
              <w:shd w:val="clear" w:color="auto" w:fill="FFFFFF"/>
              <w:snapToGrid w:val="0"/>
              <w:spacing w:before="20"/>
              <w:ind w:firstLine="363"/>
              <w:jc w:val="both"/>
            </w:pPr>
            <w:r w:rsidRPr="003D572F">
              <w:t>Таблица 7 строка 15 графа 1 «1 месяц»</w:t>
            </w:r>
          </w:p>
          <w:p w:rsidR="00FE2B6C" w:rsidRPr="003D572F" w:rsidRDefault="00FE2B6C" w:rsidP="003D572F">
            <w:pPr>
              <w:shd w:val="clear" w:color="auto" w:fill="FFFFFF"/>
              <w:snapToGrid w:val="0"/>
              <w:ind w:firstLine="363"/>
              <w:jc w:val="both"/>
            </w:pPr>
            <w:r w:rsidRPr="003D572F">
              <w:t>(</w:t>
            </w:r>
            <w:r w:rsidRPr="003D572F">
              <w:rPr>
                <w:i/>
                <w:iCs/>
              </w:rPr>
              <w:t>T7R23C1</w:t>
            </w:r>
            <w:r w:rsidRPr="003D572F">
              <w:t>)</w:t>
            </w:r>
          </w:p>
        </w:tc>
        <w:tc>
          <w:tcPr>
            <w:tcW w:w="1681"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Сумма (14,2)</w:t>
            </w:r>
          </w:p>
        </w:tc>
        <w:tc>
          <w:tcPr>
            <w:tcW w:w="1084"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198" w:type="dxa"/>
            <w:tcBorders>
              <w:left w:val="single" w:sz="4" w:space="0" w:color="000000"/>
              <w:bottom w:val="single" w:sz="4" w:space="0" w:color="000000"/>
            </w:tcBorders>
          </w:tcPr>
          <w:p w:rsidR="00FE2B6C" w:rsidRPr="003D572F" w:rsidRDefault="00FE2B6C" w:rsidP="003D572F">
            <w:pPr>
              <w:shd w:val="clear" w:color="auto" w:fill="FFFFFF"/>
              <w:snapToGrid w:val="0"/>
              <w:spacing w:before="20"/>
              <w:ind w:firstLine="363"/>
              <w:jc w:val="both"/>
            </w:pPr>
            <w:r w:rsidRPr="003D572F">
              <w:t>Таблица 7 строка 15 графа 1 «2 месяц»</w:t>
            </w:r>
          </w:p>
          <w:p w:rsidR="00FE2B6C" w:rsidRPr="003D572F" w:rsidRDefault="00FE2B6C" w:rsidP="003D572F">
            <w:pPr>
              <w:shd w:val="clear" w:color="auto" w:fill="FFFFFF"/>
              <w:snapToGrid w:val="0"/>
              <w:ind w:firstLine="363"/>
              <w:jc w:val="both"/>
            </w:pPr>
            <w:r w:rsidRPr="003D572F">
              <w:t>(</w:t>
            </w:r>
            <w:r w:rsidRPr="003D572F">
              <w:rPr>
                <w:i/>
                <w:iCs/>
              </w:rPr>
              <w:t>T7R24C1</w:t>
            </w:r>
            <w:r w:rsidRPr="003D572F">
              <w:t>)</w:t>
            </w:r>
          </w:p>
        </w:tc>
        <w:tc>
          <w:tcPr>
            <w:tcW w:w="1681"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Сумма (14,2)</w:t>
            </w:r>
          </w:p>
        </w:tc>
        <w:tc>
          <w:tcPr>
            <w:tcW w:w="1084"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198" w:type="dxa"/>
            <w:tcBorders>
              <w:left w:val="single" w:sz="4" w:space="0" w:color="000000"/>
              <w:bottom w:val="single" w:sz="4" w:space="0" w:color="000000"/>
            </w:tcBorders>
          </w:tcPr>
          <w:p w:rsidR="00FE2B6C" w:rsidRPr="003D572F" w:rsidRDefault="00FE2B6C" w:rsidP="003D572F">
            <w:pPr>
              <w:shd w:val="clear" w:color="auto" w:fill="FFFFFF"/>
              <w:snapToGrid w:val="0"/>
              <w:spacing w:before="20"/>
              <w:ind w:firstLine="363"/>
              <w:jc w:val="both"/>
            </w:pPr>
            <w:r w:rsidRPr="003D572F">
              <w:t>Таблица 7 строка 15 графа 1 «3 месяц»</w:t>
            </w:r>
          </w:p>
          <w:p w:rsidR="00FE2B6C" w:rsidRPr="003D572F" w:rsidRDefault="00FE2B6C" w:rsidP="003D572F">
            <w:pPr>
              <w:shd w:val="clear" w:color="auto" w:fill="FFFFFF"/>
              <w:snapToGrid w:val="0"/>
              <w:ind w:firstLine="363"/>
              <w:jc w:val="both"/>
            </w:pPr>
            <w:r w:rsidRPr="003D572F">
              <w:t>(</w:t>
            </w:r>
            <w:r w:rsidRPr="003D572F">
              <w:rPr>
                <w:i/>
                <w:iCs/>
              </w:rPr>
              <w:t>T7R25C1</w:t>
            </w:r>
            <w:r w:rsidRPr="003D572F">
              <w:t>)</w:t>
            </w:r>
          </w:p>
        </w:tc>
        <w:tc>
          <w:tcPr>
            <w:tcW w:w="1681"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Сумма (14,2)</w:t>
            </w:r>
          </w:p>
        </w:tc>
        <w:tc>
          <w:tcPr>
            <w:tcW w:w="1084"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198" w:type="dxa"/>
            <w:tcBorders>
              <w:left w:val="single" w:sz="4" w:space="0" w:color="000000"/>
              <w:bottom w:val="single" w:sz="4" w:space="0" w:color="000000"/>
            </w:tcBorders>
          </w:tcPr>
          <w:p w:rsidR="00FE2B6C" w:rsidRPr="003D572F" w:rsidRDefault="00FE2B6C" w:rsidP="003D572F">
            <w:pPr>
              <w:shd w:val="clear" w:color="auto" w:fill="FFFFFF"/>
              <w:snapToGrid w:val="0"/>
              <w:spacing w:before="20"/>
              <w:ind w:firstLine="363"/>
            </w:pPr>
            <w:r w:rsidRPr="003D572F">
              <w:t>Таблица 7 строка 16 графа 1 «на начало отчетного периода»</w:t>
            </w:r>
          </w:p>
          <w:p w:rsidR="00FE2B6C" w:rsidRPr="003D572F" w:rsidRDefault="00FE2B6C" w:rsidP="003D572F">
            <w:pPr>
              <w:shd w:val="clear" w:color="auto" w:fill="FFFFFF"/>
              <w:snapToGrid w:val="0"/>
              <w:ind w:firstLine="363"/>
              <w:jc w:val="both"/>
            </w:pPr>
            <w:r w:rsidRPr="003D572F">
              <w:t>(</w:t>
            </w:r>
            <w:r w:rsidRPr="003D572F">
              <w:rPr>
                <w:i/>
                <w:iCs/>
              </w:rPr>
              <w:t>T7R27C1</w:t>
            </w:r>
            <w:r w:rsidRPr="003D572F">
              <w:t>)</w:t>
            </w:r>
          </w:p>
        </w:tc>
        <w:tc>
          <w:tcPr>
            <w:tcW w:w="1681"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Сумма (14,2)</w:t>
            </w:r>
          </w:p>
        </w:tc>
        <w:tc>
          <w:tcPr>
            <w:tcW w:w="1084"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198" w:type="dxa"/>
            <w:tcBorders>
              <w:left w:val="single" w:sz="4" w:space="0" w:color="000000"/>
              <w:bottom w:val="single" w:sz="4" w:space="0" w:color="000000"/>
            </w:tcBorders>
          </w:tcPr>
          <w:p w:rsidR="00FE2B6C" w:rsidRPr="003D572F" w:rsidRDefault="00FE2B6C" w:rsidP="003D572F">
            <w:pPr>
              <w:shd w:val="clear" w:color="auto" w:fill="FFFFFF"/>
              <w:snapToGrid w:val="0"/>
              <w:spacing w:before="20"/>
              <w:ind w:firstLine="363"/>
              <w:jc w:val="both"/>
            </w:pPr>
            <w:r w:rsidRPr="003D572F">
              <w:t>Таблица 7 строка 16 графа 1 «1 месяц»</w:t>
            </w:r>
          </w:p>
          <w:p w:rsidR="00FE2B6C" w:rsidRPr="003D572F" w:rsidRDefault="00FE2B6C" w:rsidP="003D572F">
            <w:pPr>
              <w:shd w:val="clear" w:color="auto" w:fill="FFFFFF"/>
              <w:snapToGrid w:val="0"/>
              <w:ind w:firstLine="363"/>
              <w:jc w:val="both"/>
            </w:pPr>
            <w:r w:rsidRPr="003D572F">
              <w:t>(</w:t>
            </w:r>
            <w:r w:rsidRPr="003D572F">
              <w:rPr>
                <w:i/>
                <w:iCs/>
              </w:rPr>
              <w:t>T7R29C1</w:t>
            </w:r>
            <w:r w:rsidRPr="003D572F">
              <w:t>)</w:t>
            </w:r>
          </w:p>
        </w:tc>
        <w:tc>
          <w:tcPr>
            <w:tcW w:w="1681"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Сумма (14,2)</w:t>
            </w:r>
          </w:p>
        </w:tc>
        <w:tc>
          <w:tcPr>
            <w:tcW w:w="1084"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198" w:type="dxa"/>
            <w:tcBorders>
              <w:left w:val="single" w:sz="4" w:space="0" w:color="000000"/>
              <w:bottom w:val="single" w:sz="4" w:space="0" w:color="000000"/>
            </w:tcBorders>
          </w:tcPr>
          <w:p w:rsidR="00FE2B6C" w:rsidRPr="003D572F" w:rsidRDefault="00FE2B6C" w:rsidP="003D572F">
            <w:pPr>
              <w:shd w:val="clear" w:color="auto" w:fill="FFFFFF"/>
              <w:snapToGrid w:val="0"/>
              <w:spacing w:before="20"/>
              <w:ind w:firstLine="363"/>
              <w:jc w:val="both"/>
            </w:pPr>
            <w:r w:rsidRPr="003D572F">
              <w:t>Таблица 7 строка 16 графа 1 «2 месяц»</w:t>
            </w:r>
          </w:p>
          <w:p w:rsidR="00FE2B6C" w:rsidRPr="003D572F" w:rsidRDefault="00FE2B6C" w:rsidP="003D572F">
            <w:pPr>
              <w:shd w:val="clear" w:color="auto" w:fill="FFFFFF"/>
              <w:snapToGrid w:val="0"/>
              <w:ind w:firstLine="363"/>
              <w:jc w:val="both"/>
            </w:pPr>
            <w:r w:rsidRPr="003D572F">
              <w:t>(</w:t>
            </w:r>
            <w:r w:rsidRPr="003D572F">
              <w:rPr>
                <w:i/>
                <w:iCs/>
              </w:rPr>
              <w:t>T7R30C1</w:t>
            </w:r>
            <w:r w:rsidRPr="003D572F">
              <w:t>)</w:t>
            </w:r>
          </w:p>
        </w:tc>
        <w:tc>
          <w:tcPr>
            <w:tcW w:w="1681"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Сумма (14,2)</w:t>
            </w:r>
          </w:p>
        </w:tc>
        <w:tc>
          <w:tcPr>
            <w:tcW w:w="1084"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198" w:type="dxa"/>
            <w:tcBorders>
              <w:left w:val="single" w:sz="4" w:space="0" w:color="000000"/>
              <w:bottom w:val="single" w:sz="4" w:space="0" w:color="000000"/>
            </w:tcBorders>
          </w:tcPr>
          <w:p w:rsidR="00FE2B6C" w:rsidRPr="003D572F" w:rsidRDefault="00FE2B6C" w:rsidP="003D572F">
            <w:pPr>
              <w:shd w:val="clear" w:color="auto" w:fill="FFFFFF"/>
              <w:snapToGrid w:val="0"/>
              <w:spacing w:before="20"/>
              <w:ind w:firstLine="363"/>
              <w:jc w:val="both"/>
            </w:pPr>
            <w:r w:rsidRPr="003D572F">
              <w:t>Таблица 7 строка 16 графа 1 «3 месяц»</w:t>
            </w:r>
          </w:p>
          <w:p w:rsidR="00FE2B6C" w:rsidRPr="003D572F" w:rsidRDefault="00FE2B6C" w:rsidP="003D572F">
            <w:pPr>
              <w:shd w:val="clear" w:color="auto" w:fill="FFFFFF"/>
              <w:snapToGrid w:val="0"/>
              <w:ind w:firstLine="363"/>
              <w:jc w:val="both"/>
            </w:pPr>
            <w:r w:rsidRPr="003D572F">
              <w:t>(</w:t>
            </w:r>
            <w:r w:rsidRPr="003D572F">
              <w:rPr>
                <w:i/>
                <w:iCs/>
              </w:rPr>
              <w:t>T7R31C1</w:t>
            </w:r>
            <w:r w:rsidRPr="003D572F">
              <w:t>)</w:t>
            </w:r>
          </w:p>
        </w:tc>
        <w:tc>
          <w:tcPr>
            <w:tcW w:w="1681"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Сумма (14,2)</w:t>
            </w:r>
          </w:p>
        </w:tc>
        <w:tc>
          <w:tcPr>
            <w:tcW w:w="1084"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198" w:type="dxa"/>
            <w:tcBorders>
              <w:left w:val="single" w:sz="4" w:space="0" w:color="000000"/>
              <w:bottom w:val="single" w:sz="4" w:space="0" w:color="000000"/>
            </w:tcBorders>
          </w:tcPr>
          <w:p w:rsidR="00FE2B6C" w:rsidRPr="003D572F" w:rsidRDefault="00FE2B6C" w:rsidP="003D572F">
            <w:pPr>
              <w:shd w:val="clear" w:color="auto" w:fill="FFFFFF"/>
              <w:snapToGrid w:val="0"/>
              <w:spacing w:before="20"/>
              <w:ind w:firstLine="363"/>
              <w:jc w:val="both"/>
            </w:pPr>
            <w:r w:rsidRPr="003D572F">
              <w:t xml:space="preserve">Таблица </w:t>
            </w:r>
            <w:r w:rsidRPr="003D572F">
              <w:rPr>
                <w:lang w:val="en-US"/>
              </w:rPr>
              <w:t>7</w:t>
            </w:r>
            <w:r w:rsidRPr="003D572F">
              <w:t xml:space="preserve"> строка 1</w:t>
            </w:r>
            <w:r w:rsidRPr="003D572F">
              <w:rPr>
                <w:lang w:val="en-US"/>
              </w:rPr>
              <w:t>7</w:t>
            </w:r>
            <w:r w:rsidRPr="003D572F">
              <w:t xml:space="preserve"> графа 3</w:t>
            </w:r>
          </w:p>
          <w:p w:rsidR="00FE2B6C" w:rsidRPr="003D572F" w:rsidRDefault="00FE2B6C" w:rsidP="003D572F">
            <w:pPr>
              <w:shd w:val="clear" w:color="auto" w:fill="FFFFFF"/>
              <w:snapToGrid w:val="0"/>
              <w:ind w:firstLine="363"/>
              <w:jc w:val="both"/>
            </w:pPr>
            <w:r w:rsidRPr="003D572F">
              <w:t>(</w:t>
            </w:r>
            <w:r w:rsidRPr="003D572F">
              <w:rPr>
                <w:i/>
                <w:iCs/>
              </w:rPr>
              <w:t>T7R38C1</w:t>
            </w:r>
            <w:r w:rsidRPr="003D572F">
              <w:t>)</w:t>
            </w:r>
          </w:p>
        </w:tc>
        <w:tc>
          <w:tcPr>
            <w:tcW w:w="1681"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Сумма (14,2)</w:t>
            </w:r>
          </w:p>
        </w:tc>
        <w:tc>
          <w:tcPr>
            <w:tcW w:w="1084"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198" w:type="dxa"/>
            <w:tcBorders>
              <w:left w:val="single" w:sz="4" w:space="0" w:color="000000"/>
              <w:bottom w:val="single" w:sz="4" w:space="0" w:color="000000"/>
            </w:tcBorders>
          </w:tcPr>
          <w:p w:rsidR="00FE2B6C" w:rsidRPr="003D572F" w:rsidRDefault="00FE2B6C" w:rsidP="003D572F">
            <w:pPr>
              <w:shd w:val="clear" w:color="auto" w:fill="FFFFFF"/>
              <w:snapToGrid w:val="0"/>
              <w:spacing w:before="20"/>
              <w:ind w:firstLine="363"/>
              <w:jc w:val="both"/>
            </w:pPr>
            <w:r w:rsidRPr="003D572F">
              <w:t xml:space="preserve">Таблица </w:t>
            </w:r>
            <w:r w:rsidRPr="003D572F">
              <w:rPr>
                <w:lang w:val="en-US"/>
              </w:rPr>
              <w:t>7</w:t>
            </w:r>
            <w:r w:rsidRPr="003D572F">
              <w:t xml:space="preserve"> строка 1</w:t>
            </w:r>
            <w:r w:rsidRPr="003D572F">
              <w:rPr>
                <w:lang w:val="en-US"/>
              </w:rPr>
              <w:t>9</w:t>
            </w:r>
            <w:r w:rsidRPr="003D572F">
              <w:t xml:space="preserve"> графа 3</w:t>
            </w:r>
          </w:p>
          <w:p w:rsidR="00FE2B6C" w:rsidRPr="003D572F" w:rsidRDefault="00FE2B6C" w:rsidP="003D572F">
            <w:pPr>
              <w:shd w:val="clear" w:color="auto" w:fill="FFFFFF"/>
              <w:snapToGrid w:val="0"/>
              <w:ind w:firstLine="363"/>
              <w:jc w:val="both"/>
            </w:pPr>
            <w:r w:rsidRPr="003D572F">
              <w:t>(</w:t>
            </w:r>
            <w:r w:rsidRPr="003D572F">
              <w:rPr>
                <w:i/>
                <w:iCs/>
              </w:rPr>
              <w:t>T7R34C1</w:t>
            </w:r>
            <w:r w:rsidRPr="003D572F">
              <w:t>)</w:t>
            </w:r>
          </w:p>
        </w:tc>
        <w:tc>
          <w:tcPr>
            <w:tcW w:w="1681"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Сумма (14,2)</w:t>
            </w:r>
          </w:p>
        </w:tc>
        <w:tc>
          <w:tcPr>
            <w:tcW w:w="1084"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198" w:type="dxa"/>
            <w:tcBorders>
              <w:left w:val="single" w:sz="4" w:space="0" w:color="000000"/>
              <w:bottom w:val="single" w:sz="4" w:space="0" w:color="000000"/>
            </w:tcBorders>
          </w:tcPr>
          <w:p w:rsidR="00FE2B6C" w:rsidRPr="003D572F" w:rsidRDefault="00FE2B6C" w:rsidP="003D572F">
            <w:pPr>
              <w:shd w:val="clear" w:color="auto" w:fill="FFFFFF"/>
              <w:snapToGrid w:val="0"/>
              <w:spacing w:before="20"/>
              <w:ind w:firstLine="363"/>
              <w:jc w:val="both"/>
            </w:pPr>
            <w:r w:rsidRPr="003D572F">
              <w:t xml:space="preserve">Таблица </w:t>
            </w:r>
            <w:r w:rsidRPr="003D572F">
              <w:rPr>
                <w:lang w:val="en-US"/>
              </w:rPr>
              <w:t>7</w:t>
            </w:r>
            <w:r w:rsidRPr="003D572F">
              <w:t xml:space="preserve"> строка </w:t>
            </w:r>
            <w:r w:rsidRPr="003D572F">
              <w:rPr>
                <w:lang w:val="en-US"/>
              </w:rPr>
              <w:t>20</w:t>
            </w:r>
            <w:r w:rsidRPr="003D572F">
              <w:t xml:space="preserve"> графа 3</w:t>
            </w:r>
          </w:p>
          <w:p w:rsidR="00FE2B6C" w:rsidRPr="003D572F" w:rsidRDefault="00FE2B6C" w:rsidP="003D572F">
            <w:pPr>
              <w:shd w:val="clear" w:color="auto" w:fill="FFFFFF"/>
              <w:snapToGrid w:val="0"/>
              <w:ind w:firstLine="363"/>
              <w:jc w:val="both"/>
            </w:pPr>
            <w:r w:rsidRPr="003D572F">
              <w:t>(</w:t>
            </w:r>
            <w:r w:rsidRPr="003D572F">
              <w:rPr>
                <w:i/>
                <w:iCs/>
              </w:rPr>
              <w:t>T7R35C1</w:t>
            </w:r>
            <w:r w:rsidRPr="003D572F">
              <w:t>)</w:t>
            </w:r>
          </w:p>
        </w:tc>
        <w:tc>
          <w:tcPr>
            <w:tcW w:w="1681"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Сумма (14,2)</w:t>
            </w:r>
          </w:p>
        </w:tc>
        <w:tc>
          <w:tcPr>
            <w:tcW w:w="1084"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198" w:type="dxa"/>
            <w:tcBorders>
              <w:left w:val="single" w:sz="4" w:space="0" w:color="000000"/>
              <w:bottom w:val="single" w:sz="4" w:space="0" w:color="000000"/>
            </w:tcBorders>
          </w:tcPr>
          <w:p w:rsidR="00FE2B6C" w:rsidRPr="003D572F" w:rsidRDefault="00FE2B6C" w:rsidP="003D572F">
            <w:pPr>
              <w:shd w:val="clear" w:color="auto" w:fill="FFFFFF"/>
              <w:snapToGrid w:val="0"/>
              <w:spacing w:before="20"/>
              <w:ind w:firstLine="363"/>
              <w:jc w:val="both"/>
            </w:pPr>
            <w:r w:rsidRPr="003D572F">
              <w:t xml:space="preserve">Таблица </w:t>
            </w:r>
            <w:r w:rsidRPr="003D572F">
              <w:rPr>
                <w:lang w:val="en-US"/>
              </w:rPr>
              <w:t>8</w:t>
            </w:r>
            <w:r w:rsidRPr="003D572F">
              <w:t xml:space="preserve"> строка 1 графа 3</w:t>
            </w:r>
          </w:p>
          <w:p w:rsidR="00FE2B6C" w:rsidRPr="003D572F" w:rsidRDefault="00FE2B6C" w:rsidP="003D572F">
            <w:pPr>
              <w:shd w:val="clear" w:color="auto" w:fill="FFFFFF"/>
              <w:snapToGrid w:val="0"/>
              <w:ind w:firstLine="363"/>
              <w:jc w:val="both"/>
            </w:pPr>
            <w:r w:rsidRPr="003D572F">
              <w:t>(</w:t>
            </w:r>
            <w:r w:rsidRPr="003D572F">
              <w:rPr>
                <w:i/>
                <w:iCs/>
              </w:rPr>
              <w:t>T6R3C1</w:t>
            </w:r>
            <w:r w:rsidRPr="003D572F">
              <w:t>)</w:t>
            </w:r>
          </w:p>
        </w:tc>
        <w:tc>
          <w:tcPr>
            <w:tcW w:w="1681"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Целое (6)</w:t>
            </w:r>
          </w:p>
        </w:tc>
        <w:tc>
          <w:tcPr>
            <w:tcW w:w="1084"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198" w:type="dxa"/>
            <w:tcBorders>
              <w:left w:val="single" w:sz="4" w:space="0" w:color="000000"/>
              <w:bottom w:val="single" w:sz="4" w:space="0" w:color="000000"/>
            </w:tcBorders>
          </w:tcPr>
          <w:p w:rsidR="00FE2B6C" w:rsidRPr="003D572F" w:rsidRDefault="00FE2B6C" w:rsidP="003D572F">
            <w:pPr>
              <w:shd w:val="clear" w:color="auto" w:fill="FFFFFF"/>
              <w:snapToGrid w:val="0"/>
              <w:spacing w:before="20"/>
              <w:ind w:firstLine="363"/>
              <w:jc w:val="both"/>
            </w:pPr>
            <w:r w:rsidRPr="003D572F">
              <w:t xml:space="preserve">Таблица </w:t>
            </w:r>
            <w:r w:rsidRPr="003D572F">
              <w:rPr>
                <w:lang w:val="en-US"/>
              </w:rPr>
              <w:t>8</w:t>
            </w:r>
            <w:r w:rsidRPr="003D572F">
              <w:t xml:space="preserve"> строка 1 графа 4</w:t>
            </w:r>
          </w:p>
          <w:p w:rsidR="00FE2B6C" w:rsidRPr="003D572F" w:rsidRDefault="00FE2B6C" w:rsidP="003D572F">
            <w:pPr>
              <w:shd w:val="clear" w:color="auto" w:fill="FFFFFF"/>
              <w:snapToGrid w:val="0"/>
              <w:ind w:firstLine="363"/>
              <w:jc w:val="both"/>
            </w:pPr>
            <w:r w:rsidRPr="003D572F">
              <w:t>(</w:t>
            </w:r>
            <w:r w:rsidRPr="003D572F">
              <w:rPr>
                <w:i/>
                <w:iCs/>
              </w:rPr>
              <w:t>T6R3C2</w:t>
            </w:r>
            <w:r w:rsidRPr="003D572F">
              <w:t>)</w:t>
            </w:r>
          </w:p>
        </w:tc>
        <w:tc>
          <w:tcPr>
            <w:tcW w:w="1681"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Сумма (14,2)</w:t>
            </w:r>
          </w:p>
        </w:tc>
        <w:tc>
          <w:tcPr>
            <w:tcW w:w="1084"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198" w:type="dxa"/>
            <w:tcBorders>
              <w:left w:val="single" w:sz="4" w:space="0" w:color="000000"/>
              <w:bottom w:val="single" w:sz="4" w:space="0" w:color="000000"/>
            </w:tcBorders>
          </w:tcPr>
          <w:p w:rsidR="00FE2B6C" w:rsidRPr="003D572F" w:rsidRDefault="00FE2B6C" w:rsidP="003D572F">
            <w:pPr>
              <w:shd w:val="clear" w:color="auto" w:fill="FFFFFF"/>
              <w:snapToGrid w:val="0"/>
              <w:spacing w:before="20"/>
              <w:ind w:firstLine="363"/>
              <w:jc w:val="both"/>
            </w:pPr>
            <w:r w:rsidRPr="003D572F">
              <w:t xml:space="preserve">Таблица </w:t>
            </w:r>
            <w:r w:rsidRPr="003D572F">
              <w:rPr>
                <w:lang w:val="en-US"/>
              </w:rPr>
              <w:t>8</w:t>
            </w:r>
            <w:r w:rsidRPr="003D572F">
              <w:t xml:space="preserve"> строка 2 графа 3</w:t>
            </w:r>
          </w:p>
          <w:p w:rsidR="00FE2B6C" w:rsidRPr="003D572F" w:rsidRDefault="00FE2B6C" w:rsidP="003D572F">
            <w:pPr>
              <w:shd w:val="clear" w:color="auto" w:fill="FFFFFF"/>
              <w:snapToGrid w:val="0"/>
              <w:ind w:firstLine="363"/>
              <w:jc w:val="both"/>
            </w:pPr>
            <w:r w:rsidRPr="003D572F">
              <w:t>(</w:t>
            </w:r>
            <w:r w:rsidRPr="003D572F">
              <w:rPr>
                <w:i/>
                <w:iCs/>
              </w:rPr>
              <w:t>T6R13C1</w:t>
            </w:r>
            <w:r w:rsidRPr="003D572F">
              <w:t>)</w:t>
            </w:r>
          </w:p>
        </w:tc>
        <w:tc>
          <w:tcPr>
            <w:tcW w:w="1681"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Целое (6)</w:t>
            </w:r>
          </w:p>
        </w:tc>
        <w:tc>
          <w:tcPr>
            <w:tcW w:w="1084"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198" w:type="dxa"/>
            <w:tcBorders>
              <w:left w:val="single" w:sz="4" w:space="0" w:color="000000"/>
              <w:bottom w:val="single" w:sz="4" w:space="0" w:color="000000"/>
            </w:tcBorders>
          </w:tcPr>
          <w:p w:rsidR="00FE2B6C" w:rsidRPr="003D572F" w:rsidRDefault="00FE2B6C" w:rsidP="003D572F">
            <w:pPr>
              <w:shd w:val="clear" w:color="auto" w:fill="FFFFFF"/>
              <w:snapToGrid w:val="0"/>
              <w:spacing w:before="20"/>
              <w:ind w:firstLine="363"/>
              <w:jc w:val="both"/>
            </w:pPr>
            <w:r w:rsidRPr="003D572F">
              <w:t xml:space="preserve">Таблица </w:t>
            </w:r>
            <w:r w:rsidRPr="003D572F">
              <w:rPr>
                <w:lang w:val="en-US"/>
              </w:rPr>
              <w:t>8</w:t>
            </w:r>
            <w:r w:rsidRPr="003D572F">
              <w:t xml:space="preserve"> строка 2 графа 4</w:t>
            </w:r>
          </w:p>
          <w:p w:rsidR="00FE2B6C" w:rsidRPr="003D572F" w:rsidRDefault="00FE2B6C" w:rsidP="003D572F">
            <w:pPr>
              <w:shd w:val="clear" w:color="auto" w:fill="FFFFFF"/>
              <w:snapToGrid w:val="0"/>
              <w:ind w:firstLine="363"/>
              <w:jc w:val="both"/>
            </w:pPr>
            <w:r w:rsidRPr="003D572F">
              <w:t>(</w:t>
            </w:r>
            <w:r w:rsidRPr="003D572F">
              <w:rPr>
                <w:i/>
                <w:iCs/>
              </w:rPr>
              <w:t>T6R13C2</w:t>
            </w:r>
            <w:r w:rsidRPr="003D572F">
              <w:t>)</w:t>
            </w:r>
          </w:p>
        </w:tc>
        <w:tc>
          <w:tcPr>
            <w:tcW w:w="1681"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Сумма (14,2)</w:t>
            </w:r>
          </w:p>
        </w:tc>
        <w:tc>
          <w:tcPr>
            <w:tcW w:w="1084"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198" w:type="dxa"/>
            <w:tcBorders>
              <w:left w:val="single" w:sz="4" w:space="0" w:color="000000"/>
              <w:bottom w:val="single" w:sz="4" w:space="0" w:color="000000"/>
            </w:tcBorders>
          </w:tcPr>
          <w:p w:rsidR="00FE2B6C" w:rsidRPr="003D572F" w:rsidRDefault="00FE2B6C" w:rsidP="003D572F">
            <w:pPr>
              <w:shd w:val="clear" w:color="auto" w:fill="FFFFFF"/>
              <w:snapToGrid w:val="0"/>
              <w:spacing w:before="20"/>
              <w:ind w:firstLine="363"/>
              <w:jc w:val="both"/>
            </w:pPr>
            <w:r w:rsidRPr="003D572F">
              <w:t xml:space="preserve">Таблица </w:t>
            </w:r>
            <w:r w:rsidRPr="003D572F">
              <w:rPr>
                <w:lang w:val="en-US"/>
              </w:rPr>
              <w:t>8</w:t>
            </w:r>
            <w:r w:rsidRPr="003D572F">
              <w:t xml:space="preserve"> строка 3 графа 3</w:t>
            </w:r>
          </w:p>
          <w:p w:rsidR="00FE2B6C" w:rsidRPr="003D572F" w:rsidRDefault="00FE2B6C" w:rsidP="003D572F">
            <w:pPr>
              <w:shd w:val="clear" w:color="auto" w:fill="FFFFFF"/>
              <w:snapToGrid w:val="0"/>
              <w:ind w:firstLine="363"/>
              <w:jc w:val="both"/>
            </w:pPr>
            <w:r w:rsidRPr="003D572F">
              <w:t>(</w:t>
            </w:r>
            <w:r w:rsidRPr="003D572F">
              <w:rPr>
                <w:i/>
                <w:iCs/>
              </w:rPr>
              <w:t>T6R4C1</w:t>
            </w:r>
            <w:r w:rsidRPr="003D572F">
              <w:t>)</w:t>
            </w:r>
          </w:p>
        </w:tc>
        <w:tc>
          <w:tcPr>
            <w:tcW w:w="1681"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Целое (6)</w:t>
            </w:r>
          </w:p>
        </w:tc>
        <w:tc>
          <w:tcPr>
            <w:tcW w:w="1084"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198" w:type="dxa"/>
            <w:tcBorders>
              <w:left w:val="single" w:sz="4" w:space="0" w:color="000000"/>
              <w:bottom w:val="single" w:sz="4" w:space="0" w:color="000000"/>
            </w:tcBorders>
          </w:tcPr>
          <w:p w:rsidR="00FE2B6C" w:rsidRPr="003D572F" w:rsidRDefault="00FE2B6C" w:rsidP="003D572F">
            <w:pPr>
              <w:shd w:val="clear" w:color="auto" w:fill="FFFFFF"/>
              <w:snapToGrid w:val="0"/>
              <w:spacing w:before="20"/>
              <w:ind w:firstLine="363"/>
              <w:jc w:val="both"/>
            </w:pPr>
            <w:r w:rsidRPr="003D572F">
              <w:t xml:space="preserve">Таблица </w:t>
            </w:r>
            <w:r w:rsidRPr="003D572F">
              <w:rPr>
                <w:lang w:val="en-US"/>
              </w:rPr>
              <w:t>8</w:t>
            </w:r>
            <w:r w:rsidRPr="003D572F">
              <w:t xml:space="preserve"> строка 3 графа 4</w:t>
            </w:r>
          </w:p>
          <w:p w:rsidR="00FE2B6C" w:rsidRPr="003D572F" w:rsidRDefault="00FE2B6C" w:rsidP="003D572F">
            <w:pPr>
              <w:shd w:val="clear" w:color="auto" w:fill="FFFFFF"/>
              <w:snapToGrid w:val="0"/>
              <w:ind w:firstLine="363"/>
              <w:jc w:val="both"/>
            </w:pPr>
            <w:r w:rsidRPr="003D572F">
              <w:t>(</w:t>
            </w:r>
            <w:r w:rsidRPr="003D572F">
              <w:rPr>
                <w:i/>
                <w:iCs/>
              </w:rPr>
              <w:t>T6R4C2</w:t>
            </w:r>
            <w:r w:rsidRPr="003D572F">
              <w:t>)</w:t>
            </w:r>
          </w:p>
        </w:tc>
        <w:tc>
          <w:tcPr>
            <w:tcW w:w="1681"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Сумма (14,2)</w:t>
            </w:r>
          </w:p>
        </w:tc>
        <w:tc>
          <w:tcPr>
            <w:tcW w:w="1084"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198" w:type="dxa"/>
            <w:tcBorders>
              <w:left w:val="single" w:sz="4" w:space="0" w:color="000000"/>
              <w:bottom w:val="single" w:sz="4" w:space="0" w:color="000000"/>
            </w:tcBorders>
          </w:tcPr>
          <w:p w:rsidR="00FE2B6C" w:rsidRPr="003D572F" w:rsidRDefault="00FE2B6C" w:rsidP="003D572F">
            <w:pPr>
              <w:shd w:val="clear" w:color="auto" w:fill="FFFFFF"/>
              <w:snapToGrid w:val="0"/>
              <w:spacing w:before="20"/>
              <w:ind w:firstLine="363"/>
              <w:jc w:val="both"/>
            </w:pPr>
            <w:r w:rsidRPr="003D572F">
              <w:t xml:space="preserve">Таблица </w:t>
            </w:r>
            <w:r w:rsidRPr="003D572F">
              <w:rPr>
                <w:lang w:val="en-US"/>
              </w:rPr>
              <w:t>8</w:t>
            </w:r>
            <w:r w:rsidRPr="003D572F">
              <w:t xml:space="preserve"> строка 4 графа 3</w:t>
            </w:r>
          </w:p>
          <w:p w:rsidR="00FE2B6C" w:rsidRPr="003D572F" w:rsidRDefault="00FE2B6C" w:rsidP="003D572F">
            <w:pPr>
              <w:shd w:val="clear" w:color="auto" w:fill="FFFFFF"/>
              <w:snapToGrid w:val="0"/>
              <w:ind w:firstLine="363"/>
              <w:jc w:val="both"/>
            </w:pPr>
            <w:r w:rsidRPr="003D572F">
              <w:t>(</w:t>
            </w:r>
            <w:r w:rsidRPr="003D572F">
              <w:rPr>
                <w:i/>
                <w:iCs/>
              </w:rPr>
              <w:t>T6R8C1</w:t>
            </w:r>
            <w:r w:rsidRPr="003D572F">
              <w:t>)</w:t>
            </w:r>
          </w:p>
        </w:tc>
        <w:tc>
          <w:tcPr>
            <w:tcW w:w="1681"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Целое (6)</w:t>
            </w:r>
          </w:p>
        </w:tc>
        <w:tc>
          <w:tcPr>
            <w:tcW w:w="1084"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198" w:type="dxa"/>
            <w:tcBorders>
              <w:left w:val="single" w:sz="4" w:space="0" w:color="000000"/>
              <w:bottom w:val="single" w:sz="4" w:space="0" w:color="000000"/>
            </w:tcBorders>
          </w:tcPr>
          <w:p w:rsidR="00FE2B6C" w:rsidRPr="003D572F" w:rsidRDefault="00FE2B6C" w:rsidP="003D572F">
            <w:pPr>
              <w:shd w:val="clear" w:color="auto" w:fill="FFFFFF"/>
              <w:snapToGrid w:val="0"/>
              <w:spacing w:before="20"/>
              <w:ind w:firstLine="363"/>
              <w:jc w:val="both"/>
            </w:pPr>
            <w:r w:rsidRPr="003D572F">
              <w:lastRenderedPageBreak/>
              <w:t xml:space="preserve">Таблица </w:t>
            </w:r>
            <w:r w:rsidRPr="003D572F">
              <w:rPr>
                <w:lang w:val="en-US"/>
              </w:rPr>
              <w:t>8</w:t>
            </w:r>
            <w:r w:rsidRPr="003D572F">
              <w:t xml:space="preserve"> строка 4 графа 4</w:t>
            </w:r>
          </w:p>
          <w:p w:rsidR="00FE2B6C" w:rsidRPr="003D572F" w:rsidRDefault="00FE2B6C" w:rsidP="003D572F">
            <w:pPr>
              <w:shd w:val="clear" w:color="auto" w:fill="FFFFFF"/>
              <w:snapToGrid w:val="0"/>
              <w:ind w:firstLine="363"/>
              <w:jc w:val="both"/>
            </w:pPr>
            <w:r w:rsidRPr="003D572F">
              <w:t>(</w:t>
            </w:r>
            <w:r w:rsidRPr="003D572F">
              <w:rPr>
                <w:i/>
                <w:iCs/>
              </w:rPr>
              <w:t>T6R8C2</w:t>
            </w:r>
            <w:r w:rsidRPr="003D572F">
              <w:t>)</w:t>
            </w:r>
          </w:p>
        </w:tc>
        <w:tc>
          <w:tcPr>
            <w:tcW w:w="1681"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Сумма (14,2)</w:t>
            </w:r>
          </w:p>
        </w:tc>
        <w:tc>
          <w:tcPr>
            <w:tcW w:w="1084"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198" w:type="dxa"/>
            <w:tcBorders>
              <w:left w:val="single" w:sz="4" w:space="0" w:color="000000"/>
              <w:bottom w:val="single" w:sz="4" w:space="0" w:color="000000"/>
            </w:tcBorders>
          </w:tcPr>
          <w:p w:rsidR="00FE2B6C" w:rsidRPr="003D572F" w:rsidRDefault="00FE2B6C" w:rsidP="003D572F">
            <w:pPr>
              <w:shd w:val="clear" w:color="auto" w:fill="FFFFFF"/>
              <w:snapToGrid w:val="0"/>
              <w:spacing w:before="20"/>
              <w:ind w:firstLine="363"/>
              <w:jc w:val="both"/>
            </w:pPr>
            <w:r w:rsidRPr="003D572F">
              <w:t xml:space="preserve">Таблица </w:t>
            </w:r>
            <w:r w:rsidRPr="003D572F">
              <w:rPr>
                <w:lang w:val="en-US"/>
              </w:rPr>
              <w:t>8</w:t>
            </w:r>
            <w:r w:rsidRPr="003D572F">
              <w:t xml:space="preserve"> строка 5 графа 3</w:t>
            </w:r>
          </w:p>
          <w:p w:rsidR="00FE2B6C" w:rsidRPr="003D572F" w:rsidRDefault="00FE2B6C" w:rsidP="003D572F">
            <w:pPr>
              <w:shd w:val="clear" w:color="auto" w:fill="FFFFFF"/>
              <w:snapToGrid w:val="0"/>
              <w:ind w:firstLine="363"/>
              <w:jc w:val="both"/>
            </w:pPr>
            <w:r w:rsidRPr="003D572F">
              <w:t>(</w:t>
            </w:r>
            <w:r w:rsidRPr="003D572F">
              <w:rPr>
                <w:i/>
                <w:iCs/>
              </w:rPr>
              <w:t>T6R14C1</w:t>
            </w:r>
            <w:r w:rsidRPr="003D572F">
              <w:t>)</w:t>
            </w:r>
          </w:p>
        </w:tc>
        <w:tc>
          <w:tcPr>
            <w:tcW w:w="1681"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Целое (6)</w:t>
            </w:r>
          </w:p>
        </w:tc>
        <w:tc>
          <w:tcPr>
            <w:tcW w:w="1084"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198" w:type="dxa"/>
            <w:tcBorders>
              <w:left w:val="single" w:sz="4" w:space="0" w:color="000000"/>
              <w:bottom w:val="single" w:sz="4" w:space="0" w:color="000000"/>
            </w:tcBorders>
          </w:tcPr>
          <w:p w:rsidR="00FE2B6C" w:rsidRPr="003D572F" w:rsidRDefault="00FE2B6C" w:rsidP="003D572F">
            <w:pPr>
              <w:shd w:val="clear" w:color="auto" w:fill="FFFFFF"/>
              <w:snapToGrid w:val="0"/>
              <w:spacing w:before="20"/>
              <w:ind w:firstLine="363"/>
              <w:jc w:val="both"/>
            </w:pPr>
            <w:r w:rsidRPr="003D572F">
              <w:t xml:space="preserve">Таблица </w:t>
            </w:r>
            <w:r w:rsidRPr="003D572F">
              <w:rPr>
                <w:lang w:val="en-US"/>
              </w:rPr>
              <w:t>8</w:t>
            </w:r>
            <w:r w:rsidRPr="003D572F">
              <w:t xml:space="preserve"> строка 5 графа 4</w:t>
            </w:r>
          </w:p>
          <w:p w:rsidR="00FE2B6C" w:rsidRPr="003D572F" w:rsidRDefault="00FE2B6C" w:rsidP="003D572F">
            <w:pPr>
              <w:shd w:val="clear" w:color="auto" w:fill="FFFFFF"/>
              <w:snapToGrid w:val="0"/>
              <w:ind w:firstLine="363"/>
              <w:jc w:val="both"/>
            </w:pPr>
            <w:r w:rsidRPr="003D572F">
              <w:t>(</w:t>
            </w:r>
            <w:r w:rsidRPr="003D572F">
              <w:rPr>
                <w:i/>
                <w:iCs/>
              </w:rPr>
              <w:t>T6R14C2</w:t>
            </w:r>
            <w:r w:rsidRPr="003D572F">
              <w:t>)</w:t>
            </w:r>
          </w:p>
        </w:tc>
        <w:tc>
          <w:tcPr>
            <w:tcW w:w="1681"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Сумма (14,2)</w:t>
            </w:r>
          </w:p>
        </w:tc>
        <w:tc>
          <w:tcPr>
            <w:tcW w:w="1084"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198" w:type="dxa"/>
            <w:tcBorders>
              <w:left w:val="single" w:sz="4" w:space="0" w:color="000000"/>
              <w:bottom w:val="single" w:sz="4" w:space="0" w:color="000000"/>
            </w:tcBorders>
          </w:tcPr>
          <w:p w:rsidR="00FE2B6C" w:rsidRPr="003D572F" w:rsidRDefault="00FE2B6C" w:rsidP="003D572F">
            <w:pPr>
              <w:shd w:val="clear" w:color="auto" w:fill="FFFFFF"/>
              <w:snapToGrid w:val="0"/>
              <w:spacing w:before="20"/>
              <w:ind w:firstLine="363"/>
              <w:jc w:val="both"/>
            </w:pPr>
            <w:r w:rsidRPr="003D572F">
              <w:t xml:space="preserve">Таблица </w:t>
            </w:r>
            <w:r w:rsidRPr="003D572F">
              <w:rPr>
                <w:lang w:val="en-US"/>
              </w:rPr>
              <w:t>8</w:t>
            </w:r>
            <w:r w:rsidRPr="003D572F">
              <w:t xml:space="preserve"> строка 6 графа 3</w:t>
            </w:r>
          </w:p>
          <w:p w:rsidR="00FE2B6C" w:rsidRPr="003D572F" w:rsidRDefault="00FE2B6C" w:rsidP="003D572F">
            <w:pPr>
              <w:shd w:val="clear" w:color="auto" w:fill="FFFFFF"/>
              <w:snapToGrid w:val="0"/>
              <w:ind w:firstLine="363"/>
              <w:jc w:val="both"/>
            </w:pPr>
            <w:r w:rsidRPr="003D572F">
              <w:t>(</w:t>
            </w:r>
            <w:r w:rsidRPr="003D572F">
              <w:rPr>
                <w:i/>
                <w:iCs/>
              </w:rPr>
              <w:t>T6R9C1</w:t>
            </w:r>
            <w:r w:rsidRPr="003D572F">
              <w:t>)</w:t>
            </w:r>
          </w:p>
        </w:tc>
        <w:tc>
          <w:tcPr>
            <w:tcW w:w="1681"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Целое (6)</w:t>
            </w:r>
          </w:p>
        </w:tc>
        <w:tc>
          <w:tcPr>
            <w:tcW w:w="1084"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198" w:type="dxa"/>
            <w:tcBorders>
              <w:left w:val="single" w:sz="4" w:space="0" w:color="000000"/>
              <w:bottom w:val="single" w:sz="4" w:space="0" w:color="000000"/>
            </w:tcBorders>
          </w:tcPr>
          <w:p w:rsidR="00FE2B6C" w:rsidRPr="003D572F" w:rsidRDefault="00FE2B6C" w:rsidP="003D572F">
            <w:pPr>
              <w:shd w:val="clear" w:color="auto" w:fill="FFFFFF"/>
              <w:snapToGrid w:val="0"/>
              <w:spacing w:before="20"/>
              <w:ind w:firstLine="363"/>
              <w:jc w:val="both"/>
            </w:pPr>
            <w:r w:rsidRPr="003D572F">
              <w:t xml:space="preserve">Таблица </w:t>
            </w:r>
            <w:r w:rsidRPr="003D572F">
              <w:rPr>
                <w:lang w:val="en-US"/>
              </w:rPr>
              <w:t>8</w:t>
            </w:r>
            <w:r w:rsidRPr="003D572F">
              <w:t xml:space="preserve"> строка 6 графа 4</w:t>
            </w:r>
          </w:p>
          <w:p w:rsidR="00FE2B6C" w:rsidRPr="003D572F" w:rsidRDefault="00FE2B6C" w:rsidP="003D572F">
            <w:pPr>
              <w:shd w:val="clear" w:color="auto" w:fill="FFFFFF"/>
              <w:snapToGrid w:val="0"/>
              <w:ind w:firstLine="363"/>
              <w:jc w:val="both"/>
            </w:pPr>
            <w:r w:rsidRPr="003D572F">
              <w:t>(</w:t>
            </w:r>
            <w:r w:rsidRPr="003D572F">
              <w:rPr>
                <w:i/>
                <w:iCs/>
              </w:rPr>
              <w:t>T6R9C2</w:t>
            </w:r>
            <w:r w:rsidRPr="003D572F">
              <w:t>)</w:t>
            </w:r>
          </w:p>
        </w:tc>
        <w:tc>
          <w:tcPr>
            <w:tcW w:w="1681"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Сумма (14,2)</w:t>
            </w:r>
          </w:p>
        </w:tc>
        <w:tc>
          <w:tcPr>
            <w:tcW w:w="1084"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198" w:type="dxa"/>
            <w:tcBorders>
              <w:left w:val="single" w:sz="4" w:space="0" w:color="000000"/>
              <w:bottom w:val="single" w:sz="4" w:space="0" w:color="000000"/>
            </w:tcBorders>
          </w:tcPr>
          <w:p w:rsidR="00FE2B6C" w:rsidRPr="003D572F" w:rsidRDefault="00FE2B6C" w:rsidP="003D572F">
            <w:pPr>
              <w:shd w:val="clear" w:color="auto" w:fill="FFFFFF"/>
              <w:snapToGrid w:val="0"/>
              <w:spacing w:before="20"/>
              <w:ind w:firstLine="363"/>
              <w:jc w:val="both"/>
            </w:pPr>
            <w:r w:rsidRPr="003D572F">
              <w:t xml:space="preserve">Таблица </w:t>
            </w:r>
            <w:r w:rsidRPr="003D572F">
              <w:rPr>
                <w:lang w:val="en-US"/>
              </w:rPr>
              <w:t>8</w:t>
            </w:r>
            <w:r w:rsidRPr="003D572F">
              <w:t xml:space="preserve"> строка 7 графа 3</w:t>
            </w:r>
          </w:p>
          <w:p w:rsidR="00FE2B6C" w:rsidRPr="003D572F" w:rsidRDefault="00FE2B6C" w:rsidP="003D572F">
            <w:pPr>
              <w:shd w:val="clear" w:color="auto" w:fill="FFFFFF"/>
              <w:snapToGrid w:val="0"/>
              <w:ind w:firstLine="363"/>
              <w:jc w:val="both"/>
            </w:pPr>
            <w:r w:rsidRPr="003D572F">
              <w:t>(</w:t>
            </w:r>
            <w:r w:rsidRPr="003D572F">
              <w:rPr>
                <w:i/>
                <w:iCs/>
              </w:rPr>
              <w:t>T6R5C1</w:t>
            </w:r>
            <w:r w:rsidRPr="003D572F">
              <w:t>)</w:t>
            </w:r>
          </w:p>
        </w:tc>
        <w:tc>
          <w:tcPr>
            <w:tcW w:w="1681"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Целое (6)</w:t>
            </w:r>
          </w:p>
        </w:tc>
        <w:tc>
          <w:tcPr>
            <w:tcW w:w="1084"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198" w:type="dxa"/>
            <w:tcBorders>
              <w:left w:val="single" w:sz="4" w:space="0" w:color="000000"/>
              <w:bottom w:val="single" w:sz="4" w:space="0" w:color="000000"/>
            </w:tcBorders>
          </w:tcPr>
          <w:p w:rsidR="00FE2B6C" w:rsidRPr="003D572F" w:rsidRDefault="00FE2B6C" w:rsidP="003D572F">
            <w:pPr>
              <w:shd w:val="clear" w:color="auto" w:fill="FFFFFF"/>
              <w:snapToGrid w:val="0"/>
              <w:spacing w:before="20"/>
              <w:ind w:firstLine="363"/>
              <w:jc w:val="both"/>
            </w:pPr>
            <w:r w:rsidRPr="003D572F">
              <w:t xml:space="preserve">Таблица </w:t>
            </w:r>
            <w:r w:rsidRPr="003D572F">
              <w:rPr>
                <w:lang w:val="en-US"/>
              </w:rPr>
              <w:t>8</w:t>
            </w:r>
            <w:r w:rsidRPr="003D572F">
              <w:t xml:space="preserve"> строка 7 графа 4</w:t>
            </w:r>
          </w:p>
          <w:p w:rsidR="00FE2B6C" w:rsidRPr="003D572F" w:rsidRDefault="00FE2B6C" w:rsidP="003D572F">
            <w:pPr>
              <w:shd w:val="clear" w:color="auto" w:fill="FFFFFF"/>
              <w:snapToGrid w:val="0"/>
              <w:ind w:firstLine="363"/>
              <w:jc w:val="both"/>
            </w:pPr>
            <w:r w:rsidRPr="003D572F">
              <w:t>(</w:t>
            </w:r>
            <w:r w:rsidRPr="003D572F">
              <w:rPr>
                <w:i/>
                <w:iCs/>
              </w:rPr>
              <w:t>T6R5C2</w:t>
            </w:r>
            <w:r w:rsidRPr="003D572F">
              <w:t>)</w:t>
            </w:r>
          </w:p>
        </w:tc>
        <w:tc>
          <w:tcPr>
            <w:tcW w:w="1681"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Сумма (14,2)</w:t>
            </w:r>
          </w:p>
        </w:tc>
        <w:tc>
          <w:tcPr>
            <w:tcW w:w="1084"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198" w:type="dxa"/>
            <w:tcBorders>
              <w:left w:val="single" w:sz="4" w:space="0" w:color="000000"/>
              <w:bottom w:val="single" w:sz="4" w:space="0" w:color="000000"/>
            </w:tcBorders>
          </w:tcPr>
          <w:p w:rsidR="00FE2B6C" w:rsidRPr="003D572F" w:rsidRDefault="00FE2B6C" w:rsidP="003D572F">
            <w:pPr>
              <w:shd w:val="clear" w:color="auto" w:fill="FFFFFF"/>
              <w:snapToGrid w:val="0"/>
              <w:spacing w:before="20"/>
              <w:ind w:firstLine="363"/>
              <w:jc w:val="both"/>
            </w:pPr>
            <w:r w:rsidRPr="003D572F">
              <w:t xml:space="preserve">Таблица </w:t>
            </w:r>
            <w:r w:rsidRPr="003D572F">
              <w:rPr>
                <w:lang w:val="en-US"/>
              </w:rPr>
              <w:t>8</w:t>
            </w:r>
            <w:r w:rsidRPr="003D572F">
              <w:t xml:space="preserve"> строка 8 графа 3</w:t>
            </w:r>
          </w:p>
          <w:p w:rsidR="00FE2B6C" w:rsidRPr="003D572F" w:rsidRDefault="00FE2B6C" w:rsidP="003D572F">
            <w:pPr>
              <w:shd w:val="clear" w:color="auto" w:fill="FFFFFF"/>
              <w:snapToGrid w:val="0"/>
              <w:ind w:firstLine="363"/>
              <w:jc w:val="both"/>
            </w:pPr>
            <w:r w:rsidRPr="003D572F">
              <w:t>(</w:t>
            </w:r>
            <w:r w:rsidRPr="003D572F">
              <w:rPr>
                <w:i/>
                <w:iCs/>
              </w:rPr>
              <w:t>T6R6C1</w:t>
            </w:r>
            <w:r w:rsidRPr="003D572F">
              <w:t>)</w:t>
            </w:r>
          </w:p>
        </w:tc>
        <w:tc>
          <w:tcPr>
            <w:tcW w:w="1681"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Целое (6)</w:t>
            </w:r>
          </w:p>
        </w:tc>
        <w:tc>
          <w:tcPr>
            <w:tcW w:w="1084"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198" w:type="dxa"/>
            <w:tcBorders>
              <w:left w:val="single" w:sz="4" w:space="0" w:color="000000"/>
              <w:bottom w:val="single" w:sz="4" w:space="0" w:color="000000"/>
            </w:tcBorders>
          </w:tcPr>
          <w:p w:rsidR="00FE2B6C" w:rsidRPr="003D572F" w:rsidRDefault="00FE2B6C" w:rsidP="003D572F">
            <w:pPr>
              <w:shd w:val="clear" w:color="auto" w:fill="FFFFFF"/>
              <w:snapToGrid w:val="0"/>
              <w:spacing w:before="20"/>
              <w:ind w:firstLine="363"/>
              <w:jc w:val="both"/>
            </w:pPr>
            <w:r w:rsidRPr="003D572F">
              <w:t xml:space="preserve">Таблица </w:t>
            </w:r>
            <w:r w:rsidRPr="003D572F">
              <w:rPr>
                <w:lang w:val="en-US"/>
              </w:rPr>
              <w:t>8</w:t>
            </w:r>
            <w:r w:rsidRPr="003D572F">
              <w:t xml:space="preserve"> строка 8 графа 4</w:t>
            </w:r>
          </w:p>
          <w:p w:rsidR="00FE2B6C" w:rsidRPr="003D572F" w:rsidRDefault="00FE2B6C" w:rsidP="003D572F">
            <w:pPr>
              <w:shd w:val="clear" w:color="auto" w:fill="FFFFFF"/>
              <w:snapToGrid w:val="0"/>
              <w:ind w:firstLine="363"/>
              <w:jc w:val="both"/>
            </w:pPr>
            <w:r w:rsidRPr="003D572F">
              <w:t>(</w:t>
            </w:r>
            <w:r w:rsidRPr="003D572F">
              <w:rPr>
                <w:i/>
                <w:iCs/>
              </w:rPr>
              <w:t>T6R6C2</w:t>
            </w:r>
            <w:r w:rsidRPr="003D572F">
              <w:t>)</w:t>
            </w:r>
          </w:p>
        </w:tc>
        <w:tc>
          <w:tcPr>
            <w:tcW w:w="1681"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Сумма (14,2)</w:t>
            </w:r>
          </w:p>
        </w:tc>
        <w:tc>
          <w:tcPr>
            <w:tcW w:w="1084"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198" w:type="dxa"/>
            <w:tcBorders>
              <w:left w:val="single" w:sz="4" w:space="0" w:color="000000"/>
              <w:bottom w:val="single" w:sz="4" w:space="0" w:color="000000"/>
            </w:tcBorders>
          </w:tcPr>
          <w:p w:rsidR="00FE2B6C" w:rsidRPr="003D572F" w:rsidRDefault="00FE2B6C" w:rsidP="003D572F">
            <w:pPr>
              <w:shd w:val="clear" w:color="auto" w:fill="FFFFFF"/>
              <w:snapToGrid w:val="0"/>
              <w:spacing w:before="20"/>
              <w:ind w:firstLine="363"/>
              <w:jc w:val="both"/>
            </w:pPr>
            <w:r w:rsidRPr="003D572F">
              <w:t xml:space="preserve">Таблица </w:t>
            </w:r>
            <w:r w:rsidRPr="003D572F">
              <w:rPr>
                <w:lang w:val="en-US"/>
              </w:rPr>
              <w:t>8</w:t>
            </w:r>
            <w:r w:rsidRPr="003D572F">
              <w:t xml:space="preserve"> строка 9 графа 4</w:t>
            </w:r>
          </w:p>
          <w:p w:rsidR="00FE2B6C" w:rsidRPr="003D572F" w:rsidRDefault="00FE2B6C" w:rsidP="003D572F">
            <w:pPr>
              <w:shd w:val="clear" w:color="auto" w:fill="FFFFFF"/>
              <w:snapToGrid w:val="0"/>
              <w:ind w:firstLine="363"/>
              <w:jc w:val="both"/>
            </w:pPr>
            <w:r w:rsidRPr="003D572F">
              <w:t>(</w:t>
            </w:r>
            <w:r w:rsidRPr="003D572F">
              <w:rPr>
                <w:i/>
                <w:iCs/>
              </w:rPr>
              <w:t>T6R10C2</w:t>
            </w:r>
            <w:r w:rsidRPr="003D572F">
              <w:t>)</w:t>
            </w:r>
          </w:p>
        </w:tc>
        <w:tc>
          <w:tcPr>
            <w:tcW w:w="1681"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Сумма (14,2)</w:t>
            </w:r>
          </w:p>
        </w:tc>
        <w:tc>
          <w:tcPr>
            <w:tcW w:w="1084"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198" w:type="dxa"/>
            <w:tcBorders>
              <w:left w:val="single" w:sz="4" w:space="0" w:color="000000"/>
              <w:bottom w:val="single" w:sz="4" w:space="0" w:color="000000"/>
            </w:tcBorders>
          </w:tcPr>
          <w:p w:rsidR="00FE2B6C" w:rsidRPr="003D572F" w:rsidRDefault="00FE2B6C" w:rsidP="003D572F">
            <w:pPr>
              <w:shd w:val="clear" w:color="auto" w:fill="FFFFFF"/>
              <w:snapToGrid w:val="0"/>
              <w:spacing w:before="20"/>
              <w:ind w:firstLine="363"/>
              <w:jc w:val="both"/>
            </w:pPr>
            <w:r w:rsidRPr="003D572F">
              <w:t xml:space="preserve">Таблица </w:t>
            </w:r>
            <w:r w:rsidRPr="003D572F">
              <w:rPr>
                <w:lang w:val="en-US"/>
              </w:rPr>
              <w:t>8</w:t>
            </w:r>
            <w:r w:rsidRPr="003D572F">
              <w:t xml:space="preserve"> строка </w:t>
            </w:r>
            <w:r w:rsidRPr="003D572F">
              <w:rPr>
                <w:lang w:val="en-US"/>
              </w:rPr>
              <w:t>11</w:t>
            </w:r>
            <w:r w:rsidRPr="003D572F">
              <w:t xml:space="preserve"> графа 4</w:t>
            </w:r>
          </w:p>
          <w:p w:rsidR="00FE2B6C" w:rsidRPr="003D572F" w:rsidRDefault="00FE2B6C" w:rsidP="003D572F">
            <w:pPr>
              <w:shd w:val="clear" w:color="auto" w:fill="FFFFFF"/>
              <w:snapToGrid w:val="0"/>
              <w:ind w:firstLine="363"/>
              <w:jc w:val="both"/>
            </w:pPr>
            <w:r w:rsidRPr="003D572F">
              <w:t>(</w:t>
            </w:r>
            <w:r w:rsidRPr="003D572F">
              <w:rPr>
                <w:i/>
                <w:iCs/>
              </w:rPr>
              <w:t>T6R1</w:t>
            </w:r>
            <w:r w:rsidRPr="003D572F">
              <w:rPr>
                <w:i/>
                <w:iCs/>
                <w:lang w:val="en-US"/>
              </w:rPr>
              <w:t>1</w:t>
            </w:r>
            <w:r w:rsidRPr="003D572F">
              <w:rPr>
                <w:i/>
                <w:iCs/>
              </w:rPr>
              <w:t>C2</w:t>
            </w:r>
            <w:r w:rsidRPr="003D572F">
              <w:t>)</w:t>
            </w:r>
          </w:p>
        </w:tc>
        <w:tc>
          <w:tcPr>
            <w:tcW w:w="1681"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Сумма (14,2)</w:t>
            </w:r>
          </w:p>
        </w:tc>
        <w:tc>
          <w:tcPr>
            <w:tcW w:w="1084"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198" w:type="dxa"/>
            <w:tcBorders>
              <w:left w:val="single" w:sz="4" w:space="0" w:color="000000"/>
              <w:bottom w:val="single" w:sz="4" w:space="0" w:color="000000"/>
            </w:tcBorders>
          </w:tcPr>
          <w:p w:rsidR="00FE2B6C" w:rsidRPr="003D572F" w:rsidRDefault="00FE2B6C" w:rsidP="003D572F">
            <w:pPr>
              <w:shd w:val="clear" w:color="auto" w:fill="FFFFFF"/>
              <w:snapToGrid w:val="0"/>
              <w:spacing w:before="20"/>
              <w:ind w:firstLine="363"/>
              <w:jc w:val="both"/>
            </w:pPr>
            <w:r w:rsidRPr="003D572F">
              <w:t xml:space="preserve">Таблица </w:t>
            </w:r>
            <w:r w:rsidRPr="003D572F">
              <w:rPr>
                <w:lang w:val="en-US"/>
              </w:rPr>
              <w:t>9</w:t>
            </w:r>
            <w:r w:rsidRPr="003D572F">
              <w:t xml:space="preserve"> строка 1 графа 3</w:t>
            </w:r>
          </w:p>
          <w:p w:rsidR="00FE2B6C" w:rsidRPr="003D572F" w:rsidRDefault="00FE2B6C" w:rsidP="003D572F">
            <w:pPr>
              <w:shd w:val="clear" w:color="auto" w:fill="FFFFFF"/>
              <w:snapToGrid w:val="0"/>
              <w:ind w:firstLine="363"/>
              <w:jc w:val="both"/>
            </w:pPr>
            <w:r w:rsidRPr="003D572F">
              <w:t>(</w:t>
            </w:r>
            <w:r w:rsidRPr="003D572F">
              <w:rPr>
                <w:i/>
                <w:iCs/>
              </w:rPr>
              <w:t>M1</w:t>
            </w:r>
            <w:r w:rsidRPr="003D572F">
              <w:t>)</w:t>
            </w:r>
          </w:p>
        </w:tc>
        <w:tc>
          <w:tcPr>
            <w:tcW w:w="1681"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Целое (6)</w:t>
            </w:r>
          </w:p>
        </w:tc>
        <w:tc>
          <w:tcPr>
            <w:tcW w:w="1084"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198" w:type="dxa"/>
            <w:tcBorders>
              <w:left w:val="single" w:sz="4" w:space="0" w:color="000000"/>
              <w:bottom w:val="single" w:sz="4" w:space="0" w:color="000000"/>
            </w:tcBorders>
          </w:tcPr>
          <w:p w:rsidR="00FE2B6C" w:rsidRPr="003D572F" w:rsidRDefault="00FE2B6C" w:rsidP="003D572F">
            <w:pPr>
              <w:shd w:val="clear" w:color="auto" w:fill="FFFFFF"/>
              <w:snapToGrid w:val="0"/>
              <w:spacing w:before="20"/>
              <w:ind w:firstLine="363"/>
              <w:jc w:val="both"/>
            </w:pPr>
            <w:r w:rsidRPr="003D572F">
              <w:t xml:space="preserve">Таблица </w:t>
            </w:r>
            <w:r w:rsidRPr="003D572F">
              <w:rPr>
                <w:lang w:val="en-US"/>
              </w:rPr>
              <w:t>9</w:t>
            </w:r>
            <w:r w:rsidRPr="003D572F">
              <w:t xml:space="preserve"> строка 2 графа 3</w:t>
            </w:r>
          </w:p>
          <w:p w:rsidR="00FE2B6C" w:rsidRPr="003D572F" w:rsidRDefault="00FE2B6C" w:rsidP="003D572F">
            <w:pPr>
              <w:shd w:val="clear" w:color="auto" w:fill="FFFFFF"/>
              <w:snapToGrid w:val="0"/>
              <w:ind w:firstLine="363"/>
              <w:jc w:val="both"/>
            </w:pPr>
            <w:r w:rsidRPr="003D572F">
              <w:t>(</w:t>
            </w:r>
            <w:r w:rsidRPr="003D572F">
              <w:rPr>
                <w:i/>
                <w:iCs/>
              </w:rPr>
              <w:t>M2</w:t>
            </w:r>
            <w:r w:rsidRPr="003D572F">
              <w:t>)</w:t>
            </w:r>
          </w:p>
        </w:tc>
        <w:tc>
          <w:tcPr>
            <w:tcW w:w="1681"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Целое (6)</w:t>
            </w:r>
          </w:p>
        </w:tc>
        <w:tc>
          <w:tcPr>
            <w:tcW w:w="1084"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198" w:type="dxa"/>
            <w:tcBorders>
              <w:left w:val="single" w:sz="4" w:space="0" w:color="000000"/>
              <w:bottom w:val="single" w:sz="4" w:space="0" w:color="000000"/>
            </w:tcBorders>
          </w:tcPr>
          <w:p w:rsidR="00FE2B6C" w:rsidRPr="003D572F" w:rsidRDefault="00FE2B6C" w:rsidP="003D572F">
            <w:pPr>
              <w:shd w:val="clear" w:color="auto" w:fill="FFFFFF"/>
              <w:snapToGrid w:val="0"/>
              <w:spacing w:before="20"/>
              <w:ind w:firstLine="363"/>
              <w:jc w:val="both"/>
            </w:pPr>
            <w:r w:rsidRPr="003D572F">
              <w:t xml:space="preserve">Таблица </w:t>
            </w:r>
            <w:r w:rsidRPr="003D572F">
              <w:rPr>
                <w:lang w:val="en-US"/>
              </w:rPr>
              <w:t>9</w:t>
            </w:r>
            <w:r w:rsidRPr="003D572F">
              <w:t xml:space="preserve"> строка 3 графа 3</w:t>
            </w:r>
          </w:p>
          <w:p w:rsidR="00FE2B6C" w:rsidRPr="003D572F" w:rsidRDefault="00FE2B6C" w:rsidP="003D572F">
            <w:pPr>
              <w:shd w:val="clear" w:color="auto" w:fill="FFFFFF"/>
              <w:snapToGrid w:val="0"/>
              <w:ind w:firstLine="363"/>
              <w:jc w:val="both"/>
            </w:pPr>
            <w:r w:rsidRPr="003D572F">
              <w:t>(</w:t>
            </w:r>
            <w:r w:rsidRPr="003D572F">
              <w:rPr>
                <w:i/>
                <w:iCs/>
              </w:rPr>
              <w:t>M3</w:t>
            </w:r>
            <w:r w:rsidRPr="003D572F">
              <w:t>)</w:t>
            </w:r>
          </w:p>
        </w:tc>
        <w:tc>
          <w:tcPr>
            <w:tcW w:w="1681"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Целое (6)</w:t>
            </w:r>
          </w:p>
        </w:tc>
        <w:tc>
          <w:tcPr>
            <w:tcW w:w="1084"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198" w:type="dxa"/>
            <w:tcBorders>
              <w:left w:val="single" w:sz="4" w:space="0" w:color="000000"/>
              <w:bottom w:val="single" w:sz="4" w:space="0" w:color="000000"/>
            </w:tcBorders>
          </w:tcPr>
          <w:p w:rsidR="00FE2B6C" w:rsidRPr="003D572F" w:rsidRDefault="00FE2B6C" w:rsidP="003D572F">
            <w:pPr>
              <w:shd w:val="clear" w:color="auto" w:fill="FFFFFF"/>
              <w:snapToGrid w:val="0"/>
              <w:spacing w:before="20"/>
              <w:ind w:firstLine="363"/>
              <w:jc w:val="both"/>
            </w:pPr>
            <w:r w:rsidRPr="003D572F">
              <w:t xml:space="preserve">Таблица </w:t>
            </w:r>
            <w:r w:rsidRPr="003D572F">
              <w:rPr>
                <w:lang w:val="en-US"/>
              </w:rPr>
              <w:t>9</w:t>
            </w:r>
            <w:r w:rsidRPr="003D572F">
              <w:t xml:space="preserve"> строка 5 графа 3</w:t>
            </w:r>
          </w:p>
          <w:p w:rsidR="00FE2B6C" w:rsidRPr="003D572F" w:rsidRDefault="00FE2B6C" w:rsidP="003D572F">
            <w:pPr>
              <w:shd w:val="clear" w:color="auto" w:fill="FFFFFF"/>
              <w:snapToGrid w:val="0"/>
              <w:ind w:firstLine="363"/>
              <w:jc w:val="both"/>
            </w:pPr>
            <w:r w:rsidRPr="003D572F">
              <w:t>(</w:t>
            </w:r>
            <w:r w:rsidRPr="003D572F">
              <w:rPr>
                <w:i/>
                <w:iCs/>
              </w:rPr>
              <w:t>M5</w:t>
            </w:r>
            <w:r w:rsidRPr="003D572F">
              <w:t>)</w:t>
            </w:r>
          </w:p>
        </w:tc>
        <w:tc>
          <w:tcPr>
            <w:tcW w:w="1681"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Целое (6)</w:t>
            </w:r>
          </w:p>
        </w:tc>
        <w:tc>
          <w:tcPr>
            <w:tcW w:w="1084"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198" w:type="dxa"/>
            <w:tcBorders>
              <w:left w:val="single" w:sz="4" w:space="0" w:color="000000"/>
              <w:bottom w:val="single" w:sz="4" w:space="0" w:color="000000"/>
            </w:tcBorders>
          </w:tcPr>
          <w:p w:rsidR="00FE2B6C" w:rsidRPr="003D572F" w:rsidRDefault="00FE2B6C" w:rsidP="003D572F">
            <w:pPr>
              <w:shd w:val="clear" w:color="auto" w:fill="FFFFFF"/>
              <w:snapToGrid w:val="0"/>
              <w:spacing w:before="20"/>
              <w:ind w:firstLine="363"/>
              <w:jc w:val="both"/>
            </w:pPr>
            <w:r w:rsidRPr="003D572F">
              <w:t>Таблица 10 строка 1 графа 3</w:t>
            </w:r>
          </w:p>
          <w:p w:rsidR="00FE2B6C" w:rsidRPr="003D572F" w:rsidRDefault="00FE2B6C" w:rsidP="003D572F">
            <w:pPr>
              <w:shd w:val="clear" w:color="auto" w:fill="FFFFFF"/>
              <w:snapToGrid w:val="0"/>
              <w:spacing w:before="20"/>
              <w:ind w:firstLine="363"/>
              <w:jc w:val="both"/>
              <w:rPr>
                <w:i/>
              </w:rPr>
            </w:pPr>
            <w:r w:rsidRPr="003D572F">
              <w:rPr>
                <w:i/>
              </w:rPr>
              <w:t>(ATT_C1)</w:t>
            </w:r>
          </w:p>
        </w:tc>
        <w:tc>
          <w:tcPr>
            <w:tcW w:w="1681"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Целое (6)</w:t>
            </w:r>
          </w:p>
        </w:tc>
        <w:tc>
          <w:tcPr>
            <w:tcW w:w="1084"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198" w:type="dxa"/>
            <w:tcBorders>
              <w:left w:val="single" w:sz="4" w:space="0" w:color="000000"/>
              <w:bottom w:val="single" w:sz="4" w:space="0" w:color="000000"/>
            </w:tcBorders>
          </w:tcPr>
          <w:p w:rsidR="00FE2B6C" w:rsidRPr="003D572F" w:rsidRDefault="00FE2B6C" w:rsidP="003D572F">
            <w:pPr>
              <w:shd w:val="clear" w:color="auto" w:fill="FFFFFF"/>
              <w:snapToGrid w:val="0"/>
              <w:spacing w:before="20"/>
              <w:ind w:firstLine="363"/>
              <w:jc w:val="both"/>
            </w:pPr>
            <w:r w:rsidRPr="003D572F">
              <w:t>Таблица 10 строка 1 графа 4</w:t>
            </w:r>
          </w:p>
          <w:p w:rsidR="00FE2B6C" w:rsidRPr="003D572F" w:rsidRDefault="00FE2B6C" w:rsidP="003D572F">
            <w:pPr>
              <w:shd w:val="clear" w:color="auto" w:fill="FFFFFF"/>
              <w:snapToGrid w:val="0"/>
              <w:spacing w:before="20"/>
              <w:ind w:firstLine="363"/>
              <w:jc w:val="both"/>
              <w:rPr>
                <w:i/>
              </w:rPr>
            </w:pPr>
            <w:r w:rsidRPr="003D572F">
              <w:rPr>
                <w:i/>
              </w:rPr>
              <w:t>(ATT_C2)</w:t>
            </w:r>
          </w:p>
        </w:tc>
        <w:tc>
          <w:tcPr>
            <w:tcW w:w="1681"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Целое (6)</w:t>
            </w:r>
          </w:p>
        </w:tc>
        <w:tc>
          <w:tcPr>
            <w:tcW w:w="1084"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198" w:type="dxa"/>
            <w:tcBorders>
              <w:left w:val="single" w:sz="4" w:space="0" w:color="000000"/>
              <w:bottom w:val="single" w:sz="4" w:space="0" w:color="000000"/>
            </w:tcBorders>
          </w:tcPr>
          <w:p w:rsidR="00FE2B6C" w:rsidRPr="003D572F" w:rsidRDefault="00FE2B6C" w:rsidP="003D572F">
            <w:pPr>
              <w:shd w:val="clear" w:color="auto" w:fill="FFFFFF"/>
              <w:snapToGrid w:val="0"/>
              <w:spacing w:before="20"/>
              <w:ind w:firstLine="363"/>
              <w:jc w:val="both"/>
            </w:pPr>
            <w:r w:rsidRPr="003D572F">
              <w:t>Таблица 10 строка 1 графа 5</w:t>
            </w:r>
          </w:p>
          <w:p w:rsidR="00FE2B6C" w:rsidRPr="003D572F" w:rsidRDefault="00FE2B6C" w:rsidP="003D572F">
            <w:pPr>
              <w:shd w:val="clear" w:color="auto" w:fill="FFFFFF"/>
              <w:snapToGrid w:val="0"/>
              <w:spacing w:before="20"/>
              <w:ind w:firstLine="363"/>
              <w:jc w:val="both"/>
              <w:rPr>
                <w:i/>
              </w:rPr>
            </w:pPr>
            <w:r w:rsidRPr="003D572F">
              <w:rPr>
                <w:i/>
              </w:rPr>
              <w:t>(ATT_CL3)</w:t>
            </w:r>
          </w:p>
        </w:tc>
        <w:tc>
          <w:tcPr>
            <w:tcW w:w="1681"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Целое (6)</w:t>
            </w:r>
          </w:p>
        </w:tc>
        <w:tc>
          <w:tcPr>
            <w:tcW w:w="1084"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198" w:type="dxa"/>
            <w:tcBorders>
              <w:left w:val="single" w:sz="4" w:space="0" w:color="000000"/>
              <w:bottom w:val="single" w:sz="4" w:space="0" w:color="000000"/>
            </w:tcBorders>
          </w:tcPr>
          <w:p w:rsidR="00FE2B6C" w:rsidRPr="003D572F" w:rsidRDefault="00FE2B6C" w:rsidP="003D572F">
            <w:pPr>
              <w:shd w:val="clear" w:color="auto" w:fill="FFFFFF"/>
              <w:snapToGrid w:val="0"/>
              <w:spacing w:before="20"/>
              <w:ind w:firstLine="363"/>
              <w:jc w:val="both"/>
            </w:pPr>
            <w:r w:rsidRPr="003D572F">
              <w:t>Таблица 10 строка 1 графа 6</w:t>
            </w:r>
          </w:p>
          <w:p w:rsidR="00FE2B6C" w:rsidRPr="003D572F" w:rsidRDefault="00FE2B6C" w:rsidP="003D572F">
            <w:pPr>
              <w:shd w:val="clear" w:color="auto" w:fill="FFFFFF"/>
              <w:snapToGrid w:val="0"/>
              <w:spacing w:before="20"/>
              <w:ind w:firstLine="363"/>
              <w:jc w:val="both"/>
              <w:rPr>
                <w:i/>
              </w:rPr>
            </w:pPr>
            <w:r w:rsidRPr="003D572F">
              <w:rPr>
                <w:i/>
              </w:rPr>
              <w:t>(ATT_CL4)</w:t>
            </w:r>
          </w:p>
        </w:tc>
        <w:tc>
          <w:tcPr>
            <w:tcW w:w="1681"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Целое (6)</w:t>
            </w:r>
          </w:p>
        </w:tc>
        <w:tc>
          <w:tcPr>
            <w:tcW w:w="1084"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198" w:type="dxa"/>
            <w:tcBorders>
              <w:left w:val="single" w:sz="4" w:space="0" w:color="000000"/>
              <w:bottom w:val="single" w:sz="4" w:space="0" w:color="000000"/>
            </w:tcBorders>
          </w:tcPr>
          <w:p w:rsidR="00FE2B6C" w:rsidRPr="003D572F" w:rsidRDefault="00FE2B6C" w:rsidP="003D572F">
            <w:pPr>
              <w:shd w:val="clear" w:color="auto" w:fill="FFFFFF"/>
              <w:snapToGrid w:val="0"/>
              <w:spacing w:before="20"/>
              <w:ind w:firstLine="363"/>
              <w:jc w:val="both"/>
            </w:pPr>
            <w:r w:rsidRPr="003D572F">
              <w:t>Таблица 10 строка 2 графа 7</w:t>
            </w:r>
          </w:p>
          <w:p w:rsidR="00FE2B6C" w:rsidRPr="003D572F" w:rsidRDefault="00FE2B6C" w:rsidP="003D572F">
            <w:pPr>
              <w:shd w:val="clear" w:color="auto" w:fill="FFFFFF"/>
              <w:snapToGrid w:val="0"/>
              <w:spacing w:before="20"/>
              <w:ind w:firstLine="363"/>
              <w:jc w:val="both"/>
              <w:rPr>
                <w:i/>
              </w:rPr>
            </w:pPr>
            <w:r w:rsidRPr="003D572F">
              <w:rPr>
                <w:i/>
              </w:rPr>
              <w:t>(MED_C1)</w:t>
            </w:r>
          </w:p>
        </w:tc>
        <w:tc>
          <w:tcPr>
            <w:tcW w:w="1681"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Целое (6)</w:t>
            </w:r>
          </w:p>
        </w:tc>
        <w:tc>
          <w:tcPr>
            <w:tcW w:w="1084"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285"/>
        </w:trPr>
        <w:tc>
          <w:tcPr>
            <w:tcW w:w="7198" w:type="dxa"/>
            <w:tcBorders>
              <w:left w:val="single" w:sz="4" w:space="0" w:color="000000"/>
              <w:bottom w:val="single" w:sz="4" w:space="0" w:color="000000"/>
            </w:tcBorders>
          </w:tcPr>
          <w:p w:rsidR="00FE2B6C" w:rsidRPr="003D572F" w:rsidRDefault="00FE2B6C" w:rsidP="003D572F">
            <w:pPr>
              <w:shd w:val="clear" w:color="auto" w:fill="FFFFFF"/>
              <w:snapToGrid w:val="0"/>
              <w:spacing w:before="20"/>
              <w:ind w:firstLine="363"/>
              <w:jc w:val="both"/>
            </w:pPr>
            <w:r w:rsidRPr="003D572F">
              <w:lastRenderedPageBreak/>
              <w:t>Таблица 10 строка 2 графа 8</w:t>
            </w:r>
          </w:p>
          <w:p w:rsidR="00FE2B6C" w:rsidRPr="003D572F" w:rsidRDefault="00FE2B6C" w:rsidP="003D572F">
            <w:pPr>
              <w:shd w:val="clear" w:color="auto" w:fill="FFFFFF"/>
              <w:snapToGrid w:val="0"/>
              <w:spacing w:before="20"/>
              <w:ind w:firstLine="363"/>
              <w:jc w:val="both"/>
              <w:rPr>
                <w:i/>
              </w:rPr>
            </w:pPr>
            <w:r w:rsidRPr="003D572F">
              <w:rPr>
                <w:i/>
              </w:rPr>
              <w:t>(MED_C2)</w:t>
            </w:r>
          </w:p>
        </w:tc>
        <w:tc>
          <w:tcPr>
            <w:tcW w:w="1681"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Целое (6)</w:t>
            </w:r>
          </w:p>
        </w:tc>
        <w:tc>
          <w:tcPr>
            <w:tcW w:w="1084"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bl>
    <w:p w:rsidR="00FE2B6C" w:rsidRPr="003D572F" w:rsidRDefault="00FE2B6C" w:rsidP="003D572F">
      <w:pPr>
        <w:pStyle w:val="2"/>
        <w:keepNext w:val="0"/>
        <w:shd w:val="clear" w:color="auto" w:fill="FFFFFF"/>
        <w:ind w:left="720" w:right="0" w:firstLine="0"/>
      </w:pPr>
    </w:p>
    <w:p w:rsidR="00FE2B6C" w:rsidRPr="003D572F" w:rsidRDefault="00FE2B6C" w:rsidP="003D572F">
      <w:pPr>
        <w:pStyle w:val="2"/>
        <w:shd w:val="clear" w:color="auto" w:fill="FFFFFF"/>
        <w:ind w:left="720" w:right="0" w:firstLine="0"/>
        <w:rPr>
          <w:b/>
        </w:rPr>
      </w:pPr>
      <w:r w:rsidRPr="003D572F">
        <w:rPr>
          <w:b/>
        </w:rPr>
        <w:t>Реквизиты элемента «Самостоятельные классификационные единицы / источники финансирования».</w:t>
      </w:r>
    </w:p>
    <w:tbl>
      <w:tblPr>
        <w:tblW w:w="0" w:type="auto"/>
        <w:tblInd w:w="108" w:type="dxa"/>
        <w:tblLayout w:type="fixed"/>
        <w:tblLook w:val="0000"/>
      </w:tblPr>
      <w:tblGrid>
        <w:gridCol w:w="7183"/>
        <w:gridCol w:w="1736"/>
        <w:gridCol w:w="1013"/>
      </w:tblGrid>
      <w:tr w:rsidR="00FE2B6C" w:rsidRPr="003D572F" w:rsidTr="003F64AD">
        <w:trPr>
          <w:cantSplit/>
          <w:trHeight w:val="559"/>
          <w:tblHeader/>
        </w:trPr>
        <w:tc>
          <w:tcPr>
            <w:tcW w:w="7183" w:type="dxa"/>
            <w:tcBorders>
              <w:top w:val="single" w:sz="4" w:space="0" w:color="000000"/>
              <w:left w:val="single" w:sz="4" w:space="0" w:color="000000"/>
              <w:bottom w:val="single" w:sz="4" w:space="0" w:color="000000"/>
            </w:tcBorders>
            <w:shd w:val="clear" w:color="auto" w:fill="D9D9D9"/>
            <w:vAlign w:val="center"/>
          </w:tcPr>
          <w:p w:rsidR="00FE2B6C" w:rsidRPr="003D572F" w:rsidRDefault="00FE2B6C" w:rsidP="003D572F">
            <w:pPr>
              <w:pStyle w:val="af9"/>
              <w:keepNext/>
              <w:shd w:val="clear" w:color="auto" w:fill="FFFFFF"/>
              <w:snapToGrid w:val="0"/>
              <w:ind w:left="0" w:firstLine="0"/>
              <w:rPr>
                <w:rFonts w:ascii="Times New Roman" w:hAnsi="Times New Roman"/>
                <w:sz w:val="28"/>
                <w:szCs w:val="28"/>
              </w:rPr>
            </w:pPr>
            <w:r w:rsidRPr="003D572F">
              <w:rPr>
                <w:rFonts w:ascii="Times New Roman" w:hAnsi="Times New Roman"/>
                <w:sz w:val="28"/>
                <w:szCs w:val="28"/>
              </w:rPr>
              <w:t>Описание реквизита</w:t>
            </w:r>
          </w:p>
        </w:tc>
        <w:tc>
          <w:tcPr>
            <w:tcW w:w="1736" w:type="dxa"/>
            <w:tcBorders>
              <w:top w:val="single" w:sz="4" w:space="0" w:color="000000"/>
              <w:left w:val="single" w:sz="4" w:space="0" w:color="000000"/>
              <w:bottom w:val="single" w:sz="4" w:space="0" w:color="000000"/>
            </w:tcBorders>
            <w:shd w:val="clear" w:color="auto" w:fill="D9D9D9"/>
            <w:vAlign w:val="center"/>
          </w:tcPr>
          <w:p w:rsidR="00FE2B6C" w:rsidRPr="003D572F" w:rsidRDefault="00FE2B6C" w:rsidP="003D572F">
            <w:pPr>
              <w:pStyle w:val="af9"/>
              <w:keepNext/>
              <w:shd w:val="clear" w:color="auto" w:fill="FFFFFF"/>
              <w:snapToGrid w:val="0"/>
              <w:ind w:left="0" w:firstLine="0"/>
              <w:rPr>
                <w:rFonts w:ascii="Times New Roman" w:hAnsi="Times New Roman"/>
                <w:sz w:val="28"/>
                <w:szCs w:val="28"/>
              </w:rPr>
            </w:pPr>
            <w:r w:rsidRPr="003D572F">
              <w:rPr>
                <w:rFonts w:ascii="Times New Roman" w:hAnsi="Times New Roman"/>
                <w:sz w:val="28"/>
                <w:szCs w:val="28"/>
              </w:rPr>
              <w:t>Тип реквизита</w:t>
            </w:r>
          </w:p>
        </w:tc>
        <w:tc>
          <w:tcPr>
            <w:tcW w:w="1013"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FE2B6C" w:rsidRPr="003D572F" w:rsidRDefault="00FE2B6C" w:rsidP="003D572F">
            <w:pPr>
              <w:pStyle w:val="af9"/>
              <w:keepNext/>
              <w:shd w:val="clear" w:color="auto" w:fill="FFFFFF"/>
              <w:snapToGrid w:val="0"/>
              <w:ind w:left="0" w:firstLine="0"/>
              <w:rPr>
                <w:rFonts w:ascii="Times New Roman" w:hAnsi="Times New Roman"/>
                <w:sz w:val="28"/>
                <w:szCs w:val="28"/>
              </w:rPr>
            </w:pPr>
            <w:r w:rsidRPr="003D572F">
              <w:rPr>
                <w:rFonts w:ascii="Times New Roman" w:hAnsi="Times New Roman"/>
                <w:sz w:val="28"/>
                <w:szCs w:val="28"/>
              </w:rPr>
              <w:t>Крат-</w:t>
            </w:r>
          </w:p>
          <w:p w:rsidR="00FE2B6C" w:rsidRPr="003D572F" w:rsidRDefault="00FE2B6C" w:rsidP="003D572F">
            <w:pPr>
              <w:pStyle w:val="af9"/>
              <w:keepNext/>
              <w:shd w:val="clear" w:color="auto" w:fill="FFFFFF"/>
              <w:ind w:left="0" w:firstLine="0"/>
              <w:rPr>
                <w:rFonts w:ascii="Times New Roman" w:hAnsi="Times New Roman"/>
                <w:sz w:val="28"/>
                <w:szCs w:val="28"/>
              </w:rPr>
            </w:pPr>
            <w:r w:rsidRPr="003D572F">
              <w:rPr>
                <w:rFonts w:ascii="Times New Roman" w:hAnsi="Times New Roman"/>
                <w:sz w:val="28"/>
                <w:szCs w:val="28"/>
              </w:rPr>
              <w:t>ность</w:t>
            </w:r>
          </w:p>
        </w:tc>
      </w:tr>
      <w:tr w:rsidR="00FE2B6C" w:rsidRPr="003D572F" w:rsidTr="003F64AD">
        <w:trPr>
          <w:cantSplit/>
          <w:trHeight w:val="345"/>
        </w:trPr>
        <w:tc>
          <w:tcPr>
            <w:tcW w:w="7183" w:type="dxa"/>
            <w:tcBorders>
              <w:top w:val="single" w:sz="4" w:space="0" w:color="000000"/>
              <w:left w:val="single" w:sz="4" w:space="0" w:color="000000"/>
              <w:bottom w:val="single" w:sz="4" w:space="0" w:color="000000"/>
            </w:tcBorders>
          </w:tcPr>
          <w:p w:rsidR="00FE2B6C" w:rsidRPr="003D572F" w:rsidRDefault="00FE2B6C" w:rsidP="003D572F">
            <w:pPr>
              <w:pStyle w:val="2"/>
              <w:shd w:val="clear" w:color="auto" w:fill="FFFFFF"/>
              <w:snapToGrid w:val="0"/>
              <w:ind w:firstLine="0"/>
              <w:rPr>
                <w:rStyle w:val="af6"/>
                <w:bCs/>
              </w:rPr>
            </w:pPr>
            <w:r w:rsidRPr="003D572F">
              <w:rPr>
                <w:rStyle w:val="af6"/>
                <w:bCs/>
              </w:rPr>
              <w:t>Самостоятельные классификационные единицы / источники финансирования</w:t>
            </w:r>
          </w:p>
          <w:p w:rsidR="00FE2B6C" w:rsidRPr="003D572F" w:rsidRDefault="00FE2B6C" w:rsidP="003D572F">
            <w:pPr>
              <w:shd w:val="clear" w:color="auto" w:fill="FFFFFF"/>
              <w:tabs>
                <w:tab w:val="right" w:pos="4678"/>
              </w:tabs>
              <w:rPr>
                <w:rStyle w:val="af7"/>
                <w:bCs/>
              </w:rPr>
            </w:pPr>
            <w:r w:rsidRPr="003D572F">
              <w:rPr>
                <w:rStyle w:val="af7"/>
                <w:bCs/>
              </w:rPr>
              <w:t>(F4DECODE)</w:t>
            </w:r>
          </w:p>
        </w:tc>
        <w:tc>
          <w:tcPr>
            <w:tcW w:w="1736" w:type="dxa"/>
            <w:tcBorders>
              <w:top w:val="single" w:sz="4" w:space="0" w:color="000000"/>
              <w:left w:val="single" w:sz="4" w:space="0" w:color="000000"/>
              <w:bottom w:val="single" w:sz="4" w:space="0" w:color="000000"/>
            </w:tcBorders>
            <w:vAlign w:val="center"/>
          </w:tcPr>
          <w:p w:rsidR="00FE2B6C" w:rsidRPr="003D572F" w:rsidRDefault="00FE2B6C" w:rsidP="003D572F">
            <w:pPr>
              <w:shd w:val="clear" w:color="auto" w:fill="FFFFFF"/>
              <w:snapToGrid w:val="0"/>
              <w:spacing w:before="20"/>
              <w:rPr>
                <w:b/>
              </w:rPr>
            </w:pPr>
            <w:r w:rsidRPr="003D572F">
              <w:rPr>
                <w:b/>
              </w:rPr>
              <w:t>Элемент</w:t>
            </w:r>
          </w:p>
        </w:tc>
        <w:tc>
          <w:tcPr>
            <w:tcW w:w="1013" w:type="dxa"/>
            <w:tcBorders>
              <w:top w:val="single" w:sz="4" w:space="0" w:color="000000"/>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p>
        </w:tc>
      </w:tr>
      <w:tr w:rsidR="00FE2B6C" w:rsidRPr="003D572F" w:rsidTr="003F64AD">
        <w:trPr>
          <w:cantSplit/>
          <w:trHeight w:val="322"/>
        </w:trPr>
        <w:tc>
          <w:tcPr>
            <w:tcW w:w="7183" w:type="dxa"/>
            <w:tcBorders>
              <w:left w:val="single" w:sz="4" w:space="0" w:color="000000"/>
              <w:bottom w:val="single" w:sz="4" w:space="0" w:color="000000"/>
            </w:tcBorders>
          </w:tcPr>
          <w:p w:rsidR="00FE2B6C" w:rsidRPr="003D572F" w:rsidRDefault="00FE2B6C" w:rsidP="003D572F">
            <w:pPr>
              <w:shd w:val="clear" w:color="auto" w:fill="FFFFFF"/>
              <w:tabs>
                <w:tab w:val="right" w:pos="4678"/>
              </w:tabs>
              <w:snapToGrid w:val="0"/>
              <w:spacing w:before="20"/>
              <w:ind w:firstLine="360"/>
            </w:pPr>
            <w:r w:rsidRPr="003D572F">
              <w:t>ОКВЭД</w:t>
            </w:r>
          </w:p>
          <w:p w:rsidR="00FE2B6C" w:rsidRPr="003D572F" w:rsidRDefault="00FE2B6C" w:rsidP="003D572F">
            <w:pPr>
              <w:shd w:val="clear" w:color="auto" w:fill="FFFFFF"/>
              <w:tabs>
                <w:tab w:val="right" w:pos="4678"/>
              </w:tabs>
              <w:ind w:firstLine="360"/>
              <w:rPr>
                <w:rStyle w:val="af4"/>
                <w:iCs/>
                <w:lang w:eastAsia="ru-RU"/>
              </w:rPr>
            </w:pPr>
            <w:r w:rsidRPr="003D572F">
              <w:rPr>
                <w:rStyle w:val="af4"/>
                <w:iCs/>
                <w:lang w:eastAsia="ru-RU"/>
              </w:rPr>
              <w:t>(OKVED)</w:t>
            </w:r>
          </w:p>
        </w:tc>
        <w:tc>
          <w:tcPr>
            <w:tcW w:w="1736"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Текст (8)</w:t>
            </w:r>
          </w:p>
        </w:tc>
        <w:tc>
          <w:tcPr>
            <w:tcW w:w="1013"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[1]</w:t>
            </w:r>
          </w:p>
        </w:tc>
      </w:tr>
      <w:tr w:rsidR="00FE2B6C" w:rsidRPr="003D572F" w:rsidTr="003F64AD">
        <w:trPr>
          <w:cantSplit/>
          <w:trHeight w:val="322"/>
        </w:trPr>
        <w:tc>
          <w:tcPr>
            <w:tcW w:w="7183" w:type="dxa"/>
            <w:tcBorders>
              <w:left w:val="single" w:sz="4" w:space="0" w:color="000000"/>
              <w:bottom w:val="single" w:sz="4" w:space="0" w:color="000000"/>
            </w:tcBorders>
          </w:tcPr>
          <w:p w:rsidR="00FE2B6C" w:rsidRPr="003D572F" w:rsidRDefault="00FE2B6C" w:rsidP="003D572F">
            <w:pPr>
              <w:shd w:val="clear" w:color="auto" w:fill="FFFFFF"/>
              <w:snapToGrid w:val="0"/>
              <w:spacing w:before="20"/>
              <w:ind w:firstLine="363"/>
            </w:pPr>
            <w:r w:rsidRPr="003D572F">
              <w:t>Класс профессионального риска</w:t>
            </w:r>
          </w:p>
          <w:p w:rsidR="00FE2B6C" w:rsidRPr="003D572F" w:rsidRDefault="00FE2B6C" w:rsidP="003D572F">
            <w:pPr>
              <w:shd w:val="clear" w:color="auto" w:fill="FFFFFF"/>
              <w:snapToGrid w:val="0"/>
              <w:ind w:firstLine="363"/>
            </w:pPr>
            <w:r w:rsidRPr="003D572F">
              <w:t>(</w:t>
            </w:r>
            <w:r w:rsidRPr="003D572F">
              <w:rPr>
                <w:i/>
                <w:iCs/>
              </w:rPr>
              <w:t>ID_RISC</w:t>
            </w:r>
            <w:r w:rsidRPr="003D572F">
              <w:t>)</w:t>
            </w:r>
          </w:p>
        </w:tc>
        <w:tc>
          <w:tcPr>
            <w:tcW w:w="1736"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Целое (2)</w:t>
            </w:r>
          </w:p>
        </w:tc>
        <w:tc>
          <w:tcPr>
            <w:tcW w:w="1013"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[1]</w:t>
            </w:r>
          </w:p>
        </w:tc>
      </w:tr>
      <w:tr w:rsidR="00FE2B6C" w:rsidRPr="003D572F" w:rsidTr="003F64AD">
        <w:trPr>
          <w:cantSplit/>
          <w:trHeight w:val="322"/>
        </w:trPr>
        <w:tc>
          <w:tcPr>
            <w:tcW w:w="7183" w:type="dxa"/>
            <w:tcBorders>
              <w:left w:val="single" w:sz="4" w:space="0" w:color="000000"/>
              <w:bottom w:val="single" w:sz="4" w:space="0" w:color="000000"/>
            </w:tcBorders>
          </w:tcPr>
          <w:p w:rsidR="00FE2B6C" w:rsidRPr="003D572F" w:rsidRDefault="00FE2B6C" w:rsidP="003D572F">
            <w:pPr>
              <w:shd w:val="clear" w:color="auto" w:fill="FFFFFF"/>
              <w:snapToGrid w:val="0"/>
              <w:spacing w:before="20"/>
              <w:ind w:firstLine="363"/>
            </w:pPr>
            <w:r w:rsidRPr="003D572F">
              <w:t>Страховой тариф (в %)</w:t>
            </w:r>
          </w:p>
          <w:p w:rsidR="00FE2B6C" w:rsidRPr="003D572F" w:rsidRDefault="00FE2B6C" w:rsidP="003D572F">
            <w:pPr>
              <w:shd w:val="clear" w:color="auto" w:fill="FFFFFF"/>
              <w:snapToGrid w:val="0"/>
              <w:ind w:firstLine="363"/>
            </w:pPr>
            <w:r w:rsidRPr="003D572F">
              <w:t>(</w:t>
            </w:r>
            <w:r w:rsidRPr="003D572F">
              <w:rPr>
                <w:i/>
                <w:iCs/>
              </w:rPr>
              <w:t>RATE_MIS</w:t>
            </w:r>
            <w:r w:rsidRPr="003D572F">
              <w:t>)</w:t>
            </w:r>
          </w:p>
        </w:tc>
        <w:tc>
          <w:tcPr>
            <w:tcW w:w="1736"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Число (2,1)</w:t>
            </w:r>
          </w:p>
        </w:tc>
        <w:tc>
          <w:tcPr>
            <w:tcW w:w="1013"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[1]</w:t>
            </w:r>
          </w:p>
        </w:tc>
      </w:tr>
      <w:tr w:rsidR="00FE2B6C" w:rsidRPr="003D572F" w:rsidTr="003F64AD">
        <w:trPr>
          <w:cantSplit/>
          <w:trHeight w:val="322"/>
        </w:trPr>
        <w:tc>
          <w:tcPr>
            <w:tcW w:w="7183" w:type="dxa"/>
            <w:tcBorders>
              <w:left w:val="single" w:sz="4" w:space="0" w:color="000000"/>
              <w:bottom w:val="single" w:sz="4" w:space="0" w:color="000000"/>
            </w:tcBorders>
          </w:tcPr>
          <w:p w:rsidR="00FE2B6C" w:rsidRPr="003D572F" w:rsidRDefault="00FE2B6C" w:rsidP="003D572F">
            <w:pPr>
              <w:shd w:val="clear" w:color="auto" w:fill="FFFFFF"/>
              <w:snapToGrid w:val="0"/>
              <w:spacing w:before="20"/>
              <w:ind w:firstLine="363"/>
            </w:pPr>
            <w:r w:rsidRPr="003D572F">
              <w:t>Скидка к страховому тарифу (в %)</w:t>
            </w:r>
          </w:p>
          <w:p w:rsidR="00FE2B6C" w:rsidRPr="003D572F" w:rsidRDefault="00FE2B6C" w:rsidP="003D572F">
            <w:pPr>
              <w:shd w:val="clear" w:color="auto" w:fill="FFFFFF"/>
              <w:snapToGrid w:val="0"/>
              <w:ind w:firstLine="363"/>
            </w:pPr>
            <w:r w:rsidRPr="003D572F">
              <w:t>(</w:t>
            </w:r>
            <w:r w:rsidRPr="003D572F">
              <w:rPr>
                <w:i/>
                <w:iCs/>
              </w:rPr>
              <w:t>RATE_DEC</w:t>
            </w:r>
            <w:r w:rsidRPr="003D572F">
              <w:t>)</w:t>
            </w:r>
          </w:p>
        </w:tc>
        <w:tc>
          <w:tcPr>
            <w:tcW w:w="1736"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Целое (2)</w:t>
            </w:r>
          </w:p>
        </w:tc>
        <w:tc>
          <w:tcPr>
            <w:tcW w:w="1013"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322"/>
        </w:trPr>
        <w:tc>
          <w:tcPr>
            <w:tcW w:w="7183" w:type="dxa"/>
            <w:tcBorders>
              <w:left w:val="single" w:sz="4" w:space="0" w:color="000000"/>
              <w:bottom w:val="single" w:sz="4" w:space="0" w:color="000000"/>
            </w:tcBorders>
          </w:tcPr>
          <w:p w:rsidR="00FE2B6C" w:rsidRPr="003D572F" w:rsidRDefault="00FE2B6C" w:rsidP="003D572F">
            <w:pPr>
              <w:shd w:val="clear" w:color="auto" w:fill="FFFFFF"/>
              <w:snapToGrid w:val="0"/>
              <w:spacing w:before="20"/>
              <w:ind w:firstLine="363"/>
            </w:pPr>
            <w:r w:rsidRPr="003D572F">
              <w:t>Надбавка к страховому тарифу (в %)</w:t>
            </w:r>
          </w:p>
          <w:p w:rsidR="00FE2B6C" w:rsidRPr="003D572F" w:rsidRDefault="00FE2B6C" w:rsidP="003D572F">
            <w:pPr>
              <w:shd w:val="clear" w:color="auto" w:fill="FFFFFF"/>
              <w:snapToGrid w:val="0"/>
              <w:ind w:firstLine="363"/>
            </w:pPr>
            <w:r w:rsidRPr="003D572F">
              <w:t>(</w:t>
            </w:r>
            <w:r w:rsidRPr="003D572F">
              <w:rPr>
                <w:i/>
                <w:iCs/>
              </w:rPr>
              <w:t>RATE_INC</w:t>
            </w:r>
            <w:r w:rsidRPr="003D572F">
              <w:t>)</w:t>
            </w:r>
          </w:p>
        </w:tc>
        <w:tc>
          <w:tcPr>
            <w:tcW w:w="1736"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Целое (2)</w:t>
            </w:r>
          </w:p>
        </w:tc>
        <w:tc>
          <w:tcPr>
            <w:tcW w:w="1013"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322"/>
        </w:trPr>
        <w:tc>
          <w:tcPr>
            <w:tcW w:w="7183" w:type="dxa"/>
            <w:tcBorders>
              <w:left w:val="single" w:sz="4" w:space="0" w:color="000000"/>
              <w:bottom w:val="single" w:sz="4" w:space="0" w:color="000000"/>
            </w:tcBorders>
          </w:tcPr>
          <w:p w:rsidR="00FE2B6C" w:rsidRPr="003D572F" w:rsidRDefault="00FE2B6C" w:rsidP="003D572F">
            <w:pPr>
              <w:shd w:val="clear" w:color="auto" w:fill="FFFFFF"/>
              <w:snapToGrid w:val="0"/>
              <w:spacing w:before="20"/>
              <w:ind w:firstLine="363"/>
            </w:pPr>
            <w:r w:rsidRPr="003D572F">
              <w:t>Выплаты в пользу работников, на которые начисляются страховые взносы, всего</w:t>
            </w:r>
          </w:p>
          <w:p w:rsidR="00FE2B6C" w:rsidRPr="003D572F" w:rsidRDefault="00FE2B6C" w:rsidP="003D572F">
            <w:pPr>
              <w:shd w:val="clear" w:color="auto" w:fill="FFFFFF"/>
              <w:snapToGrid w:val="0"/>
              <w:ind w:firstLine="363"/>
            </w:pPr>
            <w:r w:rsidRPr="003D572F">
              <w:t>(</w:t>
            </w:r>
            <w:r w:rsidRPr="003D572F">
              <w:rPr>
                <w:i/>
                <w:iCs/>
              </w:rPr>
              <w:t>FOT</w:t>
            </w:r>
            <w:r w:rsidRPr="003D572F">
              <w:t>)</w:t>
            </w:r>
          </w:p>
        </w:tc>
        <w:tc>
          <w:tcPr>
            <w:tcW w:w="1736"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Сумма (14,2)</w:t>
            </w:r>
          </w:p>
        </w:tc>
        <w:tc>
          <w:tcPr>
            <w:tcW w:w="1013"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322"/>
        </w:trPr>
        <w:tc>
          <w:tcPr>
            <w:tcW w:w="7183" w:type="dxa"/>
            <w:tcBorders>
              <w:left w:val="single" w:sz="4" w:space="0" w:color="000000"/>
              <w:bottom w:val="single" w:sz="4" w:space="0" w:color="000000"/>
            </w:tcBorders>
          </w:tcPr>
          <w:p w:rsidR="00FE2B6C" w:rsidRPr="003D572F" w:rsidRDefault="00FE2B6C" w:rsidP="003D572F">
            <w:pPr>
              <w:shd w:val="clear" w:color="auto" w:fill="FFFFFF"/>
              <w:snapToGrid w:val="0"/>
              <w:spacing w:before="20"/>
              <w:ind w:firstLine="363"/>
            </w:pPr>
            <w:r w:rsidRPr="003D572F">
              <w:t>Выплаты в пользу работников, на которые начисляются страховые взносы, «1-й месяц»</w:t>
            </w:r>
          </w:p>
          <w:p w:rsidR="00FE2B6C" w:rsidRPr="003D572F" w:rsidRDefault="00FE2B6C" w:rsidP="003D572F">
            <w:pPr>
              <w:shd w:val="clear" w:color="auto" w:fill="FFFFFF"/>
              <w:snapToGrid w:val="0"/>
              <w:ind w:firstLine="363"/>
            </w:pPr>
            <w:r w:rsidRPr="003D572F">
              <w:t>(</w:t>
            </w:r>
            <w:r w:rsidRPr="003D572F">
              <w:rPr>
                <w:i/>
                <w:iCs/>
              </w:rPr>
              <w:t>C1</w:t>
            </w:r>
            <w:r w:rsidRPr="003D572F">
              <w:t>)</w:t>
            </w:r>
          </w:p>
        </w:tc>
        <w:tc>
          <w:tcPr>
            <w:tcW w:w="1736"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Сумма (14,2)</w:t>
            </w:r>
          </w:p>
        </w:tc>
        <w:tc>
          <w:tcPr>
            <w:tcW w:w="1013"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322"/>
        </w:trPr>
        <w:tc>
          <w:tcPr>
            <w:tcW w:w="7183" w:type="dxa"/>
            <w:tcBorders>
              <w:left w:val="single" w:sz="4" w:space="0" w:color="000000"/>
              <w:bottom w:val="single" w:sz="4" w:space="0" w:color="000000"/>
            </w:tcBorders>
          </w:tcPr>
          <w:p w:rsidR="00FE2B6C" w:rsidRPr="003D572F" w:rsidRDefault="00FE2B6C" w:rsidP="003D572F">
            <w:pPr>
              <w:shd w:val="clear" w:color="auto" w:fill="FFFFFF"/>
              <w:snapToGrid w:val="0"/>
              <w:spacing w:before="20"/>
              <w:ind w:firstLine="363"/>
            </w:pPr>
            <w:r w:rsidRPr="003D572F">
              <w:t>Выплаты в пользу работников, на которые начисляются страховые взносы, «2-й месяц»</w:t>
            </w:r>
          </w:p>
          <w:p w:rsidR="00FE2B6C" w:rsidRPr="003D572F" w:rsidRDefault="00FE2B6C" w:rsidP="003D572F">
            <w:pPr>
              <w:shd w:val="clear" w:color="auto" w:fill="FFFFFF"/>
              <w:snapToGrid w:val="0"/>
              <w:ind w:firstLine="363"/>
            </w:pPr>
            <w:r w:rsidRPr="003D572F">
              <w:t>(</w:t>
            </w:r>
            <w:r w:rsidRPr="003D572F">
              <w:rPr>
                <w:i/>
                <w:iCs/>
              </w:rPr>
              <w:t>C2</w:t>
            </w:r>
            <w:r w:rsidRPr="003D572F">
              <w:t>)</w:t>
            </w:r>
          </w:p>
        </w:tc>
        <w:tc>
          <w:tcPr>
            <w:tcW w:w="1736"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Сумма (14,2)</w:t>
            </w:r>
          </w:p>
        </w:tc>
        <w:tc>
          <w:tcPr>
            <w:tcW w:w="1013"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322"/>
        </w:trPr>
        <w:tc>
          <w:tcPr>
            <w:tcW w:w="7183" w:type="dxa"/>
            <w:tcBorders>
              <w:left w:val="single" w:sz="4" w:space="0" w:color="000000"/>
              <w:bottom w:val="single" w:sz="4" w:space="0" w:color="000000"/>
            </w:tcBorders>
          </w:tcPr>
          <w:p w:rsidR="00FE2B6C" w:rsidRPr="003D572F" w:rsidRDefault="00FE2B6C" w:rsidP="003D572F">
            <w:pPr>
              <w:shd w:val="clear" w:color="auto" w:fill="FFFFFF"/>
              <w:snapToGrid w:val="0"/>
              <w:spacing w:before="20"/>
              <w:ind w:firstLine="363"/>
            </w:pPr>
            <w:r w:rsidRPr="003D572F">
              <w:t>Выплаты в пользу работников, на которые начисляются страховые взносы, «3-й месяц»</w:t>
            </w:r>
          </w:p>
          <w:p w:rsidR="00FE2B6C" w:rsidRPr="003D572F" w:rsidRDefault="00FE2B6C" w:rsidP="003D572F">
            <w:pPr>
              <w:shd w:val="clear" w:color="auto" w:fill="FFFFFF"/>
              <w:snapToGrid w:val="0"/>
              <w:ind w:firstLine="363"/>
            </w:pPr>
            <w:r w:rsidRPr="003D572F">
              <w:t>(</w:t>
            </w:r>
            <w:r w:rsidRPr="003D572F">
              <w:rPr>
                <w:i/>
                <w:iCs/>
              </w:rPr>
              <w:t>C3</w:t>
            </w:r>
            <w:r w:rsidRPr="003D572F">
              <w:t>)</w:t>
            </w:r>
          </w:p>
        </w:tc>
        <w:tc>
          <w:tcPr>
            <w:tcW w:w="1736"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Сумма (14,2)</w:t>
            </w:r>
          </w:p>
        </w:tc>
        <w:tc>
          <w:tcPr>
            <w:tcW w:w="1013"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322"/>
        </w:trPr>
        <w:tc>
          <w:tcPr>
            <w:tcW w:w="7183" w:type="dxa"/>
            <w:tcBorders>
              <w:left w:val="single" w:sz="4" w:space="0" w:color="000000"/>
              <w:bottom w:val="single" w:sz="4" w:space="0" w:color="000000"/>
            </w:tcBorders>
          </w:tcPr>
          <w:p w:rsidR="00FE2B6C" w:rsidRPr="003D572F" w:rsidRDefault="00FE2B6C" w:rsidP="003D572F">
            <w:pPr>
              <w:shd w:val="clear" w:color="auto" w:fill="FFFFFF"/>
              <w:snapToGrid w:val="0"/>
              <w:spacing w:before="20"/>
              <w:ind w:firstLine="363"/>
            </w:pPr>
            <w:r w:rsidRPr="003D572F">
              <w:t>Выплаты в пользу работников, на которые начисляются страховые взносы, в т.ч. выплаты в пользу работающих инвалидов, всего</w:t>
            </w:r>
          </w:p>
          <w:p w:rsidR="00FE2B6C" w:rsidRPr="003D572F" w:rsidRDefault="00FE2B6C" w:rsidP="003D572F">
            <w:pPr>
              <w:shd w:val="clear" w:color="auto" w:fill="FFFFFF"/>
              <w:snapToGrid w:val="0"/>
              <w:ind w:firstLine="363"/>
            </w:pPr>
            <w:r w:rsidRPr="003D572F">
              <w:t>(</w:t>
            </w:r>
            <w:r w:rsidRPr="003D572F">
              <w:rPr>
                <w:i/>
                <w:iCs/>
              </w:rPr>
              <w:t>FOTINV</w:t>
            </w:r>
            <w:r w:rsidRPr="003D572F">
              <w:t>)</w:t>
            </w:r>
          </w:p>
        </w:tc>
        <w:tc>
          <w:tcPr>
            <w:tcW w:w="1736"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Сумма (14,2)</w:t>
            </w:r>
          </w:p>
        </w:tc>
        <w:tc>
          <w:tcPr>
            <w:tcW w:w="1013"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322"/>
        </w:trPr>
        <w:tc>
          <w:tcPr>
            <w:tcW w:w="7183" w:type="dxa"/>
            <w:tcBorders>
              <w:left w:val="single" w:sz="4" w:space="0" w:color="000000"/>
              <w:bottom w:val="single" w:sz="4" w:space="0" w:color="000000"/>
            </w:tcBorders>
          </w:tcPr>
          <w:p w:rsidR="00FE2B6C" w:rsidRPr="003D572F" w:rsidRDefault="00FE2B6C" w:rsidP="003D572F">
            <w:pPr>
              <w:shd w:val="clear" w:color="auto" w:fill="FFFFFF"/>
              <w:snapToGrid w:val="0"/>
              <w:spacing w:before="20"/>
              <w:ind w:firstLine="363"/>
            </w:pPr>
            <w:r w:rsidRPr="003D572F">
              <w:t>Выплаты в пользу работников, на которые начисляются страховые взносы, в т.ч. выплаты в пользу работающих инвалидов, «1-й месяц»</w:t>
            </w:r>
          </w:p>
          <w:p w:rsidR="00FE2B6C" w:rsidRPr="003D572F" w:rsidRDefault="00FE2B6C" w:rsidP="003D572F">
            <w:pPr>
              <w:shd w:val="clear" w:color="auto" w:fill="FFFFFF"/>
              <w:snapToGrid w:val="0"/>
              <w:ind w:firstLine="363"/>
            </w:pPr>
            <w:r w:rsidRPr="003D572F">
              <w:t>(</w:t>
            </w:r>
            <w:r w:rsidRPr="003D572F">
              <w:rPr>
                <w:i/>
                <w:iCs/>
              </w:rPr>
              <w:t>I1</w:t>
            </w:r>
            <w:r w:rsidRPr="003D572F">
              <w:t>)</w:t>
            </w:r>
          </w:p>
        </w:tc>
        <w:tc>
          <w:tcPr>
            <w:tcW w:w="1736"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Сумма (14,2)</w:t>
            </w:r>
          </w:p>
        </w:tc>
        <w:tc>
          <w:tcPr>
            <w:tcW w:w="1013"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322"/>
        </w:trPr>
        <w:tc>
          <w:tcPr>
            <w:tcW w:w="7183" w:type="dxa"/>
            <w:tcBorders>
              <w:left w:val="single" w:sz="4" w:space="0" w:color="000000"/>
              <w:bottom w:val="single" w:sz="4" w:space="0" w:color="000000"/>
            </w:tcBorders>
          </w:tcPr>
          <w:p w:rsidR="00FE2B6C" w:rsidRPr="003D572F" w:rsidRDefault="00FE2B6C" w:rsidP="003D572F">
            <w:pPr>
              <w:shd w:val="clear" w:color="auto" w:fill="FFFFFF"/>
              <w:snapToGrid w:val="0"/>
              <w:spacing w:before="20"/>
              <w:ind w:firstLine="363"/>
            </w:pPr>
            <w:r w:rsidRPr="003D572F">
              <w:lastRenderedPageBreak/>
              <w:t>Выплаты в пользу работников, на которые начисляются страховые взносы, в т.ч. выплаты в пользу работающих инвалидов, «2-й месяц»</w:t>
            </w:r>
          </w:p>
          <w:p w:rsidR="00FE2B6C" w:rsidRPr="003D572F" w:rsidRDefault="00FE2B6C" w:rsidP="003D572F">
            <w:pPr>
              <w:shd w:val="clear" w:color="auto" w:fill="FFFFFF"/>
              <w:snapToGrid w:val="0"/>
              <w:ind w:firstLine="363"/>
            </w:pPr>
            <w:r w:rsidRPr="003D572F">
              <w:t>(</w:t>
            </w:r>
            <w:r w:rsidRPr="003D572F">
              <w:rPr>
                <w:i/>
                <w:iCs/>
              </w:rPr>
              <w:t>I2</w:t>
            </w:r>
            <w:r w:rsidRPr="003D572F">
              <w:t>)</w:t>
            </w:r>
          </w:p>
        </w:tc>
        <w:tc>
          <w:tcPr>
            <w:tcW w:w="1736"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Сумма (14,2)</w:t>
            </w:r>
          </w:p>
        </w:tc>
        <w:tc>
          <w:tcPr>
            <w:tcW w:w="1013"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322"/>
        </w:trPr>
        <w:tc>
          <w:tcPr>
            <w:tcW w:w="7183" w:type="dxa"/>
            <w:tcBorders>
              <w:left w:val="single" w:sz="4" w:space="0" w:color="000000"/>
              <w:bottom w:val="single" w:sz="4" w:space="0" w:color="000000"/>
            </w:tcBorders>
          </w:tcPr>
          <w:p w:rsidR="00FE2B6C" w:rsidRPr="003D572F" w:rsidRDefault="00FE2B6C" w:rsidP="003D572F">
            <w:pPr>
              <w:shd w:val="clear" w:color="auto" w:fill="FFFFFF"/>
              <w:snapToGrid w:val="0"/>
              <w:spacing w:before="20"/>
              <w:ind w:firstLine="363"/>
            </w:pPr>
            <w:r w:rsidRPr="003D572F">
              <w:t>Выплаты в пользу работников, на которые начисляются страховые взносы, в т.ч. выплаты в пользу работающих инвалидов, «3-й месяц»</w:t>
            </w:r>
          </w:p>
          <w:p w:rsidR="00FE2B6C" w:rsidRPr="003D572F" w:rsidRDefault="00FE2B6C" w:rsidP="003D572F">
            <w:pPr>
              <w:shd w:val="clear" w:color="auto" w:fill="FFFFFF"/>
              <w:snapToGrid w:val="0"/>
              <w:ind w:firstLine="363"/>
            </w:pPr>
            <w:r w:rsidRPr="003D572F">
              <w:t>(</w:t>
            </w:r>
            <w:r w:rsidRPr="003D572F">
              <w:rPr>
                <w:i/>
                <w:iCs/>
              </w:rPr>
              <w:t>I3</w:t>
            </w:r>
            <w:r w:rsidRPr="003D572F">
              <w:t>)</w:t>
            </w:r>
          </w:p>
        </w:tc>
        <w:tc>
          <w:tcPr>
            <w:tcW w:w="1736"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Сумма (14,2)</w:t>
            </w:r>
          </w:p>
        </w:tc>
        <w:tc>
          <w:tcPr>
            <w:tcW w:w="1013"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322"/>
        </w:trPr>
        <w:tc>
          <w:tcPr>
            <w:tcW w:w="7183" w:type="dxa"/>
            <w:tcBorders>
              <w:left w:val="single" w:sz="4" w:space="0" w:color="000000"/>
              <w:bottom w:val="single" w:sz="4" w:space="0" w:color="000000"/>
            </w:tcBorders>
          </w:tcPr>
          <w:p w:rsidR="00FE2B6C" w:rsidRPr="003D572F" w:rsidRDefault="00FE2B6C" w:rsidP="003D572F">
            <w:pPr>
              <w:shd w:val="clear" w:color="auto" w:fill="FFFFFF"/>
              <w:snapToGrid w:val="0"/>
              <w:spacing w:before="20"/>
              <w:ind w:firstLine="363"/>
            </w:pPr>
            <w:r w:rsidRPr="003D572F">
              <w:t>Выплаты в пользу работников, на которые не начисляются страховые взносы</w:t>
            </w:r>
          </w:p>
          <w:p w:rsidR="00FE2B6C" w:rsidRPr="003D572F" w:rsidRDefault="00FE2B6C" w:rsidP="003D572F">
            <w:pPr>
              <w:shd w:val="clear" w:color="auto" w:fill="FFFFFF"/>
              <w:snapToGrid w:val="0"/>
              <w:ind w:firstLine="363"/>
            </w:pPr>
            <w:r w:rsidRPr="003D572F">
              <w:t>(</w:t>
            </w:r>
            <w:r w:rsidRPr="003D572F">
              <w:rPr>
                <w:i/>
                <w:iCs/>
              </w:rPr>
              <w:t>NC</w:t>
            </w:r>
            <w:r w:rsidRPr="003D572F">
              <w:t>)</w:t>
            </w:r>
          </w:p>
        </w:tc>
        <w:tc>
          <w:tcPr>
            <w:tcW w:w="1736"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Сумма (14,2)</w:t>
            </w:r>
          </w:p>
        </w:tc>
        <w:tc>
          <w:tcPr>
            <w:tcW w:w="1013"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r w:rsidR="00FE2B6C" w:rsidRPr="003D572F" w:rsidTr="003F64AD">
        <w:trPr>
          <w:cantSplit/>
          <w:trHeight w:val="322"/>
        </w:trPr>
        <w:tc>
          <w:tcPr>
            <w:tcW w:w="7183" w:type="dxa"/>
            <w:tcBorders>
              <w:left w:val="single" w:sz="4" w:space="0" w:color="000000"/>
              <w:bottom w:val="single" w:sz="4" w:space="0" w:color="000000"/>
            </w:tcBorders>
          </w:tcPr>
          <w:p w:rsidR="00FE2B6C" w:rsidRPr="003D572F" w:rsidRDefault="00FE2B6C" w:rsidP="003D572F">
            <w:pPr>
              <w:shd w:val="clear" w:color="auto" w:fill="FFFFFF"/>
              <w:snapToGrid w:val="0"/>
              <w:spacing w:before="20"/>
              <w:ind w:firstLine="363"/>
            </w:pPr>
            <w:r w:rsidRPr="003D572F">
              <w:t>Зачтено расходов</w:t>
            </w:r>
          </w:p>
          <w:p w:rsidR="00FE2B6C" w:rsidRPr="003D572F" w:rsidRDefault="00FE2B6C" w:rsidP="003D572F">
            <w:pPr>
              <w:shd w:val="clear" w:color="auto" w:fill="FFFFFF"/>
              <w:snapToGrid w:val="0"/>
              <w:ind w:firstLine="363"/>
            </w:pPr>
            <w:r w:rsidRPr="003D572F">
              <w:t>(</w:t>
            </w:r>
            <w:r w:rsidRPr="003D572F">
              <w:rPr>
                <w:i/>
                <w:iCs/>
              </w:rPr>
              <w:t>RECKON</w:t>
            </w:r>
            <w:r w:rsidRPr="003D572F">
              <w:t>)</w:t>
            </w:r>
          </w:p>
        </w:tc>
        <w:tc>
          <w:tcPr>
            <w:tcW w:w="1736"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pPr>
            <w:r w:rsidRPr="003D572F">
              <w:t>Сумма (14,2)</w:t>
            </w:r>
          </w:p>
        </w:tc>
        <w:tc>
          <w:tcPr>
            <w:tcW w:w="1013"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[0..1]</w:t>
            </w:r>
          </w:p>
        </w:tc>
      </w:tr>
    </w:tbl>
    <w:p w:rsidR="00FE2B6C" w:rsidRPr="003D572F" w:rsidRDefault="00FE2B6C" w:rsidP="003D572F">
      <w:pPr>
        <w:pStyle w:val="2"/>
        <w:keepNext w:val="0"/>
        <w:shd w:val="clear" w:color="auto" w:fill="FFFFFF"/>
        <w:ind w:left="720" w:right="0" w:firstLine="0"/>
      </w:pPr>
    </w:p>
    <w:p w:rsidR="00FE2B6C" w:rsidRPr="003D572F" w:rsidRDefault="00FE2B6C" w:rsidP="003D572F">
      <w:pPr>
        <w:pStyle w:val="2"/>
        <w:shd w:val="clear" w:color="auto" w:fill="FFFFFF"/>
        <w:ind w:left="720" w:right="0" w:firstLine="0"/>
        <w:rPr>
          <w:b/>
        </w:rPr>
      </w:pPr>
      <w:r w:rsidRPr="003D572F">
        <w:rPr>
          <w:b/>
        </w:rPr>
        <w:t>Реквизиты файла XML.</w:t>
      </w:r>
    </w:p>
    <w:tbl>
      <w:tblPr>
        <w:tblW w:w="9932" w:type="dxa"/>
        <w:tblInd w:w="108" w:type="dxa"/>
        <w:tblLayout w:type="fixed"/>
        <w:tblLook w:val="0000"/>
      </w:tblPr>
      <w:tblGrid>
        <w:gridCol w:w="7184"/>
        <w:gridCol w:w="1736"/>
        <w:gridCol w:w="1012"/>
      </w:tblGrid>
      <w:tr w:rsidR="00FE2B6C" w:rsidRPr="003D572F" w:rsidTr="003F64AD">
        <w:trPr>
          <w:cantSplit/>
          <w:trHeight w:val="559"/>
          <w:tblHeader/>
        </w:trPr>
        <w:tc>
          <w:tcPr>
            <w:tcW w:w="7184" w:type="dxa"/>
            <w:tcBorders>
              <w:top w:val="single" w:sz="4" w:space="0" w:color="000000"/>
              <w:left w:val="single" w:sz="4" w:space="0" w:color="000000"/>
              <w:bottom w:val="single" w:sz="4" w:space="0" w:color="000000"/>
            </w:tcBorders>
            <w:shd w:val="clear" w:color="auto" w:fill="D9D9D9"/>
            <w:vAlign w:val="center"/>
          </w:tcPr>
          <w:p w:rsidR="00FE2B6C" w:rsidRPr="003D572F" w:rsidRDefault="00FE2B6C" w:rsidP="003D572F">
            <w:pPr>
              <w:pStyle w:val="af9"/>
              <w:keepNext/>
              <w:shd w:val="clear" w:color="auto" w:fill="FFFFFF"/>
              <w:snapToGrid w:val="0"/>
              <w:ind w:left="0" w:firstLine="0"/>
              <w:rPr>
                <w:rFonts w:ascii="Times New Roman" w:hAnsi="Times New Roman"/>
                <w:sz w:val="28"/>
                <w:szCs w:val="28"/>
              </w:rPr>
            </w:pPr>
            <w:r w:rsidRPr="003D572F">
              <w:rPr>
                <w:rFonts w:ascii="Times New Roman" w:hAnsi="Times New Roman"/>
                <w:sz w:val="28"/>
                <w:szCs w:val="28"/>
              </w:rPr>
              <w:t>Описание реквизита</w:t>
            </w:r>
          </w:p>
        </w:tc>
        <w:tc>
          <w:tcPr>
            <w:tcW w:w="1736" w:type="dxa"/>
            <w:tcBorders>
              <w:top w:val="single" w:sz="4" w:space="0" w:color="000000"/>
              <w:left w:val="single" w:sz="4" w:space="0" w:color="000000"/>
              <w:bottom w:val="single" w:sz="4" w:space="0" w:color="000000"/>
            </w:tcBorders>
            <w:shd w:val="clear" w:color="auto" w:fill="D9D9D9"/>
            <w:vAlign w:val="center"/>
          </w:tcPr>
          <w:p w:rsidR="00FE2B6C" w:rsidRPr="003D572F" w:rsidRDefault="00FE2B6C" w:rsidP="003D572F">
            <w:pPr>
              <w:pStyle w:val="af9"/>
              <w:keepNext/>
              <w:shd w:val="clear" w:color="auto" w:fill="FFFFFF"/>
              <w:snapToGrid w:val="0"/>
              <w:ind w:left="0" w:firstLine="0"/>
              <w:rPr>
                <w:rFonts w:ascii="Times New Roman" w:hAnsi="Times New Roman"/>
                <w:sz w:val="28"/>
                <w:szCs w:val="28"/>
              </w:rPr>
            </w:pPr>
            <w:r w:rsidRPr="003D572F">
              <w:rPr>
                <w:rFonts w:ascii="Times New Roman" w:hAnsi="Times New Roman"/>
                <w:sz w:val="28"/>
                <w:szCs w:val="28"/>
              </w:rPr>
              <w:t>Тип реквизита</w:t>
            </w:r>
          </w:p>
        </w:tc>
        <w:tc>
          <w:tcPr>
            <w:tcW w:w="1012"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FE2B6C" w:rsidRPr="003D572F" w:rsidRDefault="00FE2B6C" w:rsidP="003D572F">
            <w:pPr>
              <w:pStyle w:val="af9"/>
              <w:keepNext/>
              <w:shd w:val="clear" w:color="auto" w:fill="FFFFFF"/>
              <w:snapToGrid w:val="0"/>
              <w:ind w:left="0" w:firstLine="0"/>
              <w:rPr>
                <w:rFonts w:ascii="Times New Roman" w:hAnsi="Times New Roman"/>
                <w:sz w:val="28"/>
                <w:szCs w:val="28"/>
              </w:rPr>
            </w:pPr>
            <w:r w:rsidRPr="003D572F">
              <w:rPr>
                <w:rFonts w:ascii="Times New Roman" w:hAnsi="Times New Roman"/>
                <w:sz w:val="28"/>
                <w:szCs w:val="28"/>
              </w:rPr>
              <w:t>Крат-</w:t>
            </w:r>
          </w:p>
          <w:p w:rsidR="00FE2B6C" w:rsidRPr="003D572F" w:rsidRDefault="00FE2B6C" w:rsidP="003D572F">
            <w:pPr>
              <w:pStyle w:val="af9"/>
              <w:keepNext/>
              <w:shd w:val="clear" w:color="auto" w:fill="FFFFFF"/>
              <w:ind w:left="0" w:firstLine="0"/>
              <w:rPr>
                <w:rFonts w:ascii="Times New Roman" w:hAnsi="Times New Roman"/>
                <w:sz w:val="28"/>
                <w:szCs w:val="28"/>
              </w:rPr>
            </w:pPr>
            <w:r w:rsidRPr="003D572F">
              <w:rPr>
                <w:rFonts w:ascii="Times New Roman" w:hAnsi="Times New Roman"/>
                <w:sz w:val="28"/>
                <w:szCs w:val="28"/>
              </w:rPr>
              <w:t>ность</w:t>
            </w:r>
          </w:p>
        </w:tc>
      </w:tr>
      <w:tr w:rsidR="00FE2B6C" w:rsidRPr="003D572F" w:rsidTr="003F64AD">
        <w:trPr>
          <w:cantSplit/>
          <w:trHeight w:val="345"/>
        </w:trPr>
        <w:tc>
          <w:tcPr>
            <w:tcW w:w="7184" w:type="dxa"/>
            <w:tcBorders>
              <w:top w:val="single" w:sz="4" w:space="0" w:color="000000"/>
              <w:left w:val="single" w:sz="4" w:space="0" w:color="000000"/>
              <w:bottom w:val="single" w:sz="4" w:space="0" w:color="000000"/>
            </w:tcBorders>
          </w:tcPr>
          <w:p w:rsidR="00FE2B6C" w:rsidRPr="003D572F" w:rsidRDefault="00FE2B6C" w:rsidP="003D572F">
            <w:pPr>
              <w:shd w:val="clear" w:color="auto" w:fill="FFFFFF"/>
              <w:tabs>
                <w:tab w:val="right" w:pos="12616"/>
              </w:tabs>
              <w:snapToGrid w:val="0"/>
              <w:spacing w:before="20"/>
              <w:ind w:left="567" w:hanging="567"/>
              <w:rPr>
                <w:rStyle w:val="af6"/>
                <w:bCs/>
              </w:rPr>
            </w:pPr>
            <w:r w:rsidRPr="003D572F">
              <w:rPr>
                <w:rStyle w:val="af6"/>
                <w:bCs/>
              </w:rPr>
              <w:t>Корневой элемент</w:t>
            </w:r>
          </w:p>
          <w:p w:rsidR="00FE2B6C" w:rsidRPr="003D572F" w:rsidRDefault="00FE2B6C" w:rsidP="003D572F">
            <w:pPr>
              <w:shd w:val="clear" w:color="auto" w:fill="FFFFFF"/>
              <w:tabs>
                <w:tab w:val="right" w:pos="4678"/>
              </w:tabs>
              <w:rPr>
                <w:rStyle w:val="af7"/>
                <w:bCs/>
              </w:rPr>
            </w:pPr>
            <w:r w:rsidRPr="003D572F">
              <w:rPr>
                <w:rStyle w:val="af7"/>
                <w:bCs/>
              </w:rPr>
              <w:t>(F4REPORT)</w:t>
            </w:r>
          </w:p>
        </w:tc>
        <w:tc>
          <w:tcPr>
            <w:tcW w:w="1736" w:type="dxa"/>
            <w:tcBorders>
              <w:top w:val="single" w:sz="4" w:space="0" w:color="000000"/>
              <w:left w:val="single" w:sz="4" w:space="0" w:color="000000"/>
              <w:bottom w:val="single" w:sz="4" w:space="0" w:color="000000"/>
            </w:tcBorders>
            <w:vAlign w:val="center"/>
          </w:tcPr>
          <w:p w:rsidR="00FE2B6C" w:rsidRPr="003D572F" w:rsidRDefault="00FE2B6C" w:rsidP="003D572F">
            <w:pPr>
              <w:shd w:val="clear" w:color="auto" w:fill="FFFFFF"/>
              <w:snapToGrid w:val="0"/>
              <w:spacing w:before="20"/>
              <w:rPr>
                <w:b/>
              </w:rPr>
            </w:pPr>
            <w:r w:rsidRPr="003D572F">
              <w:rPr>
                <w:b/>
              </w:rPr>
              <w:t>Элемент</w:t>
            </w:r>
          </w:p>
        </w:tc>
        <w:tc>
          <w:tcPr>
            <w:tcW w:w="1012" w:type="dxa"/>
            <w:tcBorders>
              <w:top w:val="single" w:sz="4" w:space="0" w:color="000000"/>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[1]</w:t>
            </w:r>
          </w:p>
        </w:tc>
      </w:tr>
      <w:tr w:rsidR="00FE2B6C" w:rsidRPr="003D572F" w:rsidTr="003F64AD">
        <w:trPr>
          <w:cantSplit/>
          <w:trHeight w:val="345"/>
        </w:trPr>
        <w:tc>
          <w:tcPr>
            <w:tcW w:w="7184" w:type="dxa"/>
            <w:tcBorders>
              <w:top w:val="single" w:sz="4" w:space="0" w:color="000000"/>
              <w:left w:val="single" w:sz="4" w:space="0" w:color="000000"/>
              <w:bottom w:val="single" w:sz="4" w:space="0" w:color="000000"/>
            </w:tcBorders>
          </w:tcPr>
          <w:p w:rsidR="00FE2B6C" w:rsidRPr="003D572F" w:rsidRDefault="00FE2B6C" w:rsidP="003D572F">
            <w:pPr>
              <w:shd w:val="clear" w:color="auto" w:fill="FFFFFF"/>
              <w:tabs>
                <w:tab w:val="right" w:pos="4678"/>
              </w:tabs>
              <w:snapToGrid w:val="0"/>
              <w:spacing w:before="20"/>
              <w:ind w:firstLine="360"/>
              <w:rPr>
                <w:rStyle w:val="af6"/>
                <w:bCs/>
              </w:rPr>
            </w:pPr>
            <w:r w:rsidRPr="003D572F">
              <w:rPr>
                <w:rStyle w:val="af6"/>
                <w:bCs/>
              </w:rPr>
              <w:t>Титул</w:t>
            </w:r>
          </w:p>
          <w:p w:rsidR="00FE2B6C" w:rsidRPr="003D572F" w:rsidRDefault="00FE2B6C" w:rsidP="003D572F">
            <w:pPr>
              <w:shd w:val="clear" w:color="auto" w:fill="FFFFFF"/>
              <w:tabs>
                <w:tab w:val="right" w:pos="4678"/>
              </w:tabs>
              <w:ind w:firstLine="360"/>
              <w:rPr>
                <w:rStyle w:val="af7"/>
                <w:bCs/>
              </w:rPr>
            </w:pPr>
            <w:r w:rsidRPr="003D572F">
              <w:rPr>
                <w:rStyle w:val="af7"/>
                <w:bCs/>
              </w:rPr>
              <w:t>(TITLE)</w:t>
            </w:r>
          </w:p>
        </w:tc>
        <w:tc>
          <w:tcPr>
            <w:tcW w:w="1736" w:type="dxa"/>
            <w:tcBorders>
              <w:top w:val="single" w:sz="4" w:space="0" w:color="000000"/>
              <w:left w:val="single" w:sz="4" w:space="0" w:color="000000"/>
              <w:bottom w:val="single" w:sz="4" w:space="0" w:color="000000"/>
            </w:tcBorders>
            <w:vAlign w:val="center"/>
          </w:tcPr>
          <w:p w:rsidR="00FE2B6C" w:rsidRPr="003D572F" w:rsidRDefault="00FE2B6C" w:rsidP="003D572F">
            <w:pPr>
              <w:shd w:val="clear" w:color="auto" w:fill="FFFFFF"/>
              <w:snapToGrid w:val="0"/>
              <w:spacing w:before="20"/>
              <w:rPr>
                <w:b/>
              </w:rPr>
            </w:pPr>
            <w:r w:rsidRPr="003D572F">
              <w:rPr>
                <w:b/>
              </w:rPr>
              <w:t>Элемент</w:t>
            </w:r>
          </w:p>
        </w:tc>
        <w:tc>
          <w:tcPr>
            <w:tcW w:w="1012" w:type="dxa"/>
            <w:tcBorders>
              <w:top w:val="single" w:sz="4" w:space="0" w:color="000000"/>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[1]</w:t>
            </w:r>
          </w:p>
        </w:tc>
      </w:tr>
      <w:tr w:rsidR="00FE2B6C" w:rsidRPr="003D572F" w:rsidTr="003F64AD">
        <w:trPr>
          <w:cantSplit/>
          <w:trHeight w:val="345"/>
        </w:trPr>
        <w:tc>
          <w:tcPr>
            <w:tcW w:w="7184" w:type="dxa"/>
            <w:tcBorders>
              <w:left w:val="single" w:sz="4" w:space="0" w:color="000000"/>
              <w:bottom w:val="single" w:sz="4" w:space="0" w:color="000000"/>
            </w:tcBorders>
          </w:tcPr>
          <w:p w:rsidR="00FE2B6C" w:rsidRPr="003D572F" w:rsidRDefault="00FE2B6C" w:rsidP="003D572F">
            <w:pPr>
              <w:shd w:val="clear" w:color="auto" w:fill="FFFFFF"/>
              <w:tabs>
                <w:tab w:val="right" w:pos="4678"/>
              </w:tabs>
              <w:snapToGrid w:val="0"/>
              <w:spacing w:before="20"/>
              <w:ind w:firstLine="360"/>
              <w:rPr>
                <w:rStyle w:val="af6"/>
                <w:bCs/>
              </w:rPr>
            </w:pPr>
            <w:r w:rsidRPr="003D572F">
              <w:rPr>
                <w:rStyle w:val="af6"/>
                <w:bCs/>
              </w:rPr>
              <w:t>Раздел I</w:t>
            </w:r>
          </w:p>
          <w:p w:rsidR="00FE2B6C" w:rsidRPr="003D572F" w:rsidRDefault="00FE2B6C" w:rsidP="003D572F">
            <w:pPr>
              <w:shd w:val="clear" w:color="auto" w:fill="FFFFFF"/>
              <w:tabs>
                <w:tab w:val="right" w:pos="4678"/>
              </w:tabs>
              <w:ind w:firstLine="360"/>
              <w:rPr>
                <w:rStyle w:val="af7"/>
                <w:bCs/>
              </w:rPr>
            </w:pPr>
            <w:r w:rsidRPr="003D572F">
              <w:rPr>
                <w:rStyle w:val="af7"/>
                <w:bCs/>
              </w:rPr>
              <w:t>(F4INF1)</w:t>
            </w:r>
          </w:p>
        </w:tc>
        <w:tc>
          <w:tcPr>
            <w:tcW w:w="1736"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rPr>
                <w:b/>
              </w:rPr>
            </w:pPr>
            <w:r w:rsidRPr="003D572F">
              <w:rPr>
                <w:b/>
              </w:rPr>
              <w:t>Элемент</w:t>
            </w:r>
          </w:p>
        </w:tc>
        <w:tc>
          <w:tcPr>
            <w:tcW w:w="1012"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[1]</w:t>
            </w:r>
          </w:p>
        </w:tc>
      </w:tr>
      <w:tr w:rsidR="00FE2B6C" w:rsidRPr="003D572F" w:rsidTr="003F64AD">
        <w:trPr>
          <w:cantSplit/>
          <w:trHeight w:val="345"/>
        </w:trPr>
        <w:tc>
          <w:tcPr>
            <w:tcW w:w="7184" w:type="dxa"/>
            <w:tcBorders>
              <w:left w:val="single" w:sz="4" w:space="0" w:color="000000"/>
              <w:bottom w:val="single" w:sz="4" w:space="0" w:color="000000"/>
            </w:tcBorders>
          </w:tcPr>
          <w:p w:rsidR="00FE2B6C" w:rsidRPr="003D572F" w:rsidRDefault="00FE2B6C" w:rsidP="003D572F">
            <w:pPr>
              <w:shd w:val="clear" w:color="auto" w:fill="FFFFFF"/>
              <w:tabs>
                <w:tab w:val="right" w:pos="4678"/>
              </w:tabs>
              <w:snapToGrid w:val="0"/>
              <w:spacing w:before="20"/>
              <w:ind w:firstLine="726"/>
              <w:rPr>
                <w:rStyle w:val="af6"/>
                <w:bCs/>
              </w:rPr>
            </w:pPr>
            <w:r w:rsidRPr="003D572F">
              <w:rPr>
                <w:rStyle w:val="af6"/>
                <w:bCs/>
              </w:rPr>
              <w:t>Платежное поручение</w:t>
            </w:r>
          </w:p>
          <w:p w:rsidR="00FE2B6C" w:rsidRPr="003D572F" w:rsidRDefault="00FE2B6C" w:rsidP="003D572F">
            <w:pPr>
              <w:shd w:val="clear" w:color="auto" w:fill="FFFFFF"/>
              <w:tabs>
                <w:tab w:val="right" w:pos="4678"/>
              </w:tabs>
              <w:snapToGrid w:val="0"/>
              <w:spacing w:before="20"/>
              <w:ind w:firstLine="726"/>
              <w:rPr>
                <w:rStyle w:val="af7"/>
              </w:rPr>
            </w:pPr>
            <w:r w:rsidRPr="003D572F">
              <w:rPr>
                <w:rStyle w:val="af7"/>
              </w:rPr>
              <w:t>(PAYM_ORDER)</w:t>
            </w:r>
          </w:p>
        </w:tc>
        <w:tc>
          <w:tcPr>
            <w:tcW w:w="1736"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rPr>
                <w:b/>
              </w:rPr>
            </w:pPr>
            <w:r w:rsidRPr="003D572F">
              <w:rPr>
                <w:b/>
              </w:rPr>
              <w:t>Элемент</w:t>
            </w:r>
          </w:p>
        </w:tc>
        <w:tc>
          <w:tcPr>
            <w:tcW w:w="1012"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[0..n]</w:t>
            </w:r>
          </w:p>
        </w:tc>
      </w:tr>
      <w:tr w:rsidR="00FE2B6C" w:rsidRPr="003D572F" w:rsidTr="003F64AD">
        <w:trPr>
          <w:cantSplit/>
          <w:trHeight w:val="285"/>
        </w:trPr>
        <w:tc>
          <w:tcPr>
            <w:tcW w:w="7184" w:type="dxa"/>
            <w:tcBorders>
              <w:left w:val="single" w:sz="4" w:space="0" w:color="000000"/>
              <w:bottom w:val="single" w:sz="4" w:space="0" w:color="000000"/>
            </w:tcBorders>
          </w:tcPr>
          <w:p w:rsidR="00FE2B6C" w:rsidRPr="003D572F" w:rsidRDefault="00FE2B6C" w:rsidP="003D572F">
            <w:pPr>
              <w:shd w:val="clear" w:color="auto" w:fill="FFFFFF"/>
              <w:tabs>
                <w:tab w:val="right" w:pos="4678"/>
              </w:tabs>
              <w:snapToGrid w:val="0"/>
              <w:spacing w:before="20"/>
              <w:ind w:firstLine="726"/>
              <w:rPr>
                <w:rStyle w:val="af6"/>
                <w:bCs/>
              </w:rPr>
            </w:pPr>
            <w:r w:rsidRPr="003D572F">
              <w:rPr>
                <w:rStyle w:val="af6"/>
                <w:bCs/>
              </w:rPr>
              <w:t>Сведения об иностранных гражданах</w:t>
            </w:r>
          </w:p>
          <w:p w:rsidR="00FE2B6C" w:rsidRPr="003D572F" w:rsidRDefault="00FE2B6C" w:rsidP="003D572F">
            <w:pPr>
              <w:shd w:val="clear" w:color="auto" w:fill="FFFFFF"/>
              <w:tabs>
                <w:tab w:val="right" w:pos="4678"/>
              </w:tabs>
              <w:snapToGrid w:val="0"/>
              <w:spacing w:before="20"/>
              <w:ind w:firstLine="726"/>
              <w:rPr>
                <w:rStyle w:val="af6"/>
                <w:bCs/>
              </w:rPr>
            </w:pPr>
            <w:r w:rsidRPr="003D572F">
              <w:rPr>
                <w:rStyle w:val="af7"/>
                <w:bCs/>
              </w:rPr>
              <w:t>(F4IN</w:t>
            </w:r>
            <w:r w:rsidRPr="003D572F">
              <w:rPr>
                <w:rStyle w:val="af7"/>
                <w:bCs/>
                <w:lang w:val="en-US"/>
              </w:rPr>
              <w:t>OST</w:t>
            </w:r>
            <w:r w:rsidRPr="003D572F">
              <w:rPr>
                <w:rStyle w:val="af7"/>
                <w:bCs/>
              </w:rPr>
              <w:t>)</w:t>
            </w:r>
          </w:p>
        </w:tc>
        <w:tc>
          <w:tcPr>
            <w:tcW w:w="1736"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rPr>
                <w:b/>
              </w:rPr>
            </w:pPr>
            <w:r w:rsidRPr="003D572F">
              <w:rPr>
                <w:b/>
              </w:rPr>
              <w:t>Элемент</w:t>
            </w:r>
          </w:p>
        </w:tc>
        <w:tc>
          <w:tcPr>
            <w:tcW w:w="1012"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[0..n]</w:t>
            </w:r>
          </w:p>
        </w:tc>
      </w:tr>
      <w:tr w:rsidR="00FE2B6C" w:rsidRPr="003D572F" w:rsidTr="003F64AD">
        <w:trPr>
          <w:cantSplit/>
          <w:trHeight w:val="285"/>
        </w:trPr>
        <w:tc>
          <w:tcPr>
            <w:tcW w:w="7184" w:type="dxa"/>
            <w:tcBorders>
              <w:left w:val="single" w:sz="4" w:space="0" w:color="000000"/>
              <w:bottom w:val="single" w:sz="4" w:space="0" w:color="000000"/>
            </w:tcBorders>
          </w:tcPr>
          <w:p w:rsidR="00FE2B6C" w:rsidRPr="003D572F" w:rsidRDefault="00FE2B6C" w:rsidP="003D572F">
            <w:pPr>
              <w:shd w:val="clear" w:color="auto" w:fill="FFFFFF"/>
              <w:tabs>
                <w:tab w:val="right" w:pos="4678"/>
              </w:tabs>
              <w:snapToGrid w:val="0"/>
              <w:spacing w:before="20"/>
              <w:ind w:firstLine="726"/>
              <w:rPr>
                <w:rStyle w:val="af6"/>
                <w:bCs/>
              </w:rPr>
            </w:pPr>
            <w:r w:rsidRPr="003D572F">
              <w:rPr>
                <w:rStyle w:val="af6"/>
                <w:bCs/>
              </w:rPr>
              <w:t>Деятельность по патентам</w:t>
            </w:r>
          </w:p>
          <w:p w:rsidR="00FE2B6C" w:rsidRPr="003D572F" w:rsidRDefault="00FE2B6C" w:rsidP="003D572F">
            <w:pPr>
              <w:shd w:val="clear" w:color="auto" w:fill="FFFFFF"/>
              <w:tabs>
                <w:tab w:val="right" w:pos="4678"/>
              </w:tabs>
              <w:snapToGrid w:val="0"/>
              <w:spacing w:before="20"/>
              <w:ind w:firstLine="726"/>
              <w:rPr>
                <w:rStyle w:val="af6"/>
                <w:bCs/>
              </w:rPr>
            </w:pPr>
            <w:r w:rsidRPr="003D572F">
              <w:rPr>
                <w:rStyle w:val="af7"/>
                <w:bCs/>
              </w:rPr>
              <w:t>(F4</w:t>
            </w:r>
            <w:r w:rsidRPr="003D572F">
              <w:rPr>
                <w:rStyle w:val="af7"/>
                <w:bCs/>
                <w:lang w:val="en-US"/>
              </w:rPr>
              <w:t>PAT</w:t>
            </w:r>
            <w:r w:rsidRPr="003D572F">
              <w:rPr>
                <w:rStyle w:val="af7"/>
                <w:bCs/>
              </w:rPr>
              <w:t>)</w:t>
            </w:r>
          </w:p>
        </w:tc>
        <w:tc>
          <w:tcPr>
            <w:tcW w:w="1736"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rPr>
                <w:b/>
              </w:rPr>
            </w:pPr>
            <w:r w:rsidRPr="003D572F">
              <w:rPr>
                <w:b/>
              </w:rPr>
              <w:t>Элемент</w:t>
            </w:r>
          </w:p>
        </w:tc>
        <w:tc>
          <w:tcPr>
            <w:tcW w:w="1012"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[0..n]</w:t>
            </w:r>
          </w:p>
        </w:tc>
      </w:tr>
      <w:tr w:rsidR="00FE2B6C" w:rsidRPr="003D572F" w:rsidTr="003F64AD">
        <w:trPr>
          <w:cantSplit/>
          <w:trHeight w:val="345"/>
        </w:trPr>
        <w:tc>
          <w:tcPr>
            <w:tcW w:w="7184" w:type="dxa"/>
            <w:tcBorders>
              <w:top w:val="single" w:sz="4" w:space="0" w:color="000000"/>
              <w:left w:val="single" w:sz="4" w:space="0" w:color="000000"/>
              <w:bottom w:val="single" w:sz="4" w:space="0" w:color="000000"/>
            </w:tcBorders>
          </w:tcPr>
          <w:p w:rsidR="00FE2B6C" w:rsidRPr="003D572F" w:rsidRDefault="00FE2B6C" w:rsidP="003D572F">
            <w:pPr>
              <w:shd w:val="clear" w:color="auto" w:fill="FFFFFF"/>
              <w:tabs>
                <w:tab w:val="right" w:pos="4678"/>
              </w:tabs>
              <w:snapToGrid w:val="0"/>
              <w:spacing w:before="20"/>
              <w:ind w:firstLine="360"/>
              <w:rPr>
                <w:rStyle w:val="af6"/>
                <w:bCs/>
              </w:rPr>
            </w:pPr>
            <w:r w:rsidRPr="003D572F">
              <w:rPr>
                <w:rStyle w:val="af6"/>
                <w:bCs/>
              </w:rPr>
              <w:t>Раздел II и таблица 5</w:t>
            </w:r>
          </w:p>
          <w:p w:rsidR="00FE2B6C" w:rsidRPr="003D572F" w:rsidRDefault="00FE2B6C" w:rsidP="003D572F">
            <w:pPr>
              <w:shd w:val="clear" w:color="auto" w:fill="FFFFFF"/>
              <w:tabs>
                <w:tab w:val="right" w:pos="4678"/>
              </w:tabs>
              <w:ind w:firstLine="360"/>
              <w:rPr>
                <w:rStyle w:val="af7"/>
                <w:bCs/>
              </w:rPr>
            </w:pPr>
            <w:r w:rsidRPr="003D572F">
              <w:rPr>
                <w:rStyle w:val="af7"/>
                <w:bCs/>
              </w:rPr>
              <w:t>(F4INFO)</w:t>
            </w:r>
          </w:p>
        </w:tc>
        <w:tc>
          <w:tcPr>
            <w:tcW w:w="1736" w:type="dxa"/>
            <w:tcBorders>
              <w:top w:val="single" w:sz="4" w:space="0" w:color="000000"/>
              <w:left w:val="single" w:sz="4" w:space="0" w:color="000000"/>
              <w:bottom w:val="single" w:sz="4" w:space="0" w:color="000000"/>
            </w:tcBorders>
            <w:vAlign w:val="center"/>
          </w:tcPr>
          <w:p w:rsidR="00FE2B6C" w:rsidRPr="003D572F" w:rsidRDefault="00FE2B6C" w:rsidP="003D572F">
            <w:pPr>
              <w:shd w:val="clear" w:color="auto" w:fill="FFFFFF"/>
              <w:snapToGrid w:val="0"/>
              <w:spacing w:before="20"/>
              <w:rPr>
                <w:b/>
              </w:rPr>
            </w:pPr>
            <w:r w:rsidRPr="003D572F">
              <w:rPr>
                <w:b/>
              </w:rPr>
              <w:t>Элемент</w:t>
            </w:r>
          </w:p>
        </w:tc>
        <w:tc>
          <w:tcPr>
            <w:tcW w:w="1012" w:type="dxa"/>
            <w:tcBorders>
              <w:top w:val="single" w:sz="4" w:space="0" w:color="000000"/>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[1]</w:t>
            </w:r>
          </w:p>
        </w:tc>
      </w:tr>
      <w:tr w:rsidR="00FE2B6C" w:rsidRPr="003D572F" w:rsidTr="003F64AD">
        <w:trPr>
          <w:cantSplit/>
          <w:trHeight w:val="345"/>
        </w:trPr>
        <w:tc>
          <w:tcPr>
            <w:tcW w:w="7184" w:type="dxa"/>
            <w:tcBorders>
              <w:left w:val="single" w:sz="4" w:space="0" w:color="000000"/>
              <w:bottom w:val="single" w:sz="4" w:space="0" w:color="000000"/>
            </w:tcBorders>
          </w:tcPr>
          <w:p w:rsidR="00FE2B6C" w:rsidRPr="003D572F" w:rsidRDefault="00FE2B6C" w:rsidP="003D572F">
            <w:pPr>
              <w:shd w:val="clear" w:color="auto" w:fill="FFFFFF"/>
              <w:tabs>
                <w:tab w:val="right" w:pos="4678"/>
              </w:tabs>
              <w:snapToGrid w:val="0"/>
              <w:spacing w:before="20"/>
              <w:ind w:firstLine="726"/>
              <w:rPr>
                <w:rStyle w:val="af6"/>
                <w:bCs/>
              </w:rPr>
            </w:pPr>
            <w:r w:rsidRPr="003D572F">
              <w:rPr>
                <w:rStyle w:val="af6"/>
                <w:bCs/>
              </w:rPr>
              <w:t>Платежное поручение</w:t>
            </w:r>
          </w:p>
          <w:p w:rsidR="00FE2B6C" w:rsidRPr="003D572F" w:rsidRDefault="00FE2B6C" w:rsidP="003D572F">
            <w:pPr>
              <w:shd w:val="clear" w:color="auto" w:fill="FFFFFF"/>
              <w:tabs>
                <w:tab w:val="right" w:pos="4678"/>
              </w:tabs>
              <w:snapToGrid w:val="0"/>
              <w:spacing w:before="20"/>
              <w:ind w:firstLine="726"/>
              <w:rPr>
                <w:rStyle w:val="af7"/>
                <w:bCs/>
              </w:rPr>
            </w:pPr>
            <w:r w:rsidRPr="003D572F">
              <w:rPr>
                <w:rStyle w:val="af7"/>
                <w:bCs/>
              </w:rPr>
              <w:t>(PAYM_ORDER)</w:t>
            </w:r>
          </w:p>
        </w:tc>
        <w:tc>
          <w:tcPr>
            <w:tcW w:w="1736"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rPr>
                <w:b/>
              </w:rPr>
            </w:pPr>
            <w:r w:rsidRPr="003D572F">
              <w:rPr>
                <w:b/>
              </w:rPr>
              <w:t>Элемент</w:t>
            </w:r>
          </w:p>
        </w:tc>
        <w:tc>
          <w:tcPr>
            <w:tcW w:w="1012"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[0..n]</w:t>
            </w:r>
          </w:p>
        </w:tc>
      </w:tr>
      <w:tr w:rsidR="00FE2B6C" w:rsidRPr="003D572F" w:rsidTr="003F64AD">
        <w:trPr>
          <w:cantSplit/>
          <w:trHeight w:val="345"/>
        </w:trPr>
        <w:tc>
          <w:tcPr>
            <w:tcW w:w="7184" w:type="dxa"/>
            <w:tcBorders>
              <w:left w:val="single" w:sz="4" w:space="0" w:color="000000"/>
              <w:bottom w:val="single" w:sz="4" w:space="0" w:color="000000"/>
            </w:tcBorders>
          </w:tcPr>
          <w:p w:rsidR="00FE2B6C" w:rsidRPr="003D572F" w:rsidRDefault="00FE2B6C" w:rsidP="003D572F">
            <w:pPr>
              <w:shd w:val="clear" w:color="auto" w:fill="FFFFFF"/>
              <w:tabs>
                <w:tab w:val="right" w:pos="4678"/>
              </w:tabs>
              <w:snapToGrid w:val="0"/>
              <w:spacing w:before="20"/>
              <w:ind w:firstLine="360"/>
              <w:rPr>
                <w:rStyle w:val="af6"/>
                <w:bCs/>
              </w:rPr>
            </w:pPr>
            <w:r w:rsidRPr="003D572F">
              <w:rPr>
                <w:rStyle w:val="af6"/>
                <w:bCs/>
              </w:rPr>
              <w:t>Самостоятельные классификационные единицы / источники финансирования</w:t>
            </w:r>
          </w:p>
          <w:p w:rsidR="00FE2B6C" w:rsidRPr="003D572F" w:rsidRDefault="00FE2B6C" w:rsidP="003D572F">
            <w:pPr>
              <w:shd w:val="clear" w:color="auto" w:fill="FFFFFF"/>
              <w:tabs>
                <w:tab w:val="right" w:pos="4678"/>
              </w:tabs>
              <w:snapToGrid w:val="0"/>
              <w:spacing w:before="23"/>
              <w:ind w:firstLine="360"/>
              <w:rPr>
                <w:rStyle w:val="af7"/>
                <w:bCs/>
              </w:rPr>
            </w:pPr>
            <w:r w:rsidRPr="003D572F">
              <w:rPr>
                <w:rStyle w:val="af7"/>
                <w:bCs/>
              </w:rPr>
              <w:t>(F4DECODE)</w:t>
            </w:r>
          </w:p>
        </w:tc>
        <w:tc>
          <w:tcPr>
            <w:tcW w:w="1736" w:type="dxa"/>
            <w:tcBorders>
              <w:left w:val="single" w:sz="4" w:space="0" w:color="000000"/>
              <w:bottom w:val="single" w:sz="4" w:space="0" w:color="000000"/>
            </w:tcBorders>
            <w:vAlign w:val="center"/>
          </w:tcPr>
          <w:p w:rsidR="00FE2B6C" w:rsidRPr="003D572F" w:rsidRDefault="00FE2B6C" w:rsidP="003D572F">
            <w:pPr>
              <w:shd w:val="clear" w:color="auto" w:fill="FFFFFF"/>
              <w:snapToGrid w:val="0"/>
              <w:spacing w:before="20"/>
              <w:rPr>
                <w:b/>
              </w:rPr>
            </w:pPr>
            <w:r w:rsidRPr="003D572F">
              <w:rPr>
                <w:b/>
              </w:rPr>
              <w:t>Элемент</w:t>
            </w:r>
          </w:p>
        </w:tc>
        <w:tc>
          <w:tcPr>
            <w:tcW w:w="1012" w:type="dxa"/>
            <w:tcBorders>
              <w:left w:val="single" w:sz="4" w:space="0" w:color="000000"/>
              <w:bottom w:val="single" w:sz="4" w:space="0" w:color="000000"/>
              <w:right w:val="single" w:sz="4" w:space="0" w:color="000000"/>
            </w:tcBorders>
            <w:vAlign w:val="center"/>
          </w:tcPr>
          <w:p w:rsidR="00FE2B6C" w:rsidRPr="003D572F" w:rsidRDefault="00FE2B6C" w:rsidP="003D572F">
            <w:pPr>
              <w:shd w:val="clear" w:color="auto" w:fill="FFFFFF"/>
              <w:snapToGrid w:val="0"/>
              <w:spacing w:before="20"/>
              <w:jc w:val="center"/>
            </w:pPr>
            <w:r w:rsidRPr="003D572F">
              <w:t>[0..n]</w:t>
            </w:r>
          </w:p>
        </w:tc>
      </w:tr>
    </w:tbl>
    <w:p w:rsidR="00FE2B6C" w:rsidRPr="003D572F" w:rsidRDefault="00FE2B6C" w:rsidP="003D572F">
      <w:pPr>
        <w:shd w:val="clear" w:color="auto" w:fill="FFFFFF"/>
      </w:pPr>
    </w:p>
    <w:p w:rsidR="00FE2B6C" w:rsidRPr="003D572F" w:rsidRDefault="00FE2B6C" w:rsidP="003D572F">
      <w:pPr>
        <w:shd w:val="clear" w:color="auto" w:fill="FFFFFF"/>
        <w:rPr>
          <w:u w:val="single"/>
        </w:rPr>
      </w:pPr>
      <w:r w:rsidRPr="003D572F">
        <w:rPr>
          <w:u w:val="single"/>
        </w:rPr>
        <w:t>Примечания.</w:t>
      </w:r>
    </w:p>
    <w:p w:rsidR="00FE2B6C" w:rsidRPr="003D572F" w:rsidRDefault="00FE2B6C" w:rsidP="003D572F">
      <w:pPr>
        <w:shd w:val="clear" w:color="auto" w:fill="FFFFFF"/>
        <w:jc w:val="both"/>
      </w:pPr>
      <w:r w:rsidRPr="003D572F">
        <w:tab/>
      </w:r>
    </w:p>
    <w:p w:rsidR="00FE2B6C" w:rsidRPr="003D572F" w:rsidRDefault="00FE2B6C" w:rsidP="003D572F">
      <w:pPr>
        <w:shd w:val="clear" w:color="auto" w:fill="FFFFFF"/>
        <w:jc w:val="both"/>
      </w:pPr>
      <w:r w:rsidRPr="003D572F">
        <w:tab/>
      </w:r>
      <w:r w:rsidRPr="003D572F">
        <w:rPr>
          <w:vertAlign w:val="superscript"/>
        </w:rPr>
        <w:t>1</w:t>
      </w:r>
      <w:r w:rsidRPr="003D572F">
        <w:t xml:space="preserve"> В случае отсутствия данных «Номер корректировки» или «Номер обращения за дотацией» или в случае равенства этих данных нулю реквизиты </w:t>
      </w:r>
      <w:r w:rsidRPr="003D572F">
        <w:rPr>
          <w:rFonts w:ascii="Arial" w:hAnsi="Arial" w:cs="Arial"/>
          <w:lang w:val="en-US"/>
        </w:rPr>
        <w:lastRenderedPageBreak/>
        <w:t>TITLE</w:t>
      </w:r>
      <w:r w:rsidRPr="003D572F">
        <w:rPr>
          <w:rFonts w:ascii="Arial" w:hAnsi="Arial" w:cs="Arial"/>
        </w:rPr>
        <w:t>.</w:t>
      </w:r>
      <w:r w:rsidRPr="003D572F">
        <w:rPr>
          <w:rFonts w:ascii="Arial" w:hAnsi="Arial" w:cs="Arial"/>
          <w:lang w:val="en-US"/>
        </w:rPr>
        <w:t>NumCorr</w:t>
      </w:r>
      <w:r w:rsidRPr="003D572F">
        <w:t xml:space="preserve"> и (или) </w:t>
      </w:r>
      <w:r w:rsidRPr="003D572F">
        <w:rPr>
          <w:rFonts w:ascii="Arial" w:hAnsi="Arial" w:cs="Arial"/>
          <w:lang w:val="en-US"/>
        </w:rPr>
        <w:t>TITLE</w:t>
      </w:r>
      <w:r w:rsidRPr="003D572F">
        <w:rPr>
          <w:rFonts w:ascii="Arial" w:hAnsi="Arial" w:cs="Arial"/>
        </w:rPr>
        <w:t>.</w:t>
      </w:r>
      <w:r w:rsidRPr="003D572F">
        <w:rPr>
          <w:rFonts w:ascii="Arial" w:hAnsi="Arial" w:cs="Arial"/>
          <w:lang w:val="en-US"/>
        </w:rPr>
        <w:t>NumDot</w:t>
      </w:r>
      <w:r w:rsidRPr="003D572F">
        <w:t xml:space="preserve"> соответственно должны отсутствовать в файле </w:t>
      </w:r>
      <w:r w:rsidRPr="003D572F">
        <w:rPr>
          <w:lang w:val="en-US"/>
        </w:rPr>
        <w:t>XML</w:t>
      </w:r>
      <w:r w:rsidRPr="003D572F">
        <w:t>.</w:t>
      </w:r>
    </w:p>
    <w:p w:rsidR="00FE2B6C" w:rsidRPr="003D572F" w:rsidRDefault="00FE2B6C" w:rsidP="003D572F">
      <w:pPr>
        <w:shd w:val="clear" w:color="auto" w:fill="FFFFFF"/>
        <w:jc w:val="both"/>
      </w:pPr>
      <w:r w:rsidRPr="003D572F">
        <w:tab/>
      </w:r>
      <w:r w:rsidRPr="003D572F">
        <w:rPr>
          <w:vertAlign w:val="superscript"/>
        </w:rPr>
        <w:t>2</w:t>
      </w:r>
      <w:r w:rsidRPr="003D572F">
        <w:t> Если Расчет подписан страхователем, указывается «1». Если Расчет подписан уполномоченным представителем страхователя, указывается «2». Если Расчет подписан правопреемником, указывается «3».</w:t>
      </w:r>
    </w:p>
    <w:p w:rsidR="00FE2B6C" w:rsidRPr="003D572F" w:rsidRDefault="00FE2B6C" w:rsidP="003D572F">
      <w:pPr>
        <w:shd w:val="clear" w:color="auto" w:fill="FFFFFF"/>
        <w:jc w:val="both"/>
      </w:pPr>
      <w:r w:rsidRPr="003D572F">
        <w:tab/>
      </w:r>
      <w:r w:rsidRPr="003D572F">
        <w:rPr>
          <w:vertAlign w:val="superscript"/>
        </w:rPr>
        <w:t>3</w:t>
      </w:r>
      <w:r w:rsidRPr="003D572F">
        <w:t> Указывается код из Общероссийского классификатора стран мира утвержденного Постановлением Госстандарта России от 14 декабря 2001 г.  №529-ст. При отсутствии у застрахованного лица гражданства, в поле "Код страны" указывается значение "999".</w:t>
      </w:r>
    </w:p>
    <w:p w:rsidR="00FE2B6C" w:rsidRPr="003D572F" w:rsidRDefault="00FE2B6C" w:rsidP="003D572F">
      <w:pPr>
        <w:shd w:val="clear" w:color="auto" w:fill="FFFFFF"/>
        <w:jc w:val="both"/>
      </w:pPr>
      <w:r w:rsidRPr="003D572F">
        <w:tab/>
      </w:r>
      <w:r w:rsidRPr="003D572F">
        <w:rPr>
          <w:vertAlign w:val="superscript"/>
        </w:rPr>
        <w:t>4</w:t>
      </w:r>
      <w:r w:rsidRPr="003D572F">
        <w:t> № патента – числовое поле длиной 13 цифр с лидирующими нулями в соответствии с приказом ФНС России от 27.12.2012 № ММВ</w:t>
      </w:r>
      <w:r w:rsidRPr="003D572F">
        <w:noBreakHyphen/>
        <w:t>7</w:t>
      </w:r>
      <w:r w:rsidRPr="003D572F">
        <w:noBreakHyphen/>
        <w:t>3/1014@ «Об утверждении формы патента на право применения патентной системы налогообложения». Первые 4 цифры номера – код налогового органа, выдающего патент; следующие 2 цифры – последние 2 цифры года, в котором выдан патент; последние 7 цифр – номер по порядку.</w:t>
      </w:r>
    </w:p>
    <w:p w:rsidR="00FE2B6C" w:rsidRPr="003D572F" w:rsidRDefault="00FE2B6C" w:rsidP="003D572F">
      <w:pPr>
        <w:shd w:val="clear" w:color="auto" w:fill="FFFFFF"/>
        <w:jc w:val="both"/>
      </w:pPr>
      <w:r w:rsidRPr="003D572F">
        <w:tab/>
      </w:r>
      <w:r w:rsidRPr="003D572F">
        <w:rPr>
          <w:vertAlign w:val="superscript"/>
        </w:rPr>
        <w:t>5</w:t>
      </w:r>
      <w:r w:rsidRPr="003D572F">
        <w:t> Код вида предпринимательской деятельности – номер подпункта (1…18, 20…44) пункта 2 статьи 346.43 Налогового кодекса Российской Федерации.</w:t>
      </w:r>
    </w:p>
    <w:p w:rsidR="00FE2B6C" w:rsidRPr="003D572F" w:rsidRDefault="00FE2B6C" w:rsidP="003D572F">
      <w:pPr>
        <w:shd w:val="clear" w:color="auto" w:fill="FFFFFF"/>
        <w:jc w:val="both"/>
      </w:pPr>
      <w:r w:rsidRPr="003D572F">
        <w:tab/>
      </w:r>
      <w:r w:rsidRPr="003D572F">
        <w:rPr>
          <w:vertAlign w:val="superscript"/>
        </w:rPr>
        <w:t>6</w:t>
      </w:r>
      <w:r w:rsidRPr="003D572F">
        <w:t> Признак устанавливается, если страхователь относится к категории работодателей, указанных в пункте 2 статьи 2 Федерального закона от 22.12.2005 № 179</w:t>
      </w:r>
      <w:r w:rsidRPr="003D572F">
        <w:noBreakHyphen/>
        <w:t>ФЗ «О страховых тарифах на обязательное социальное страхование от несчастных случаев на производстве и профессиональных заболеваний на 2006 год» и имеетправо на начисление страховых взносов в размере 60% от установленного страхового тарифа на все выплаты.</w:t>
      </w:r>
    </w:p>
    <w:p w:rsidR="00FE2B6C" w:rsidRPr="003D572F" w:rsidRDefault="00FE2B6C" w:rsidP="00E2325F">
      <w:pPr>
        <w:shd w:val="clear" w:color="auto" w:fill="FFFFFF"/>
        <w:jc w:val="both"/>
        <w:sectPr w:rsidR="00FE2B6C" w:rsidRPr="003D572F" w:rsidSect="007C7EC6">
          <w:headerReference w:type="even" r:id="rId35"/>
          <w:footerReference w:type="even" r:id="rId36"/>
          <w:footerReference w:type="default" r:id="rId37"/>
          <w:pgSz w:w="11906" w:h="16838"/>
          <w:pgMar w:top="993" w:right="1225" w:bottom="1134" w:left="1134" w:header="709" w:footer="709" w:gutter="0"/>
          <w:pgNumType w:start="1"/>
          <w:cols w:space="708"/>
          <w:titlePg/>
          <w:docGrid w:linePitch="360"/>
        </w:sectPr>
      </w:pPr>
      <w:r w:rsidRPr="003D572F">
        <w:tab/>
      </w:r>
      <w:r w:rsidRPr="003D572F">
        <w:rPr>
          <w:vertAlign w:val="superscript"/>
        </w:rPr>
        <w:t>7</w:t>
      </w:r>
      <w:r w:rsidRPr="003D572F">
        <w:t xml:space="preserve"> Признак устанавливается, если </w:t>
      </w:r>
      <w:r w:rsidRPr="00EB4BB5">
        <w:t>часть</w:t>
      </w:r>
      <w:r w:rsidRPr="003D572F">
        <w:t xml:space="preserve"> деятельности страхователя финансируется из бюджетов всех уровней и приравненных к ним источников. В этом случае заполняется раздел «Самостоятельные классификационные единицы / источники финансирования», в котором раздельно указываются выплаты по бюджетной и коммерческой частям деятельности. При этом устанавливается одинаковый код общероссийского классификатора вида экономической деятельности (далее - ОКВЭД) для обеих частей. Для бюджетной части выплат страховой тариф устанавливается в соответствии с пунктом 15 Правил отнесения видов экономической деятельности к классу профессионального риска, утверждённых постановлением Правительства Российской Федерации от 01.12.2005 № 713 «Об утверждении правил отнесения видов экономической деятельности к классу профессионального риска», в настоящее время равен 0,2%.</w:t>
      </w:r>
    </w:p>
    <w:tbl>
      <w:tblPr>
        <w:tblW w:w="5103" w:type="dxa"/>
        <w:tblInd w:w="9747" w:type="dxa"/>
        <w:tblLook w:val="01E0"/>
      </w:tblPr>
      <w:tblGrid>
        <w:gridCol w:w="5103"/>
      </w:tblGrid>
      <w:tr w:rsidR="00FE2B6C" w:rsidRPr="003D572F" w:rsidTr="00E2325F">
        <w:tc>
          <w:tcPr>
            <w:tcW w:w="5103" w:type="dxa"/>
          </w:tcPr>
          <w:p w:rsidR="00FE2B6C" w:rsidRPr="007C7EC6" w:rsidRDefault="00FE2B6C" w:rsidP="00E2325F">
            <w:pPr>
              <w:shd w:val="clear" w:color="auto" w:fill="FFFFFF"/>
              <w:ind w:right="352"/>
              <w:jc w:val="center"/>
            </w:pPr>
            <w:r w:rsidRPr="007C7EC6">
              <w:lastRenderedPageBreak/>
              <w:t>При</w:t>
            </w:r>
            <w:r>
              <w:t>ложение № 3</w:t>
            </w:r>
          </w:p>
          <w:p w:rsidR="00FE2B6C" w:rsidRPr="007C7EC6" w:rsidRDefault="00FE2B6C" w:rsidP="00E2325F">
            <w:pPr>
              <w:shd w:val="clear" w:color="auto" w:fill="FFFFFF"/>
              <w:ind w:right="352"/>
              <w:jc w:val="center"/>
            </w:pPr>
            <w:r w:rsidRPr="007C7EC6">
              <w:t>к Технологии приема расчетов</w:t>
            </w:r>
          </w:p>
          <w:p w:rsidR="00FE2B6C" w:rsidRPr="007C7EC6" w:rsidRDefault="00FE2B6C" w:rsidP="00E2325F">
            <w:pPr>
              <w:shd w:val="clear" w:color="auto" w:fill="FFFFFF"/>
              <w:ind w:right="352"/>
              <w:jc w:val="center"/>
            </w:pPr>
            <w:r w:rsidRPr="007C7EC6">
              <w:t>страхователей по начисленным и</w:t>
            </w:r>
          </w:p>
          <w:p w:rsidR="00FE2B6C" w:rsidRPr="007C7EC6" w:rsidRDefault="00FE2B6C" w:rsidP="00E2325F">
            <w:pPr>
              <w:shd w:val="clear" w:color="auto" w:fill="FFFFFF"/>
              <w:ind w:right="352"/>
              <w:jc w:val="center"/>
            </w:pPr>
            <w:r w:rsidRPr="007C7EC6">
              <w:t>уплаченным страховым взносам в</w:t>
            </w:r>
          </w:p>
          <w:p w:rsidR="00FE2B6C" w:rsidRPr="007C7EC6" w:rsidRDefault="00FE2B6C" w:rsidP="00E2325F">
            <w:pPr>
              <w:shd w:val="clear" w:color="auto" w:fill="FFFFFF"/>
              <w:ind w:right="352"/>
              <w:jc w:val="center"/>
            </w:pPr>
            <w:r w:rsidRPr="007C7EC6">
              <w:t>системе Фонда социального страхования</w:t>
            </w:r>
          </w:p>
          <w:p w:rsidR="00FE2B6C" w:rsidRDefault="00FE2B6C" w:rsidP="00E2325F">
            <w:pPr>
              <w:shd w:val="clear" w:color="auto" w:fill="FFFFFF"/>
              <w:ind w:right="352"/>
              <w:jc w:val="center"/>
            </w:pPr>
            <w:r w:rsidRPr="007C7EC6">
              <w:t xml:space="preserve">Российской Федерации в электронном виде с </w:t>
            </w:r>
            <w:r>
              <w:t>применением электронной подписи</w:t>
            </w:r>
            <w:r w:rsidRPr="007C7EC6">
              <w:t xml:space="preserve"> утвержденной приказом Фонда социального страхования Российской Федерации</w:t>
            </w:r>
          </w:p>
          <w:p w:rsidR="00FE2B6C" w:rsidRPr="003D572F" w:rsidRDefault="00FE2B6C" w:rsidP="00E2325F">
            <w:pPr>
              <w:shd w:val="clear" w:color="auto" w:fill="FFFFFF"/>
              <w:ind w:right="352"/>
              <w:jc w:val="center"/>
              <w:rPr>
                <w:sz w:val="24"/>
                <w:szCs w:val="24"/>
              </w:rPr>
            </w:pPr>
            <w:r w:rsidRPr="007C7EC6">
              <w:t>от «__ »________</w:t>
            </w:r>
            <w:r>
              <w:t>_</w:t>
            </w:r>
            <w:r w:rsidRPr="007C7EC6">
              <w:t>2016 г. № _______</w:t>
            </w:r>
          </w:p>
        </w:tc>
      </w:tr>
    </w:tbl>
    <w:p w:rsidR="00FE2B6C" w:rsidRPr="003D572F" w:rsidRDefault="00FE2B6C" w:rsidP="00E2325F">
      <w:pPr>
        <w:shd w:val="clear" w:color="auto" w:fill="FFFFFF"/>
        <w:ind w:left="5761"/>
      </w:pPr>
    </w:p>
    <w:p w:rsidR="00FE2B6C" w:rsidRPr="003D572F" w:rsidRDefault="00FE2B6C" w:rsidP="003D572F">
      <w:pPr>
        <w:shd w:val="clear" w:color="auto" w:fill="FFFFFF"/>
        <w:ind w:left="567" w:right="352"/>
        <w:jc w:val="center"/>
        <w:rPr>
          <w:b/>
        </w:rPr>
      </w:pPr>
    </w:p>
    <w:p w:rsidR="00FE2B6C" w:rsidRPr="003D572F" w:rsidRDefault="00FE2B6C" w:rsidP="003D572F">
      <w:pPr>
        <w:pStyle w:val="2"/>
        <w:shd w:val="clear" w:color="auto" w:fill="FFFFFF"/>
        <w:spacing w:before="120" w:after="60"/>
        <w:ind w:right="-104" w:firstLine="0"/>
        <w:jc w:val="center"/>
      </w:pPr>
      <w:r w:rsidRPr="003D572F">
        <w:rPr>
          <w:b/>
        </w:rPr>
        <w:t xml:space="preserve">Описание контрольных соотношений показателей логического контроля к </w:t>
      </w:r>
      <w:r w:rsidRPr="003D572F">
        <w:rPr>
          <w:b/>
          <w:bCs/>
        </w:rPr>
        <w:t>Расчету</w:t>
      </w:r>
      <w:bookmarkStart w:id="134" w:name="_GoBack"/>
      <w:bookmarkEnd w:id="134"/>
      <w:r w:rsidRPr="003D572F">
        <w:rPr>
          <w:b/>
          <w:bCs/>
        </w:rPr>
        <w:t xml:space="preserve"> по начисленным и уплаченным страховым взносам на обязательное социальное страхование на случай временной нетрудоспособности и в связи с материнством и по обязательному социальному страхованию от несчастных случаев на производстве и профессиональных заболеваний, а также по расходам на выплату страхового обеспечения (Форма - 4 ФСС), утвержденного приказом Фонда социального страхования Российской Федерации от 25.02.2016  № 54   в действующей редакции</w:t>
      </w:r>
    </w:p>
    <w:p w:rsidR="00FE2B6C" w:rsidRPr="00CE2C5F" w:rsidRDefault="00FE2B6C" w:rsidP="00EB4BB5">
      <w:pPr>
        <w:rPr>
          <w:b/>
        </w:rPr>
      </w:pPr>
    </w:p>
    <w:tbl>
      <w:tblPr>
        <w:tblW w:w="149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4910"/>
        <w:gridCol w:w="540"/>
        <w:gridCol w:w="8842"/>
      </w:tblGrid>
      <w:tr w:rsidR="00FE2B6C" w:rsidRPr="00CE2C5F" w:rsidTr="005F4BDD">
        <w:trPr>
          <w:cantSplit/>
        </w:trPr>
        <w:tc>
          <w:tcPr>
            <w:tcW w:w="648" w:type="dxa"/>
            <w:vAlign w:val="center"/>
          </w:tcPr>
          <w:p w:rsidR="00FE2B6C" w:rsidRPr="00CE2C5F" w:rsidRDefault="00FE2B6C" w:rsidP="005F4BDD">
            <w:pPr>
              <w:jc w:val="center"/>
              <w:rPr>
                <w:b/>
              </w:rPr>
            </w:pPr>
            <w:r w:rsidRPr="00CE2C5F">
              <w:rPr>
                <w:b/>
              </w:rPr>
              <w:t>№</w:t>
            </w:r>
          </w:p>
        </w:tc>
        <w:tc>
          <w:tcPr>
            <w:tcW w:w="4910" w:type="dxa"/>
            <w:vAlign w:val="center"/>
          </w:tcPr>
          <w:p w:rsidR="00FE2B6C" w:rsidRPr="00CE2C5F" w:rsidRDefault="00FE2B6C" w:rsidP="005F4BDD">
            <w:pPr>
              <w:pStyle w:val="1"/>
              <w:spacing w:before="0" w:after="0"/>
              <w:jc w:val="center"/>
              <w:rPr>
                <w:rFonts w:ascii="Times New Roman" w:hAnsi="Times New Roman" w:cs="Times New Roman"/>
                <w:sz w:val="28"/>
                <w:szCs w:val="28"/>
              </w:rPr>
            </w:pPr>
            <w:r w:rsidRPr="00CE2C5F">
              <w:rPr>
                <w:rFonts w:ascii="Times New Roman" w:hAnsi="Times New Roman" w:cs="Times New Roman"/>
                <w:sz w:val="28"/>
                <w:szCs w:val="28"/>
              </w:rPr>
              <w:t>Показатели сопоставляемые</w:t>
            </w:r>
          </w:p>
        </w:tc>
        <w:tc>
          <w:tcPr>
            <w:tcW w:w="540" w:type="dxa"/>
            <w:vAlign w:val="center"/>
          </w:tcPr>
          <w:p w:rsidR="00FE2B6C" w:rsidRPr="00CE2C5F" w:rsidRDefault="00FE2B6C" w:rsidP="005F4BDD">
            <w:pPr>
              <w:jc w:val="center"/>
            </w:pPr>
          </w:p>
        </w:tc>
        <w:tc>
          <w:tcPr>
            <w:tcW w:w="8842" w:type="dxa"/>
            <w:vAlign w:val="center"/>
          </w:tcPr>
          <w:p w:rsidR="00FE2B6C" w:rsidRPr="00CE2C5F" w:rsidRDefault="00FE2B6C" w:rsidP="005F4BDD">
            <w:pPr>
              <w:pStyle w:val="2"/>
              <w:ind w:firstLine="0"/>
              <w:jc w:val="center"/>
              <w:rPr>
                <w:b/>
              </w:rPr>
            </w:pPr>
            <w:r w:rsidRPr="00CE2C5F">
              <w:rPr>
                <w:b/>
              </w:rPr>
              <w:t>Показатели, с которыми производится сопоставление</w:t>
            </w:r>
          </w:p>
        </w:tc>
      </w:tr>
      <w:tr w:rsidR="00FE2B6C" w:rsidRPr="00CE2C5F" w:rsidTr="005F4BDD">
        <w:trPr>
          <w:cantSplit/>
        </w:trPr>
        <w:tc>
          <w:tcPr>
            <w:tcW w:w="648" w:type="dxa"/>
            <w:vAlign w:val="center"/>
          </w:tcPr>
          <w:p w:rsidR="00FE2B6C" w:rsidRPr="00CE2C5F" w:rsidRDefault="00FE2B6C" w:rsidP="005F4BDD">
            <w:pPr>
              <w:keepNext/>
              <w:spacing w:before="240" w:after="240"/>
              <w:jc w:val="center"/>
              <w:rPr>
                <w:b/>
              </w:rPr>
            </w:pPr>
          </w:p>
        </w:tc>
        <w:tc>
          <w:tcPr>
            <w:tcW w:w="4910" w:type="dxa"/>
            <w:vAlign w:val="center"/>
          </w:tcPr>
          <w:p w:rsidR="00FE2B6C" w:rsidRPr="00CE2C5F" w:rsidRDefault="00FE2B6C" w:rsidP="005F4BDD">
            <w:pPr>
              <w:pStyle w:val="1"/>
              <w:spacing w:after="240"/>
              <w:rPr>
                <w:rFonts w:ascii="Times New Roman" w:hAnsi="Times New Roman" w:cs="Times New Roman"/>
                <w:sz w:val="28"/>
                <w:szCs w:val="28"/>
              </w:rPr>
            </w:pPr>
            <w:r w:rsidRPr="00CE2C5F">
              <w:rPr>
                <w:rFonts w:ascii="Times New Roman" w:hAnsi="Times New Roman" w:cs="Times New Roman"/>
                <w:sz w:val="28"/>
                <w:szCs w:val="28"/>
              </w:rPr>
              <w:t>Титульный лист</w:t>
            </w:r>
          </w:p>
        </w:tc>
        <w:tc>
          <w:tcPr>
            <w:tcW w:w="540" w:type="dxa"/>
            <w:vAlign w:val="center"/>
          </w:tcPr>
          <w:p w:rsidR="00FE2B6C" w:rsidRPr="00CE2C5F" w:rsidRDefault="00FE2B6C" w:rsidP="005F4BDD">
            <w:pPr>
              <w:keepNext/>
              <w:spacing w:before="240" w:after="240"/>
              <w:jc w:val="center"/>
            </w:pPr>
          </w:p>
        </w:tc>
        <w:tc>
          <w:tcPr>
            <w:tcW w:w="8842" w:type="dxa"/>
            <w:vAlign w:val="center"/>
          </w:tcPr>
          <w:p w:rsidR="00FE2B6C" w:rsidRPr="00CE2C5F" w:rsidRDefault="00FE2B6C" w:rsidP="005F4BDD">
            <w:pPr>
              <w:pStyle w:val="2"/>
              <w:spacing w:before="240" w:after="240"/>
              <w:ind w:right="0" w:firstLine="0"/>
              <w:rPr>
                <w:b/>
              </w:rPr>
            </w:pPr>
          </w:p>
        </w:tc>
      </w:tr>
      <w:tr w:rsidR="00FE2B6C" w:rsidRPr="00CE2C5F" w:rsidTr="005F4BDD">
        <w:trPr>
          <w:cantSplit/>
        </w:trPr>
        <w:tc>
          <w:tcPr>
            <w:tcW w:w="648" w:type="dxa"/>
            <w:vAlign w:val="center"/>
          </w:tcPr>
          <w:p w:rsidR="00FE2B6C" w:rsidRPr="00CE2C5F" w:rsidRDefault="00FE2B6C" w:rsidP="005F4BDD">
            <w:pPr>
              <w:jc w:val="center"/>
            </w:pPr>
            <w:r w:rsidRPr="00CE2C5F">
              <w:t>1</w:t>
            </w:r>
          </w:p>
        </w:tc>
        <w:tc>
          <w:tcPr>
            <w:tcW w:w="4910" w:type="dxa"/>
            <w:vAlign w:val="center"/>
          </w:tcPr>
          <w:p w:rsidR="00FE2B6C" w:rsidRPr="00CE2C5F" w:rsidRDefault="00FE2B6C" w:rsidP="005F4BDD">
            <w:pPr>
              <w:pStyle w:val="1"/>
              <w:spacing w:before="0" w:after="0"/>
              <w:rPr>
                <w:rFonts w:ascii="Times New Roman" w:hAnsi="Times New Roman" w:cs="Times New Roman"/>
                <w:b w:val="0"/>
                <w:sz w:val="28"/>
                <w:szCs w:val="28"/>
              </w:rPr>
            </w:pPr>
            <w:r w:rsidRPr="00CE2C5F">
              <w:rPr>
                <w:rFonts w:ascii="Times New Roman" w:hAnsi="Times New Roman" w:cs="Times New Roman"/>
                <w:b w:val="0"/>
                <w:sz w:val="28"/>
                <w:szCs w:val="28"/>
              </w:rPr>
              <w:t>Показатель «из них: женщин»</w:t>
            </w:r>
          </w:p>
        </w:tc>
        <w:tc>
          <w:tcPr>
            <w:tcW w:w="540" w:type="dxa"/>
            <w:vAlign w:val="center"/>
          </w:tcPr>
          <w:p w:rsidR="00FE2B6C" w:rsidRPr="00CE2C5F" w:rsidRDefault="00FE2B6C" w:rsidP="005F4BDD">
            <w:pPr>
              <w:jc w:val="center"/>
            </w:pPr>
            <w:r w:rsidRPr="00CE2C5F">
              <w:t>≤</w:t>
            </w:r>
          </w:p>
        </w:tc>
        <w:tc>
          <w:tcPr>
            <w:tcW w:w="8842" w:type="dxa"/>
            <w:vAlign w:val="center"/>
          </w:tcPr>
          <w:p w:rsidR="00FE2B6C" w:rsidRPr="00CE2C5F" w:rsidRDefault="00FE2B6C" w:rsidP="005F4BDD">
            <w:pPr>
              <w:pStyle w:val="2"/>
              <w:ind w:firstLine="0"/>
            </w:pPr>
            <w:r w:rsidRPr="00CE2C5F">
              <w:t>Показатель «</w:t>
            </w:r>
            <w:r>
              <w:t>Среднесписочная ч</w:t>
            </w:r>
            <w:r w:rsidRPr="00CE2C5F">
              <w:t>исленность работников»</w:t>
            </w:r>
          </w:p>
        </w:tc>
      </w:tr>
      <w:tr w:rsidR="00FE2B6C" w:rsidRPr="00CE2C5F" w:rsidTr="005F4BDD">
        <w:trPr>
          <w:cantSplit/>
        </w:trPr>
        <w:tc>
          <w:tcPr>
            <w:tcW w:w="648" w:type="dxa"/>
            <w:vAlign w:val="center"/>
          </w:tcPr>
          <w:p w:rsidR="00FE2B6C" w:rsidRPr="00CE2C5F" w:rsidRDefault="00FE2B6C" w:rsidP="005F4BDD">
            <w:pPr>
              <w:jc w:val="center"/>
            </w:pPr>
            <w:r>
              <w:t>2</w:t>
            </w:r>
          </w:p>
        </w:tc>
        <w:tc>
          <w:tcPr>
            <w:tcW w:w="4910" w:type="dxa"/>
            <w:vAlign w:val="center"/>
          </w:tcPr>
          <w:p w:rsidR="00FE2B6C" w:rsidRPr="00CE2C5F" w:rsidRDefault="00FE2B6C" w:rsidP="005F4BDD">
            <w:r w:rsidRPr="00CE2C5F">
              <w:t>Показатель «шифр страхователя, 2</w:t>
            </w:r>
            <w:r w:rsidRPr="00CE2C5F">
              <w:noBreakHyphen/>
              <w:t>я часть»</w:t>
            </w:r>
          </w:p>
        </w:tc>
        <w:tc>
          <w:tcPr>
            <w:tcW w:w="540" w:type="dxa"/>
            <w:vAlign w:val="center"/>
          </w:tcPr>
          <w:p w:rsidR="00FE2B6C" w:rsidRPr="00CE2C5F" w:rsidRDefault="00FE2B6C" w:rsidP="005F4BDD">
            <w:pPr>
              <w:jc w:val="center"/>
              <w:rPr>
                <w:lang w:val="en-US"/>
              </w:rPr>
            </w:pPr>
            <w:r w:rsidRPr="00CE2C5F">
              <w:t>=</w:t>
            </w:r>
          </w:p>
        </w:tc>
        <w:tc>
          <w:tcPr>
            <w:tcW w:w="8842" w:type="dxa"/>
            <w:vAlign w:val="center"/>
          </w:tcPr>
          <w:p w:rsidR="00FE2B6C" w:rsidRPr="00CE2C5F" w:rsidRDefault="00FE2B6C" w:rsidP="005F4BDD">
            <w:pPr>
              <w:ind w:firstLine="252"/>
            </w:pPr>
            <w:r w:rsidRPr="00CE2C5F">
              <w:rPr>
                <w:b/>
              </w:rPr>
              <w:t xml:space="preserve">а). </w:t>
            </w:r>
            <w:r w:rsidRPr="00CE2C5F">
              <w:t>Если показатель «шифр страхователя, 1</w:t>
            </w:r>
            <w:r w:rsidRPr="00CE2C5F">
              <w:noBreakHyphen/>
              <w:t>я часть» =121, 151, 161:</w:t>
            </w:r>
          </w:p>
          <w:p w:rsidR="00FE2B6C" w:rsidRPr="00CE2C5F" w:rsidRDefault="00FE2B6C" w:rsidP="005F4BDD">
            <w:r w:rsidRPr="00CE2C5F">
              <w:t>01</w:t>
            </w:r>
          </w:p>
          <w:p w:rsidR="00FE2B6C" w:rsidRPr="00CE2C5F" w:rsidRDefault="00FE2B6C" w:rsidP="005F4BDD">
            <w:pPr>
              <w:ind w:firstLine="252"/>
            </w:pPr>
            <w:r w:rsidRPr="00CE2C5F">
              <w:rPr>
                <w:b/>
              </w:rPr>
              <w:t xml:space="preserve">б). </w:t>
            </w:r>
            <w:r w:rsidRPr="00CE2C5F">
              <w:t>Если показатель «шифр страхователя, 1</w:t>
            </w:r>
            <w:r w:rsidRPr="00CE2C5F">
              <w:noBreakHyphen/>
              <w:t>я часть» =141:</w:t>
            </w:r>
          </w:p>
          <w:p w:rsidR="00FE2B6C" w:rsidRPr="00CE2C5F" w:rsidRDefault="00FE2B6C" w:rsidP="005F4BDD">
            <w:r w:rsidRPr="00CE2C5F">
              <w:t>02</w:t>
            </w:r>
          </w:p>
        </w:tc>
      </w:tr>
      <w:tr w:rsidR="00FE2B6C" w:rsidRPr="00CE2C5F" w:rsidTr="005F4BDD">
        <w:trPr>
          <w:cantSplit/>
        </w:trPr>
        <w:tc>
          <w:tcPr>
            <w:tcW w:w="648" w:type="dxa"/>
            <w:vAlign w:val="center"/>
          </w:tcPr>
          <w:p w:rsidR="00FE2B6C" w:rsidRPr="00CE2C5F" w:rsidRDefault="00FE2B6C" w:rsidP="005F4BDD">
            <w:pPr>
              <w:keepNext/>
              <w:jc w:val="center"/>
            </w:pPr>
          </w:p>
        </w:tc>
        <w:tc>
          <w:tcPr>
            <w:tcW w:w="4910" w:type="dxa"/>
            <w:vAlign w:val="center"/>
          </w:tcPr>
          <w:p w:rsidR="00FE2B6C" w:rsidRPr="00CE2C5F" w:rsidRDefault="00FE2B6C" w:rsidP="005F4BDD">
            <w:pPr>
              <w:keepNext/>
            </w:pPr>
            <w:r w:rsidRPr="00CE2C5F">
              <w:rPr>
                <w:b/>
              </w:rPr>
              <w:t xml:space="preserve">Раздел </w:t>
            </w:r>
            <w:r w:rsidRPr="00CE2C5F">
              <w:rPr>
                <w:b/>
                <w:lang w:val="en-US"/>
              </w:rPr>
              <w:t>I</w:t>
            </w:r>
          </w:p>
        </w:tc>
        <w:tc>
          <w:tcPr>
            <w:tcW w:w="540" w:type="dxa"/>
            <w:vAlign w:val="center"/>
          </w:tcPr>
          <w:p w:rsidR="00FE2B6C" w:rsidRPr="00CE2C5F" w:rsidRDefault="00FE2B6C" w:rsidP="005F4BDD">
            <w:pPr>
              <w:keepNext/>
              <w:jc w:val="center"/>
              <w:rPr>
                <w:lang w:val="en-US"/>
              </w:rPr>
            </w:pPr>
          </w:p>
        </w:tc>
        <w:tc>
          <w:tcPr>
            <w:tcW w:w="8842" w:type="dxa"/>
            <w:vAlign w:val="center"/>
          </w:tcPr>
          <w:p w:rsidR="00FE2B6C" w:rsidRPr="00CE2C5F" w:rsidRDefault="00FE2B6C" w:rsidP="005F4BDD">
            <w:pPr>
              <w:keepNext/>
            </w:pPr>
            <w:r w:rsidRPr="00CE2C5F">
              <w:rPr>
                <w:b/>
              </w:rPr>
              <w:t>Расчёт по начисленным, уплаченным страховым взносам на обязательное социальное страхование на случай временной нетрудоспособности и в связи с материнством и произведенным расходам</w:t>
            </w:r>
          </w:p>
        </w:tc>
      </w:tr>
      <w:tr w:rsidR="00FE2B6C" w:rsidRPr="00CE2C5F" w:rsidTr="005F4BDD">
        <w:trPr>
          <w:cantSplit/>
        </w:trPr>
        <w:tc>
          <w:tcPr>
            <w:tcW w:w="648" w:type="dxa"/>
            <w:vAlign w:val="center"/>
          </w:tcPr>
          <w:p w:rsidR="00FE2B6C" w:rsidRPr="00CE2C5F" w:rsidRDefault="00FE2B6C" w:rsidP="005F4BDD">
            <w:pPr>
              <w:jc w:val="center"/>
            </w:pPr>
            <w:r w:rsidRPr="00CE2C5F">
              <w:t>1</w:t>
            </w:r>
          </w:p>
        </w:tc>
        <w:tc>
          <w:tcPr>
            <w:tcW w:w="4910" w:type="dxa"/>
            <w:vAlign w:val="center"/>
          </w:tcPr>
          <w:p w:rsidR="00FE2B6C" w:rsidRPr="00CE2C5F" w:rsidRDefault="00FE2B6C" w:rsidP="005F4BDD">
            <w:r w:rsidRPr="00CE2C5F">
              <w:t>Показатель «Код по ОКВЭД»</w:t>
            </w:r>
          </w:p>
        </w:tc>
        <w:tc>
          <w:tcPr>
            <w:tcW w:w="540" w:type="dxa"/>
            <w:vAlign w:val="center"/>
          </w:tcPr>
          <w:p w:rsidR="00FE2B6C" w:rsidRPr="00CE2C5F" w:rsidRDefault="00FE2B6C" w:rsidP="005F4BDD">
            <w:pPr>
              <w:jc w:val="center"/>
            </w:pPr>
            <w:r w:rsidRPr="00CE2C5F">
              <w:t>:</w:t>
            </w:r>
          </w:p>
        </w:tc>
        <w:tc>
          <w:tcPr>
            <w:tcW w:w="8842" w:type="dxa"/>
            <w:vAlign w:val="center"/>
          </w:tcPr>
          <w:p w:rsidR="00FE2B6C" w:rsidRPr="00CE2C5F" w:rsidRDefault="00FE2B6C" w:rsidP="005F4BDD">
            <w:pPr>
              <w:ind w:left="249"/>
            </w:pPr>
            <w:r w:rsidRPr="00CE2C5F">
              <w:rPr>
                <w:b/>
              </w:rPr>
              <w:t>а).</w:t>
            </w:r>
            <w:r w:rsidRPr="00CE2C5F">
              <w:t> Если показатель титульного листа «шифр страхователя, 1-я часть» =121 или =151:</w:t>
            </w:r>
          </w:p>
          <w:p w:rsidR="00FE2B6C" w:rsidRPr="00CE2C5F" w:rsidRDefault="00FE2B6C" w:rsidP="005F4BDD">
            <w:r w:rsidRPr="00CE2C5F">
              <w:t>Поле обязательно к заполнению</w:t>
            </w:r>
          </w:p>
          <w:p w:rsidR="00FE2B6C" w:rsidRPr="00CE2C5F" w:rsidRDefault="00FE2B6C" w:rsidP="005F4BDD">
            <w:pPr>
              <w:ind w:left="249"/>
            </w:pPr>
            <w:r w:rsidRPr="00CE2C5F">
              <w:rPr>
                <w:b/>
              </w:rPr>
              <w:t>б).</w:t>
            </w:r>
            <w:r w:rsidRPr="00CE2C5F">
              <w:t xml:space="preserve"> Если показатель титульного листа «шифр страхователя, 1-я часть» </w:t>
            </w:r>
            <w:r w:rsidRPr="00CE2C5F">
              <w:sym w:font="Symbol" w:char="F0B9"/>
            </w:r>
            <w:r w:rsidRPr="00CE2C5F">
              <w:t xml:space="preserve">121 и </w:t>
            </w:r>
            <w:r w:rsidRPr="00CE2C5F">
              <w:sym w:font="Symbol" w:char="F0B9"/>
            </w:r>
            <w:r w:rsidRPr="00CE2C5F">
              <w:t>151:</w:t>
            </w:r>
          </w:p>
          <w:p w:rsidR="00FE2B6C" w:rsidRPr="00CE2C5F" w:rsidRDefault="00FE2B6C" w:rsidP="005F4BDD">
            <w:r w:rsidRPr="00CE2C5F">
              <w:t>Поле не обязательно к заполнению</w:t>
            </w:r>
          </w:p>
        </w:tc>
      </w:tr>
      <w:tr w:rsidR="00FE2B6C" w:rsidRPr="00CE2C5F" w:rsidTr="005F4BDD">
        <w:trPr>
          <w:cantSplit/>
        </w:trPr>
        <w:tc>
          <w:tcPr>
            <w:tcW w:w="648" w:type="dxa"/>
            <w:vAlign w:val="center"/>
          </w:tcPr>
          <w:p w:rsidR="00FE2B6C" w:rsidRPr="00CE2C5F" w:rsidRDefault="00FE2B6C" w:rsidP="005F4BDD">
            <w:pPr>
              <w:jc w:val="center"/>
            </w:pPr>
            <w:r w:rsidRPr="00CE2C5F">
              <w:rPr>
                <w:lang w:val="en-US"/>
              </w:rPr>
              <w:t>2</w:t>
            </w:r>
          </w:p>
        </w:tc>
        <w:tc>
          <w:tcPr>
            <w:tcW w:w="4910" w:type="dxa"/>
            <w:vAlign w:val="center"/>
          </w:tcPr>
          <w:p w:rsidR="00FE2B6C" w:rsidRPr="00CE2C5F" w:rsidRDefault="00FE2B6C" w:rsidP="005F4BDD">
            <w:r w:rsidRPr="00CE2C5F">
              <w:t>Показатель «Код по ОКВЭД»</w:t>
            </w:r>
          </w:p>
        </w:tc>
        <w:tc>
          <w:tcPr>
            <w:tcW w:w="540" w:type="dxa"/>
            <w:vAlign w:val="center"/>
          </w:tcPr>
          <w:p w:rsidR="00FE2B6C" w:rsidRPr="00CE2C5F" w:rsidRDefault="00FE2B6C" w:rsidP="005F4BDD">
            <w:pPr>
              <w:jc w:val="center"/>
            </w:pPr>
            <w:r w:rsidRPr="00CE2C5F">
              <w:t>=</w:t>
            </w:r>
          </w:p>
        </w:tc>
        <w:tc>
          <w:tcPr>
            <w:tcW w:w="8842" w:type="dxa"/>
            <w:vAlign w:val="center"/>
          </w:tcPr>
          <w:p w:rsidR="00FE2B6C" w:rsidRPr="00CE2C5F" w:rsidRDefault="00FE2B6C" w:rsidP="005F4BDD">
            <w:pPr>
              <w:ind w:left="249"/>
            </w:pPr>
            <w:r w:rsidRPr="00CE2C5F">
              <w:t>Если показатель титульного листа «шифр страхователя, 1-я часть» =121:</w:t>
            </w:r>
          </w:p>
          <w:p w:rsidR="00FE2B6C" w:rsidRPr="00CE2C5F" w:rsidRDefault="00FE2B6C" w:rsidP="005F4BDD">
            <w:r w:rsidRPr="00CE2C5F">
              <w:t>Должен принадлежать множеству кодов, перечисленных в примечании к таблице 4.1, согласно 212-ФЗ от 24.07.2009 статья 58 часть 1 пункт 8</w:t>
            </w:r>
          </w:p>
        </w:tc>
      </w:tr>
      <w:tr w:rsidR="00FE2B6C" w:rsidRPr="00CE2C5F" w:rsidTr="005F4BDD">
        <w:trPr>
          <w:cantSplit/>
        </w:trPr>
        <w:tc>
          <w:tcPr>
            <w:tcW w:w="648" w:type="dxa"/>
            <w:vAlign w:val="center"/>
          </w:tcPr>
          <w:p w:rsidR="00FE2B6C" w:rsidRPr="00CE2C5F" w:rsidRDefault="00FE2B6C" w:rsidP="005F4BDD">
            <w:pPr>
              <w:keepNext/>
              <w:jc w:val="center"/>
            </w:pPr>
          </w:p>
        </w:tc>
        <w:tc>
          <w:tcPr>
            <w:tcW w:w="4910" w:type="dxa"/>
            <w:vAlign w:val="center"/>
          </w:tcPr>
          <w:p w:rsidR="00FE2B6C" w:rsidRPr="00CE2C5F" w:rsidRDefault="00FE2B6C" w:rsidP="005F4BDD">
            <w:pPr>
              <w:keepNext/>
              <w:spacing w:before="240" w:after="240"/>
            </w:pPr>
            <w:r w:rsidRPr="00CE2C5F">
              <w:rPr>
                <w:b/>
              </w:rPr>
              <w:t>Таблица 1</w:t>
            </w:r>
          </w:p>
        </w:tc>
        <w:tc>
          <w:tcPr>
            <w:tcW w:w="540" w:type="dxa"/>
            <w:vAlign w:val="center"/>
          </w:tcPr>
          <w:p w:rsidR="00FE2B6C" w:rsidRPr="00CE2C5F" w:rsidRDefault="00FE2B6C" w:rsidP="005F4BDD">
            <w:pPr>
              <w:keepNext/>
              <w:jc w:val="center"/>
            </w:pPr>
          </w:p>
        </w:tc>
        <w:tc>
          <w:tcPr>
            <w:tcW w:w="8842" w:type="dxa"/>
            <w:vAlign w:val="center"/>
          </w:tcPr>
          <w:p w:rsidR="00FE2B6C" w:rsidRPr="00CE2C5F" w:rsidRDefault="00FE2B6C" w:rsidP="005F4BDD">
            <w:pPr>
              <w:keepNext/>
            </w:pPr>
            <w:r w:rsidRPr="00CE2C5F">
              <w:rPr>
                <w:b/>
              </w:rPr>
              <w:t>Расчёты по обязательному социальному страхованию на случай временной нетрудоспособности и в связи с материнством</w:t>
            </w:r>
          </w:p>
        </w:tc>
      </w:tr>
      <w:tr w:rsidR="00FE2B6C" w:rsidRPr="00CE2C5F" w:rsidTr="005F4BDD">
        <w:trPr>
          <w:cantSplit/>
        </w:trPr>
        <w:tc>
          <w:tcPr>
            <w:tcW w:w="648" w:type="dxa"/>
            <w:vAlign w:val="center"/>
          </w:tcPr>
          <w:p w:rsidR="00FE2B6C" w:rsidRPr="00CE2C5F" w:rsidRDefault="00FE2B6C" w:rsidP="005F4BDD">
            <w:pPr>
              <w:pStyle w:val="a5"/>
              <w:jc w:val="center"/>
            </w:pPr>
            <w:r w:rsidRPr="00CE2C5F">
              <w:t>1</w:t>
            </w:r>
          </w:p>
        </w:tc>
        <w:tc>
          <w:tcPr>
            <w:tcW w:w="4910" w:type="dxa"/>
            <w:vAlign w:val="center"/>
          </w:tcPr>
          <w:p w:rsidR="00FE2B6C" w:rsidRPr="00CE2C5F" w:rsidRDefault="00FE2B6C" w:rsidP="005F4BDD">
            <w:r w:rsidRPr="00CE2C5F">
              <w:t>Таблица 1 строка 1 графа 3</w:t>
            </w:r>
          </w:p>
        </w:tc>
        <w:tc>
          <w:tcPr>
            <w:tcW w:w="540" w:type="dxa"/>
            <w:vAlign w:val="center"/>
          </w:tcPr>
          <w:p w:rsidR="00FE2B6C" w:rsidRPr="00CE2C5F" w:rsidRDefault="00FE2B6C" w:rsidP="005F4BDD">
            <w:pPr>
              <w:jc w:val="center"/>
            </w:pPr>
            <w:r w:rsidRPr="00CE2C5F">
              <w:t>=</w:t>
            </w:r>
          </w:p>
        </w:tc>
        <w:tc>
          <w:tcPr>
            <w:tcW w:w="8842" w:type="dxa"/>
            <w:vAlign w:val="center"/>
          </w:tcPr>
          <w:p w:rsidR="00FE2B6C" w:rsidRPr="00CE2C5F" w:rsidRDefault="00FE2B6C" w:rsidP="005F4BDD">
            <w:pPr>
              <w:ind w:firstLine="252"/>
            </w:pPr>
            <w:r w:rsidRPr="00CE2C5F">
              <w:rPr>
                <w:b/>
              </w:rPr>
              <w:t xml:space="preserve">а). </w:t>
            </w:r>
            <w:r w:rsidRPr="00CE2C5F">
              <w:t>Если расчёт за 1-й квартал:</w:t>
            </w:r>
          </w:p>
          <w:p w:rsidR="00FE2B6C" w:rsidRPr="00CE2C5F" w:rsidRDefault="00FE2B6C" w:rsidP="005F4BDD">
            <w:r w:rsidRPr="00CE2C5F">
              <w:t>Таблица 1 строка 19 графа 3 за предыдущий расчётный период</w:t>
            </w:r>
          </w:p>
          <w:p w:rsidR="00FE2B6C" w:rsidRPr="00CE2C5F" w:rsidRDefault="00FE2B6C" w:rsidP="005F4BDD">
            <w:pPr>
              <w:ind w:firstLine="252"/>
            </w:pPr>
            <w:r w:rsidRPr="00CE2C5F">
              <w:rPr>
                <w:b/>
              </w:rPr>
              <w:t xml:space="preserve">б). </w:t>
            </w:r>
            <w:r w:rsidRPr="00CE2C5F">
              <w:t>Если расчёт за другой период:</w:t>
            </w:r>
          </w:p>
          <w:p w:rsidR="00FE2B6C" w:rsidRPr="00CE2C5F" w:rsidRDefault="00FE2B6C" w:rsidP="005F4BDD">
            <w:r w:rsidRPr="00CE2C5F">
              <w:t>Таблица 1 строка 1 графа 3 за предыдущий отчётный период</w:t>
            </w:r>
          </w:p>
        </w:tc>
      </w:tr>
      <w:tr w:rsidR="00FE2B6C" w:rsidRPr="00CE2C5F" w:rsidTr="005F4BDD">
        <w:trPr>
          <w:cantSplit/>
        </w:trPr>
        <w:tc>
          <w:tcPr>
            <w:tcW w:w="648" w:type="dxa"/>
            <w:vAlign w:val="center"/>
          </w:tcPr>
          <w:p w:rsidR="00FE2B6C" w:rsidRPr="00CE2C5F" w:rsidRDefault="00FE2B6C" w:rsidP="005F4BDD">
            <w:pPr>
              <w:pStyle w:val="a5"/>
              <w:jc w:val="center"/>
            </w:pPr>
            <w:r w:rsidRPr="00CE2C5F">
              <w:t>2</w:t>
            </w:r>
          </w:p>
        </w:tc>
        <w:tc>
          <w:tcPr>
            <w:tcW w:w="4910" w:type="dxa"/>
            <w:vAlign w:val="center"/>
          </w:tcPr>
          <w:p w:rsidR="00FE2B6C" w:rsidRPr="00CE2C5F" w:rsidRDefault="00FE2B6C" w:rsidP="005F4BDD">
            <w:r w:rsidRPr="00CE2C5F">
              <w:t>Таблица 1 строка 2 графа 1, показатель «на начало отчётного периода»</w:t>
            </w:r>
          </w:p>
        </w:tc>
        <w:tc>
          <w:tcPr>
            <w:tcW w:w="540" w:type="dxa"/>
            <w:vAlign w:val="center"/>
          </w:tcPr>
          <w:p w:rsidR="00FE2B6C" w:rsidRPr="00CE2C5F" w:rsidRDefault="00FE2B6C" w:rsidP="005F4BDD">
            <w:pPr>
              <w:jc w:val="center"/>
            </w:pPr>
            <w:r w:rsidRPr="00CE2C5F">
              <w:t>=</w:t>
            </w:r>
          </w:p>
        </w:tc>
        <w:tc>
          <w:tcPr>
            <w:tcW w:w="8842" w:type="dxa"/>
            <w:vAlign w:val="center"/>
          </w:tcPr>
          <w:p w:rsidR="00FE2B6C" w:rsidRPr="00CE2C5F" w:rsidRDefault="00FE2B6C" w:rsidP="005F4BDD">
            <w:pPr>
              <w:ind w:firstLine="252"/>
            </w:pPr>
            <w:r w:rsidRPr="00CE2C5F">
              <w:rPr>
                <w:b/>
              </w:rPr>
              <w:t>а).</w:t>
            </w:r>
            <w:r w:rsidRPr="00CE2C5F">
              <w:t xml:space="preserve"> Если расчёт за 1-й квартал:</w:t>
            </w:r>
          </w:p>
          <w:p w:rsidR="00FE2B6C" w:rsidRPr="00CE2C5F" w:rsidRDefault="00FE2B6C" w:rsidP="005F4BDD">
            <w:r w:rsidRPr="00CE2C5F">
              <w:t>0</w:t>
            </w:r>
          </w:p>
          <w:p w:rsidR="00FE2B6C" w:rsidRPr="00CE2C5F" w:rsidRDefault="00FE2B6C" w:rsidP="005F4BDD">
            <w:pPr>
              <w:ind w:firstLine="252"/>
            </w:pPr>
            <w:r w:rsidRPr="00CE2C5F">
              <w:rPr>
                <w:b/>
              </w:rPr>
              <w:t xml:space="preserve">б). </w:t>
            </w:r>
            <w:r w:rsidRPr="00CE2C5F">
              <w:t>Если расчёт за другой период:</w:t>
            </w:r>
          </w:p>
          <w:p w:rsidR="00FE2B6C" w:rsidRPr="00CE2C5F" w:rsidRDefault="00FE2B6C" w:rsidP="005F4BDD">
            <w:r w:rsidRPr="00CE2C5F">
              <w:t>Таблица 1 строка 2 графа 3 за предыдущий отчётный период</w:t>
            </w:r>
          </w:p>
        </w:tc>
      </w:tr>
      <w:tr w:rsidR="00FE2B6C" w:rsidRPr="00CE2C5F" w:rsidTr="005F4BDD">
        <w:trPr>
          <w:cantSplit/>
        </w:trPr>
        <w:tc>
          <w:tcPr>
            <w:tcW w:w="648" w:type="dxa"/>
            <w:vAlign w:val="center"/>
          </w:tcPr>
          <w:p w:rsidR="00FE2B6C" w:rsidRPr="00CE2C5F" w:rsidRDefault="00FE2B6C" w:rsidP="005F4BDD">
            <w:pPr>
              <w:pStyle w:val="a5"/>
              <w:jc w:val="center"/>
            </w:pPr>
            <w:r w:rsidRPr="00CE2C5F">
              <w:t>3</w:t>
            </w:r>
          </w:p>
        </w:tc>
        <w:tc>
          <w:tcPr>
            <w:tcW w:w="4910" w:type="dxa"/>
            <w:vAlign w:val="center"/>
          </w:tcPr>
          <w:p w:rsidR="00FE2B6C" w:rsidRPr="00CE2C5F" w:rsidRDefault="00FE2B6C" w:rsidP="005F4BDD">
            <w:r w:rsidRPr="00CE2C5F">
              <w:t>Таблица 1 строка 2 графа 3</w:t>
            </w:r>
          </w:p>
        </w:tc>
        <w:tc>
          <w:tcPr>
            <w:tcW w:w="540" w:type="dxa"/>
            <w:vAlign w:val="center"/>
          </w:tcPr>
          <w:p w:rsidR="00FE2B6C" w:rsidRPr="00CE2C5F" w:rsidRDefault="00FE2B6C" w:rsidP="005F4BDD">
            <w:pPr>
              <w:jc w:val="center"/>
            </w:pPr>
            <w:r w:rsidRPr="00CE2C5F">
              <w:t>=</w:t>
            </w:r>
          </w:p>
        </w:tc>
        <w:tc>
          <w:tcPr>
            <w:tcW w:w="8842" w:type="dxa"/>
            <w:vAlign w:val="center"/>
          </w:tcPr>
          <w:p w:rsidR="00FE2B6C" w:rsidRPr="00CE2C5F" w:rsidRDefault="00FE2B6C" w:rsidP="005F4BDD">
            <w:r w:rsidRPr="00CE2C5F">
              <w:t>Табл.1 строка 2 графа 1, показатель «на начало отчетного периода»</w:t>
            </w:r>
            <w:r w:rsidRPr="00CE2C5F">
              <w:br/>
              <w:t xml:space="preserve">+ сумма показателей «за последние три месяца отчетного периода» </w:t>
            </w:r>
          </w:p>
        </w:tc>
      </w:tr>
      <w:tr w:rsidR="00FE2B6C" w:rsidRPr="00CE2C5F" w:rsidTr="005F4BDD">
        <w:tc>
          <w:tcPr>
            <w:tcW w:w="648" w:type="dxa"/>
            <w:vAlign w:val="center"/>
          </w:tcPr>
          <w:p w:rsidR="00FE2B6C" w:rsidRPr="00CE2C5F" w:rsidRDefault="00FE2B6C" w:rsidP="005F4BDD">
            <w:pPr>
              <w:pStyle w:val="a5"/>
              <w:jc w:val="center"/>
            </w:pPr>
            <w:r w:rsidRPr="00CE2C5F">
              <w:t>4</w:t>
            </w:r>
          </w:p>
        </w:tc>
        <w:tc>
          <w:tcPr>
            <w:tcW w:w="4910" w:type="dxa"/>
            <w:vAlign w:val="center"/>
          </w:tcPr>
          <w:p w:rsidR="00FE2B6C" w:rsidRPr="00CE2C5F" w:rsidRDefault="00FE2B6C" w:rsidP="005F4BDD">
            <w:r w:rsidRPr="00CE2C5F">
              <w:t xml:space="preserve">Таблица 1 строка 2 графа 1, </w:t>
            </w:r>
            <w:r w:rsidRPr="00CE2C5F">
              <w:lastRenderedPageBreak/>
              <w:t>показатели «1 месяц *», «2 месяц», «3 месяц»</w:t>
            </w:r>
          </w:p>
        </w:tc>
        <w:tc>
          <w:tcPr>
            <w:tcW w:w="540" w:type="dxa"/>
            <w:vAlign w:val="center"/>
          </w:tcPr>
          <w:p w:rsidR="00FE2B6C" w:rsidRPr="00CE2C5F" w:rsidRDefault="00FE2B6C" w:rsidP="005F4BDD">
            <w:pPr>
              <w:jc w:val="center"/>
            </w:pPr>
            <w:r w:rsidRPr="00CE2C5F">
              <w:lastRenderedPageBreak/>
              <w:t>=</w:t>
            </w:r>
          </w:p>
        </w:tc>
        <w:tc>
          <w:tcPr>
            <w:tcW w:w="8842" w:type="dxa"/>
            <w:vAlign w:val="center"/>
          </w:tcPr>
          <w:p w:rsidR="00FE2B6C" w:rsidRPr="00CE2C5F" w:rsidRDefault="00FE2B6C" w:rsidP="005F4BDD">
            <w:pPr>
              <w:ind w:left="249"/>
            </w:pPr>
            <w:r w:rsidRPr="00CE2C5F">
              <w:rPr>
                <w:b/>
              </w:rPr>
              <w:t xml:space="preserve">а). </w:t>
            </w:r>
            <w:r w:rsidRPr="00CE2C5F">
              <w:t xml:space="preserve">Если показатель титульного листа «шифр страхователя, 1-я часть» </w:t>
            </w:r>
            <w:r w:rsidRPr="00CE2C5F">
              <w:lastRenderedPageBreak/>
              <w:t>=051, 101:</w:t>
            </w:r>
          </w:p>
          <w:p w:rsidR="00FE2B6C" w:rsidRPr="000240E7" w:rsidRDefault="00FE2B6C" w:rsidP="005F4BDD">
            <w:r w:rsidRPr="00CE2C5F">
              <w:t xml:space="preserve">(2,0% </w:t>
            </w:r>
            <w:r w:rsidRPr="00CE2C5F">
              <w:sym w:font="Symbol" w:char="F0B4"/>
            </w:r>
            <w:r w:rsidRPr="00CE2C5F">
              <w:t xml:space="preserve"> (таблица 3 строка 4 графа Х – таблица 3 строка 8 графа Х)) + (1,8% </w:t>
            </w:r>
            <w:r w:rsidRPr="00CE2C5F">
              <w:sym w:font="Symbol" w:char="F0B4"/>
            </w:r>
            <w:r w:rsidRPr="00CE2C5F">
              <w:t xml:space="preserve"> таблица 3 строка 8 графа Х)  </w:t>
            </w:r>
            <w:r w:rsidRPr="00CE2C5F">
              <w:sym w:font="Symbol" w:char="F0B1"/>
            </w:r>
            <w:r w:rsidRPr="00CE2C5F">
              <w:t xml:space="preserve"> </w:t>
            </w:r>
            <w:r>
              <w:rPr>
                <w:lang w:val="en-US"/>
              </w:rPr>
              <w:t>Y</w:t>
            </w:r>
            <w:r w:rsidRPr="000240E7">
              <w:t>**</w:t>
            </w:r>
          </w:p>
          <w:p w:rsidR="00FE2B6C" w:rsidRPr="00CE2C5F" w:rsidRDefault="00FE2B6C" w:rsidP="005F4BDD">
            <w:pPr>
              <w:ind w:left="249"/>
            </w:pPr>
            <w:r w:rsidRPr="00CE2C5F">
              <w:rPr>
                <w:b/>
              </w:rPr>
              <w:t xml:space="preserve">б). </w:t>
            </w:r>
            <w:r w:rsidRPr="00CE2C5F">
              <w:t>Если показатель титульного листа «шифр страхователя, 1-я часть» =071:</w:t>
            </w:r>
          </w:p>
          <w:p w:rsidR="00FE2B6C" w:rsidRPr="00CE2C5F" w:rsidRDefault="00FE2B6C" w:rsidP="005F4BDD">
            <w:r w:rsidRPr="00CE2C5F">
              <w:t xml:space="preserve">(2,9% </w:t>
            </w:r>
            <w:r w:rsidRPr="00CE2C5F">
              <w:sym w:font="Symbol" w:char="F0B4"/>
            </w:r>
            <w:r w:rsidRPr="00CE2C5F">
              <w:t xml:space="preserve"> (таблица 3 строка 4 графа Х – таблица 3 строка 8 графа Х))</w:t>
            </w:r>
          </w:p>
          <w:p w:rsidR="00FE2B6C" w:rsidRPr="000240E7" w:rsidRDefault="00FE2B6C" w:rsidP="005F4BDD">
            <w:r w:rsidRPr="00CE2C5F">
              <w:t xml:space="preserve">+ (1,8% </w:t>
            </w:r>
            <w:r w:rsidRPr="00CE2C5F">
              <w:sym w:font="Symbol" w:char="F0B4"/>
            </w:r>
            <w:r w:rsidRPr="00CE2C5F">
              <w:t xml:space="preserve"> таблица 3 строка 8 графа Х) </w:t>
            </w:r>
            <w:r w:rsidRPr="00CE2C5F">
              <w:sym w:font="Symbol" w:char="F0B1"/>
            </w:r>
            <w:r w:rsidRPr="00CE2C5F">
              <w:t xml:space="preserve"> </w:t>
            </w:r>
            <w:r>
              <w:rPr>
                <w:lang w:val="en-US"/>
              </w:rPr>
              <w:t>Y</w:t>
            </w:r>
          </w:p>
          <w:p w:rsidR="00FE2B6C" w:rsidRPr="00CE2C5F" w:rsidRDefault="00FE2B6C" w:rsidP="005F4BDD">
            <w:pPr>
              <w:ind w:left="249"/>
            </w:pPr>
            <w:r w:rsidRPr="00CE2C5F">
              <w:rPr>
                <w:b/>
              </w:rPr>
              <w:t xml:space="preserve">в). </w:t>
            </w:r>
            <w:r w:rsidRPr="00CE2C5F">
              <w:t>Если показатель титульного листа «шифр страхователя, 1-я часть» =081, 121, 151, 161:</w:t>
            </w:r>
          </w:p>
          <w:p w:rsidR="00FE2B6C" w:rsidRPr="00CE2C5F" w:rsidRDefault="00FE2B6C" w:rsidP="005F4BDD">
            <w:r w:rsidRPr="00CE2C5F">
              <w:t>0</w:t>
            </w:r>
          </w:p>
          <w:p w:rsidR="00FE2B6C" w:rsidRPr="00CE2C5F" w:rsidRDefault="00FE2B6C" w:rsidP="005F4BDD">
            <w:pPr>
              <w:ind w:left="252"/>
            </w:pPr>
            <w:r w:rsidRPr="00CE2C5F">
              <w:rPr>
                <w:b/>
              </w:rPr>
              <w:t xml:space="preserve">г). </w:t>
            </w:r>
            <w:r w:rsidRPr="00CE2C5F">
              <w:t>Если показатель титульного листа «шифр страхователя, 1-я часть» =091 и дата в таблице 4 строке 5 графе 3 ≤ последней даты месяца:</w:t>
            </w:r>
          </w:p>
          <w:p w:rsidR="00FE2B6C" w:rsidRPr="000240E7" w:rsidRDefault="00FE2B6C" w:rsidP="005F4BDD">
            <w:r w:rsidRPr="00CE2C5F">
              <w:t xml:space="preserve">(2,0% </w:t>
            </w:r>
            <w:r w:rsidRPr="00CE2C5F">
              <w:sym w:font="Symbol" w:char="F0B4"/>
            </w:r>
            <w:r w:rsidRPr="00CE2C5F">
              <w:t xml:space="preserve"> (таблица 3 строка 4 графа Х – таблица 3 строка 8 графа Х)) + (1,8% </w:t>
            </w:r>
            <w:r w:rsidRPr="00CE2C5F">
              <w:sym w:font="Symbol" w:char="F0B4"/>
            </w:r>
            <w:r w:rsidRPr="00CE2C5F">
              <w:t xml:space="preserve"> таблица 3 строка 8 графа Х) </w:t>
            </w:r>
            <w:r w:rsidRPr="00CE2C5F">
              <w:sym w:font="Symbol" w:char="F0B1"/>
            </w:r>
            <w:r w:rsidRPr="00CE2C5F">
              <w:t xml:space="preserve"> </w:t>
            </w:r>
            <w:r>
              <w:rPr>
                <w:lang w:val="en-US"/>
              </w:rPr>
              <w:t>Y</w:t>
            </w:r>
          </w:p>
          <w:p w:rsidR="00FE2B6C" w:rsidRPr="00CE2C5F" w:rsidRDefault="00FE2B6C" w:rsidP="005F4BDD">
            <w:pPr>
              <w:ind w:left="252"/>
            </w:pPr>
            <w:r w:rsidRPr="00CE2C5F">
              <w:rPr>
                <w:b/>
              </w:rPr>
              <w:t xml:space="preserve">д). </w:t>
            </w:r>
            <w:r w:rsidRPr="00CE2C5F">
              <w:t>Если показатель титульного листа «шифр страхователя, 1-я часть» =091 и дата в таблице 4 строке 5 графе 3 &gt; последней даты месяца:</w:t>
            </w:r>
          </w:p>
          <w:p w:rsidR="00FE2B6C" w:rsidRPr="000240E7" w:rsidRDefault="00FE2B6C" w:rsidP="005F4BDD">
            <w:r w:rsidRPr="00CE2C5F">
              <w:t xml:space="preserve">(2,9% </w:t>
            </w:r>
            <w:r w:rsidRPr="00CE2C5F">
              <w:sym w:font="Symbol" w:char="F0B4"/>
            </w:r>
            <w:r w:rsidRPr="00CE2C5F">
              <w:t xml:space="preserve"> (таблица 3 строка 4 графа Х – таблица 3 строка 8 графа Х)) + (1,8% </w:t>
            </w:r>
            <w:r w:rsidRPr="00CE2C5F">
              <w:sym w:font="Symbol" w:char="F0B4"/>
            </w:r>
            <w:r w:rsidRPr="00CE2C5F">
              <w:t xml:space="preserve"> таблица 3 строка 8 графа Х)  </w:t>
            </w:r>
            <w:r w:rsidRPr="00CE2C5F">
              <w:sym w:font="Symbol" w:char="F0B1"/>
            </w:r>
            <w:r w:rsidRPr="00CE2C5F">
              <w:t xml:space="preserve"> </w:t>
            </w:r>
            <w:r>
              <w:rPr>
                <w:lang w:val="en-US"/>
              </w:rPr>
              <w:t>Y</w:t>
            </w:r>
          </w:p>
          <w:p w:rsidR="00FE2B6C" w:rsidRPr="00CE2C5F" w:rsidRDefault="00FE2B6C" w:rsidP="005F4BDD">
            <w:pPr>
              <w:ind w:left="252"/>
            </w:pPr>
            <w:r w:rsidRPr="00CE2C5F">
              <w:rPr>
                <w:b/>
              </w:rPr>
              <w:t xml:space="preserve">е). </w:t>
            </w:r>
            <w:r w:rsidRPr="00CE2C5F">
              <w:t>Если показатель титульного листа «шифр страхователя, 1-я часть» =131:</w:t>
            </w:r>
          </w:p>
          <w:p w:rsidR="00FE2B6C" w:rsidRPr="00CE2C5F" w:rsidRDefault="00FE2B6C" w:rsidP="005F4BDD">
            <w:r w:rsidRPr="00CE2C5F">
              <w:t xml:space="preserve">(2,9% </w:t>
            </w:r>
            <w:r w:rsidRPr="00CE2C5F">
              <w:sym w:font="Symbol" w:char="F0B4"/>
            </w:r>
            <w:r w:rsidRPr="00CE2C5F">
              <w:t xml:space="preserve"> (табл.3 стр.4 гр.Х – табл.3 стр.6 гр.Х – табл.3 стр.8 гр.Х))</w:t>
            </w:r>
          </w:p>
          <w:p w:rsidR="00FE2B6C" w:rsidRPr="000240E7" w:rsidRDefault="00FE2B6C" w:rsidP="005F4BDD">
            <w:r w:rsidRPr="00CE2C5F">
              <w:t xml:space="preserve"> + (1,8% </w:t>
            </w:r>
            <w:r w:rsidRPr="00CE2C5F">
              <w:sym w:font="Symbol" w:char="F0B4"/>
            </w:r>
            <w:r w:rsidRPr="00CE2C5F">
              <w:t xml:space="preserve"> таблица 3 строка 8 графа Х) </w:t>
            </w:r>
            <w:r w:rsidRPr="00CE2C5F">
              <w:sym w:font="Symbol" w:char="F0B1"/>
            </w:r>
            <w:r w:rsidRPr="00CE2C5F">
              <w:t xml:space="preserve"> </w:t>
            </w:r>
            <w:r>
              <w:rPr>
                <w:lang w:val="en-US"/>
              </w:rPr>
              <w:t>Y</w:t>
            </w:r>
          </w:p>
          <w:p w:rsidR="00FE2B6C" w:rsidRPr="00CE2C5F" w:rsidRDefault="00FE2B6C" w:rsidP="005F4BDD">
            <w:pPr>
              <w:ind w:left="252"/>
            </w:pPr>
            <w:r w:rsidRPr="00CE2C5F">
              <w:rPr>
                <w:b/>
              </w:rPr>
              <w:t xml:space="preserve">ж). </w:t>
            </w:r>
            <w:r w:rsidRPr="00CE2C5F">
              <w:t>Если показатель титульного листа «шифр страхователя, 1-я часть» =141:</w:t>
            </w:r>
          </w:p>
          <w:p w:rsidR="00FE2B6C" w:rsidRPr="00CE2C5F" w:rsidRDefault="00FE2B6C" w:rsidP="005F4BDD">
            <w:r w:rsidRPr="00CE2C5F">
              <w:t xml:space="preserve">(2,9% </w:t>
            </w:r>
            <w:r w:rsidRPr="00CE2C5F">
              <w:sym w:font="Symbol" w:char="F0B4"/>
            </w:r>
            <w:r w:rsidRPr="00CE2C5F">
              <w:t xml:space="preserve"> (табл.3 стр.4 гр.Х – табл.3 стр.5 гр.Х – табл.3 стр.8 гр.Х))</w:t>
            </w:r>
          </w:p>
          <w:p w:rsidR="00FE2B6C" w:rsidRPr="000240E7" w:rsidRDefault="00FE2B6C" w:rsidP="005F4BDD">
            <w:r w:rsidRPr="00CE2C5F">
              <w:t xml:space="preserve"> + (1,8% </w:t>
            </w:r>
            <w:r w:rsidRPr="00CE2C5F">
              <w:sym w:font="Symbol" w:char="F0B4"/>
            </w:r>
            <w:r w:rsidRPr="00CE2C5F">
              <w:t xml:space="preserve"> таблица 3 строка 8 графа Х) </w:t>
            </w:r>
            <w:r w:rsidRPr="00CE2C5F">
              <w:sym w:font="Symbol" w:char="F0B1"/>
            </w:r>
            <w:r w:rsidRPr="00CE2C5F">
              <w:t xml:space="preserve"> </w:t>
            </w:r>
            <w:r>
              <w:rPr>
                <w:lang w:val="en-US"/>
              </w:rPr>
              <w:t>Y</w:t>
            </w:r>
          </w:p>
          <w:p w:rsidR="00FE2B6C" w:rsidRPr="00CE2C5F" w:rsidRDefault="00FE2B6C" w:rsidP="005F4BDD">
            <w:pPr>
              <w:ind w:left="252"/>
            </w:pPr>
            <w:r w:rsidRPr="00CE2C5F">
              <w:rPr>
                <w:b/>
              </w:rPr>
              <w:t xml:space="preserve">з). </w:t>
            </w:r>
            <w:r w:rsidRPr="00CE2C5F">
              <w:t xml:space="preserve">Если показатель титульного листа «шифр страхователя, 1-я часть» </w:t>
            </w:r>
            <w:r w:rsidRPr="00CE2C5F">
              <w:lastRenderedPageBreak/>
              <w:t>=171:</w:t>
            </w:r>
          </w:p>
          <w:p w:rsidR="00FE2B6C" w:rsidRPr="00CE2C5F" w:rsidRDefault="00FE2B6C" w:rsidP="005F4BDD">
            <w:r w:rsidRPr="00CE2C5F">
              <w:t xml:space="preserve">(2,9% </w:t>
            </w:r>
            <w:r w:rsidRPr="00CE2C5F">
              <w:sym w:font="Symbol" w:char="F0B4"/>
            </w:r>
            <w:r w:rsidRPr="00CE2C5F">
              <w:t xml:space="preserve"> (табл.3 стр.4 гр.Х – табл.3 стр.7 гр.Х – табл.3 стр.8 гр.Х))</w:t>
            </w:r>
          </w:p>
          <w:p w:rsidR="00FE2B6C" w:rsidRPr="000240E7" w:rsidRDefault="00FE2B6C" w:rsidP="005F4BDD">
            <w:r>
              <w:t xml:space="preserve"> </w:t>
            </w:r>
            <w:r w:rsidRPr="00CE2C5F">
              <w:t xml:space="preserve">+ (1,8% </w:t>
            </w:r>
            <w:r w:rsidRPr="00CE2C5F">
              <w:sym w:font="Symbol" w:char="F0B4"/>
            </w:r>
            <w:r w:rsidRPr="00CE2C5F">
              <w:t xml:space="preserve"> таблица 3 строка 8 графа Х)  </w:t>
            </w:r>
            <w:r w:rsidRPr="00CE2C5F">
              <w:sym w:font="Symbol" w:char="F0B1"/>
            </w:r>
            <w:r w:rsidRPr="00CE2C5F">
              <w:t xml:space="preserve"> </w:t>
            </w:r>
            <w:r>
              <w:rPr>
                <w:lang w:val="en-US"/>
              </w:rPr>
              <w:t>Y</w:t>
            </w:r>
          </w:p>
          <w:p w:rsidR="00FE2B6C" w:rsidRPr="00CE2C5F" w:rsidRDefault="00FE2B6C" w:rsidP="005F4BDD">
            <w:pPr>
              <w:ind w:left="249"/>
            </w:pPr>
            <w:r w:rsidRPr="00CE2C5F">
              <w:rPr>
                <w:b/>
              </w:rPr>
              <w:t xml:space="preserve">и). </w:t>
            </w:r>
            <w:r w:rsidRPr="00CE2C5F">
              <w:t>Если показатель титульного листа «шифр страхователя, 1-я часть» =181, 191</w:t>
            </w:r>
            <w:r w:rsidRPr="00CA59F3">
              <w:t>, 201</w:t>
            </w:r>
            <w:r w:rsidRPr="00CE2C5F">
              <w:t>:</w:t>
            </w:r>
          </w:p>
          <w:p w:rsidR="00FE2B6C" w:rsidRPr="002804CD" w:rsidRDefault="00FE2B6C" w:rsidP="005F4BDD">
            <w:r w:rsidRPr="00CE2C5F">
              <w:t xml:space="preserve">(1,5% </w:t>
            </w:r>
            <w:r w:rsidRPr="00CE2C5F">
              <w:sym w:font="Symbol" w:char="F0B4"/>
            </w:r>
            <w:r>
              <w:t xml:space="preserve"> </w:t>
            </w:r>
            <w:r w:rsidRPr="00CE2C5F">
              <w:t>табл</w:t>
            </w:r>
            <w:r>
              <w:t>.3 стр.4 гр.</w:t>
            </w:r>
            <w:r w:rsidRPr="00CE2C5F">
              <w:t xml:space="preserve">Х )  </w:t>
            </w:r>
            <w:r w:rsidRPr="00CE2C5F">
              <w:sym w:font="Symbol" w:char="F0B1"/>
            </w:r>
            <w:r w:rsidRPr="00CE2C5F">
              <w:t xml:space="preserve"> </w:t>
            </w:r>
            <w:r>
              <w:rPr>
                <w:lang w:val="en-US"/>
              </w:rPr>
              <w:t>Y</w:t>
            </w:r>
          </w:p>
          <w:p w:rsidR="00FE2B6C" w:rsidRPr="00CE2C5F" w:rsidRDefault="00FE2B6C" w:rsidP="005F4BDD"/>
          <w:p w:rsidR="00FE2B6C" w:rsidRPr="00CE2C5F" w:rsidRDefault="00FE2B6C" w:rsidP="005F4BDD">
            <w:pPr>
              <w:pBdr>
                <w:top w:val="single" w:sz="4" w:space="1" w:color="auto"/>
              </w:pBdr>
              <w:rPr>
                <w:sz w:val="24"/>
                <w:szCs w:val="24"/>
              </w:rPr>
            </w:pPr>
            <w:r w:rsidRPr="00CE2C5F">
              <w:rPr>
                <w:sz w:val="24"/>
                <w:szCs w:val="24"/>
              </w:rPr>
              <w:t>Х = 4, 5, 6 для 1-го, 2-го и 3-го месяца соответственно;</w:t>
            </w:r>
          </w:p>
          <w:p w:rsidR="00FE2B6C" w:rsidRPr="000240E7" w:rsidRDefault="00FE2B6C" w:rsidP="005F4BDD">
            <w:pPr>
              <w:pBdr>
                <w:top w:val="single" w:sz="4" w:space="1" w:color="auto"/>
              </w:pBdr>
              <w:rPr>
                <w:sz w:val="24"/>
                <w:szCs w:val="24"/>
              </w:rPr>
            </w:pPr>
            <w:r w:rsidRPr="00CE2C5F">
              <w:rPr>
                <w:sz w:val="24"/>
                <w:szCs w:val="24"/>
              </w:rPr>
              <w:t>*</w:t>
            </w:r>
            <w:r w:rsidRPr="00CE2C5F">
              <w:rPr>
                <w:sz w:val="24"/>
                <w:szCs w:val="24"/>
                <w:lang w:val="en-US"/>
              </w:rPr>
              <w:t> </w:t>
            </w:r>
            <w:r w:rsidRPr="00CE2C5F">
              <w:rPr>
                <w:sz w:val="24"/>
                <w:szCs w:val="24"/>
              </w:rPr>
              <w:t>Если расчёт не за 1-й квартал и показатель титульного листа «шифр страхователя, 1-я часть» не равен показателю титульного листа «шифр страхователя, 1-я часть» за предыдущий отчётный период, то контрольное соотношение для 1-го месяца не применяется</w:t>
            </w:r>
          </w:p>
          <w:p w:rsidR="00FE2B6C" w:rsidRPr="00033586" w:rsidRDefault="00FE2B6C" w:rsidP="005F4BDD">
            <w:pPr>
              <w:ind w:left="249"/>
              <w:rPr>
                <w:sz w:val="24"/>
                <w:szCs w:val="24"/>
              </w:rPr>
            </w:pPr>
          </w:p>
          <w:p w:rsidR="00FE2B6C" w:rsidRPr="00F95F2C" w:rsidRDefault="00FE2B6C" w:rsidP="005F4BDD">
            <w:pPr>
              <w:rPr>
                <w:sz w:val="24"/>
                <w:szCs w:val="24"/>
              </w:rPr>
            </w:pPr>
            <w:r>
              <w:rPr>
                <w:sz w:val="24"/>
                <w:szCs w:val="24"/>
                <w:lang w:val="en-US"/>
              </w:rPr>
              <w:t>Y</w:t>
            </w:r>
            <w:r w:rsidRPr="000240E7">
              <w:rPr>
                <w:sz w:val="24"/>
                <w:szCs w:val="24"/>
              </w:rPr>
              <w:t>**</w:t>
            </w:r>
          </w:p>
          <w:p w:rsidR="00FE2B6C" w:rsidRPr="001F04AF" w:rsidRDefault="00FE2B6C" w:rsidP="005F4BDD">
            <w:pPr>
              <w:rPr>
                <w:sz w:val="24"/>
                <w:szCs w:val="24"/>
              </w:rPr>
            </w:pPr>
            <w:r w:rsidRPr="001717A3">
              <w:rPr>
                <w:sz w:val="24"/>
                <w:szCs w:val="24"/>
              </w:rPr>
              <w:t xml:space="preserve"> Если показатель титульного листа «</w:t>
            </w:r>
            <w:r>
              <w:rPr>
                <w:sz w:val="24"/>
                <w:szCs w:val="24"/>
              </w:rPr>
              <w:t xml:space="preserve">среднесписочная </w:t>
            </w:r>
            <w:r w:rsidRPr="001717A3">
              <w:rPr>
                <w:sz w:val="24"/>
                <w:szCs w:val="24"/>
              </w:rPr>
              <w:t xml:space="preserve">численность работников» &lt; 200, то </w:t>
            </w:r>
            <w:r w:rsidRPr="001717A3">
              <w:rPr>
                <w:sz w:val="24"/>
                <w:szCs w:val="24"/>
                <w:lang w:val="en-US"/>
              </w:rPr>
              <w:t>Y</w:t>
            </w:r>
            <w:r w:rsidRPr="001717A3">
              <w:rPr>
                <w:sz w:val="24"/>
                <w:szCs w:val="24"/>
              </w:rPr>
              <w:t>=1 рубль;</w:t>
            </w:r>
          </w:p>
          <w:p w:rsidR="00FE2B6C" w:rsidRPr="001717A3" w:rsidRDefault="00FE2B6C" w:rsidP="005F4BDD">
            <w:pPr>
              <w:rPr>
                <w:sz w:val="24"/>
                <w:szCs w:val="24"/>
              </w:rPr>
            </w:pPr>
            <w:r w:rsidRPr="00207BC2">
              <w:rPr>
                <w:sz w:val="24"/>
                <w:szCs w:val="24"/>
              </w:rPr>
              <w:t>Если показатель титульного листа «</w:t>
            </w:r>
            <w:r>
              <w:rPr>
                <w:sz w:val="24"/>
                <w:szCs w:val="24"/>
              </w:rPr>
              <w:t xml:space="preserve">среднесписочная </w:t>
            </w:r>
            <w:r w:rsidRPr="00207BC2">
              <w:rPr>
                <w:sz w:val="24"/>
                <w:szCs w:val="24"/>
              </w:rPr>
              <w:t xml:space="preserve">численность работников» &gt;= 200, то </w:t>
            </w:r>
            <w:r w:rsidRPr="00207BC2">
              <w:rPr>
                <w:sz w:val="24"/>
                <w:szCs w:val="24"/>
                <w:lang w:val="en-US"/>
              </w:rPr>
              <w:t>Y</w:t>
            </w:r>
            <w:r w:rsidRPr="00207BC2">
              <w:rPr>
                <w:sz w:val="24"/>
                <w:szCs w:val="24"/>
              </w:rPr>
              <w:t>= «</w:t>
            </w:r>
            <w:r>
              <w:rPr>
                <w:sz w:val="24"/>
                <w:szCs w:val="24"/>
              </w:rPr>
              <w:t xml:space="preserve">среднесписочная </w:t>
            </w:r>
            <w:r w:rsidRPr="00207BC2">
              <w:rPr>
                <w:sz w:val="24"/>
                <w:szCs w:val="24"/>
              </w:rPr>
              <w:t>численность работников»/200*1 рубль, но не менее 1 рубля</w:t>
            </w:r>
          </w:p>
        </w:tc>
      </w:tr>
      <w:tr w:rsidR="00FE2B6C" w:rsidRPr="00CE2C5F" w:rsidTr="005F4BDD">
        <w:trPr>
          <w:cantSplit/>
        </w:trPr>
        <w:tc>
          <w:tcPr>
            <w:tcW w:w="648" w:type="dxa"/>
            <w:vAlign w:val="center"/>
          </w:tcPr>
          <w:p w:rsidR="00FE2B6C" w:rsidRPr="00CE2C5F" w:rsidRDefault="00FE2B6C" w:rsidP="005F4BDD">
            <w:pPr>
              <w:pStyle w:val="a5"/>
              <w:jc w:val="center"/>
            </w:pPr>
            <w:r w:rsidRPr="00CE2C5F">
              <w:lastRenderedPageBreak/>
              <w:t>5</w:t>
            </w:r>
          </w:p>
        </w:tc>
        <w:tc>
          <w:tcPr>
            <w:tcW w:w="4910" w:type="dxa"/>
            <w:vAlign w:val="center"/>
          </w:tcPr>
          <w:p w:rsidR="00FE2B6C" w:rsidRPr="00CE2C5F" w:rsidRDefault="00FE2B6C" w:rsidP="005F4BDD">
            <w:r w:rsidRPr="00CE2C5F">
              <w:t>Таблица 1 строка 3 графа 1, показатель «на начало отчетного периода»</w:t>
            </w:r>
          </w:p>
        </w:tc>
        <w:tc>
          <w:tcPr>
            <w:tcW w:w="540" w:type="dxa"/>
            <w:vAlign w:val="center"/>
          </w:tcPr>
          <w:p w:rsidR="00FE2B6C" w:rsidRPr="00CE2C5F" w:rsidRDefault="00FE2B6C" w:rsidP="005F4BDD">
            <w:pPr>
              <w:jc w:val="center"/>
            </w:pPr>
            <w:r w:rsidRPr="00CE2C5F">
              <w:t>=</w:t>
            </w:r>
          </w:p>
        </w:tc>
        <w:tc>
          <w:tcPr>
            <w:tcW w:w="8842" w:type="dxa"/>
            <w:vAlign w:val="center"/>
          </w:tcPr>
          <w:p w:rsidR="00FE2B6C" w:rsidRPr="00CE2C5F" w:rsidRDefault="00FE2B6C" w:rsidP="005F4BDD">
            <w:pPr>
              <w:ind w:firstLine="252"/>
            </w:pPr>
            <w:r w:rsidRPr="00CE2C5F">
              <w:rPr>
                <w:b/>
              </w:rPr>
              <w:t xml:space="preserve">а). </w:t>
            </w:r>
            <w:r w:rsidRPr="00CE2C5F">
              <w:t>Если расчёт за 1-й квартал:</w:t>
            </w:r>
          </w:p>
          <w:p w:rsidR="00FE2B6C" w:rsidRPr="00CE2C5F" w:rsidRDefault="00FE2B6C" w:rsidP="005F4BDD">
            <w:r w:rsidRPr="00CE2C5F">
              <w:t>0</w:t>
            </w:r>
          </w:p>
          <w:p w:rsidR="00FE2B6C" w:rsidRPr="00CE2C5F" w:rsidRDefault="00FE2B6C" w:rsidP="005F4BDD">
            <w:pPr>
              <w:ind w:left="252"/>
            </w:pPr>
            <w:r w:rsidRPr="00CE2C5F">
              <w:rPr>
                <w:b/>
              </w:rPr>
              <w:t xml:space="preserve">б). </w:t>
            </w:r>
            <w:r w:rsidRPr="00CE2C5F">
              <w:t>Если расчёт за другой период:</w:t>
            </w:r>
          </w:p>
          <w:p w:rsidR="00FE2B6C" w:rsidRPr="00CE2C5F" w:rsidRDefault="00FE2B6C" w:rsidP="005F4BDD">
            <w:r w:rsidRPr="00CE2C5F">
              <w:t>Таблица 1 строка 3 графа 3 за предыдущий отчётный период</w:t>
            </w:r>
          </w:p>
        </w:tc>
      </w:tr>
      <w:tr w:rsidR="00FE2B6C" w:rsidRPr="00CE2C5F" w:rsidTr="005F4BDD">
        <w:trPr>
          <w:cantSplit/>
        </w:trPr>
        <w:tc>
          <w:tcPr>
            <w:tcW w:w="648" w:type="dxa"/>
            <w:vAlign w:val="center"/>
          </w:tcPr>
          <w:p w:rsidR="00FE2B6C" w:rsidRPr="00CE2C5F" w:rsidRDefault="00FE2B6C" w:rsidP="005F4BDD">
            <w:pPr>
              <w:pStyle w:val="a5"/>
              <w:jc w:val="center"/>
            </w:pPr>
            <w:r w:rsidRPr="00CE2C5F">
              <w:t>6</w:t>
            </w:r>
          </w:p>
        </w:tc>
        <w:tc>
          <w:tcPr>
            <w:tcW w:w="4910" w:type="dxa"/>
            <w:vAlign w:val="center"/>
          </w:tcPr>
          <w:p w:rsidR="00FE2B6C" w:rsidRPr="00CE2C5F" w:rsidRDefault="00FE2B6C" w:rsidP="005F4BDD">
            <w:r w:rsidRPr="00CE2C5F">
              <w:t>Таблица 1 строка 3 графа 3</w:t>
            </w:r>
          </w:p>
        </w:tc>
        <w:tc>
          <w:tcPr>
            <w:tcW w:w="540" w:type="dxa"/>
            <w:vAlign w:val="center"/>
          </w:tcPr>
          <w:p w:rsidR="00FE2B6C" w:rsidRPr="00CE2C5F" w:rsidRDefault="00FE2B6C" w:rsidP="005F4BDD">
            <w:pPr>
              <w:jc w:val="center"/>
            </w:pPr>
            <w:r w:rsidRPr="00CE2C5F">
              <w:t>=</w:t>
            </w:r>
          </w:p>
        </w:tc>
        <w:tc>
          <w:tcPr>
            <w:tcW w:w="8842" w:type="dxa"/>
            <w:vAlign w:val="center"/>
          </w:tcPr>
          <w:p w:rsidR="00FE2B6C" w:rsidRPr="00CE2C5F" w:rsidRDefault="00FE2B6C" w:rsidP="005F4BDD">
            <w:r w:rsidRPr="00CE2C5F">
              <w:t>Табл.1 строка 3 графа 1, показатель «на начало отчетного периода»</w:t>
            </w:r>
            <w:r w:rsidRPr="00CE2C5F">
              <w:br/>
              <w:t>+ сумма показателей «за последние три месяца отчетного периода»</w:t>
            </w:r>
          </w:p>
        </w:tc>
      </w:tr>
      <w:tr w:rsidR="00FE2B6C" w:rsidRPr="00CE2C5F" w:rsidTr="005F4BDD">
        <w:trPr>
          <w:cantSplit/>
        </w:trPr>
        <w:tc>
          <w:tcPr>
            <w:tcW w:w="648" w:type="dxa"/>
            <w:vAlign w:val="center"/>
          </w:tcPr>
          <w:p w:rsidR="00FE2B6C" w:rsidRPr="00CE2C5F" w:rsidRDefault="00FE2B6C" w:rsidP="005F4BDD">
            <w:pPr>
              <w:pStyle w:val="a5"/>
              <w:jc w:val="center"/>
            </w:pPr>
            <w:r w:rsidRPr="00CE2C5F">
              <w:t>7</w:t>
            </w:r>
          </w:p>
        </w:tc>
        <w:tc>
          <w:tcPr>
            <w:tcW w:w="4910" w:type="dxa"/>
            <w:vAlign w:val="center"/>
          </w:tcPr>
          <w:p w:rsidR="00FE2B6C" w:rsidRPr="00CE2C5F" w:rsidRDefault="00FE2B6C" w:rsidP="005F4BDD">
            <w:r w:rsidRPr="00CE2C5F">
              <w:t>Таблица 1 строка 5 графа 1, показатель «на начало отчетного периода»</w:t>
            </w:r>
          </w:p>
        </w:tc>
        <w:tc>
          <w:tcPr>
            <w:tcW w:w="540" w:type="dxa"/>
            <w:vAlign w:val="center"/>
          </w:tcPr>
          <w:p w:rsidR="00FE2B6C" w:rsidRPr="00CE2C5F" w:rsidRDefault="00FE2B6C" w:rsidP="005F4BDD">
            <w:pPr>
              <w:jc w:val="center"/>
            </w:pPr>
            <w:r w:rsidRPr="00CE2C5F">
              <w:t>=</w:t>
            </w:r>
          </w:p>
        </w:tc>
        <w:tc>
          <w:tcPr>
            <w:tcW w:w="8842" w:type="dxa"/>
            <w:vAlign w:val="center"/>
          </w:tcPr>
          <w:p w:rsidR="00FE2B6C" w:rsidRPr="00CE2C5F" w:rsidRDefault="00FE2B6C" w:rsidP="005F4BDD">
            <w:pPr>
              <w:ind w:firstLine="252"/>
            </w:pPr>
            <w:r w:rsidRPr="00CE2C5F">
              <w:rPr>
                <w:b/>
              </w:rPr>
              <w:t xml:space="preserve">а). </w:t>
            </w:r>
            <w:r w:rsidRPr="00CE2C5F">
              <w:t>Если расчёт за 1-й квартал:</w:t>
            </w:r>
            <w:r w:rsidRPr="00CE2C5F">
              <w:br/>
              <w:t>0</w:t>
            </w:r>
          </w:p>
          <w:p w:rsidR="00FE2B6C" w:rsidRPr="00CE2C5F" w:rsidRDefault="00FE2B6C" w:rsidP="005F4BDD">
            <w:pPr>
              <w:ind w:firstLine="252"/>
            </w:pPr>
            <w:r w:rsidRPr="00CE2C5F">
              <w:rPr>
                <w:b/>
              </w:rPr>
              <w:t xml:space="preserve">б). </w:t>
            </w:r>
            <w:r w:rsidRPr="00CE2C5F">
              <w:t>Если расчёт за другой период:</w:t>
            </w:r>
            <w:r w:rsidRPr="00CE2C5F">
              <w:br/>
              <w:t>Таблица 1 строка 5 графа 3 за предыдущий отчётный период</w:t>
            </w:r>
          </w:p>
        </w:tc>
      </w:tr>
      <w:tr w:rsidR="00FE2B6C" w:rsidRPr="00CE2C5F" w:rsidTr="005F4BDD">
        <w:trPr>
          <w:cantSplit/>
        </w:trPr>
        <w:tc>
          <w:tcPr>
            <w:tcW w:w="648" w:type="dxa"/>
            <w:vAlign w:val="center"/>
          </w:tcPr>
          <w:p w:rsidR="00FE2B6C" w:rsidRPr="00CE2C5F" w:rsidRDefault="00FE2B6C" w:rsidP="005F4BDD">
            <w:pPr>
              <w:pStyle w:val="a5"/>
              <w:jc w:val="center"/>
            </w:pPr>
            <w:r w:rsidRPr="00CE2C5F">
              <w:lastRenderedPageBreak/>
              <w:t>8</w:t>
            </w:r>
          </w:p>
        </w:tc>
        <w:tc>
          <w:tcPr>
            <w:tcW w:w="4910" w:type="dxa"/>
            <w:vAlign w:val="center"/>
          </w:tcPr>
          <w:p w:rsidR="00FE2B6C" w:rsidRPr="00CE2C5F" w:rsidRDefault="00FE2B6C" w:rsidP="005F4BDD">
            <w:r w:rsidRPr="00CE2C5F">
              <w:t>Таблица 1 строка 5 графа 3</w:t>
            </w:r>
          </w:p>
        </w:tc>
        <w:tc>
          <w:tcPr>
            <w:tcW w:w="540" w:type="dxa"/>
            <w:vAlign w:val="center"/>
          </w:tcPr>
          <w:p w:rsidR="00FE2B6C" w:rsidRPr="00CE2C5F" w:rsidRDefault="00FE2B6C" w:rsidP="005F4BDD">
            <w:pPr>
              <w:jc w:val="center"/>
            </w:pPr>
            <w:r w:rsidRPr="00CE2C5F">
              <w:t>=</w:t>
            </w:r>
          </w:p>
        </w:tc>
        <w:tc>
          <w:tcPr>
            <w:tcW w:w="8842" w:type="dxa"/>
            <w:vAlign w:val="center"/>
          </w:tcPr>
          <w:p w:rsidR="00FE2B6C" w:rsidRPr="00CE2C5F" w:rsidRDefault="00FE2B6C" w:rsidP="005F4BDD">
            <w:r w:rsidRPr="00CE2C5F">
              <w:t>Табл.1 строка 5 графа 1, показатель «на начало отчетного периода»</w:t>
            </w:r>
            <w:r w:rsidRPr="00CE2C5F">
              <w:br/>
              <w:t>+ сумма показателей «за последние три месяца отчетного периода»</w:t>
            </w:r>
          </w:p>
        </w:tc>
      </w:tr>
      <w:tr w:rsidR="00FE2B6C" w:rsidRPr="00CE2C5F" w:rsidTr="005F4BDD">
        <w:trPr>
          <w:cantSplit/>
        </w:trPr>
        <w:tc>
          <w:tcPr>
            <w:tcW w:w="648" w:type="dxa"/>
            <w:vAlign w:val="center"/>
          </w:tcPr>
          <w:p w:rsidR="00FE2B6C" w:rsidRPr="00CE2C5F" w:rsidRDefault="00FE2B6C" w:rsidP="005F4BDD">
            <w:pPr>
              <w:pStyle w:val="a5"/>
              <w:jc w:val="center"/>
            </w:pPr>
            <w:r w:rsidRPr="00CE2C5F">
              <w:t>9</w:t>
            </w:r>
          </w:p>
        </w:tc>
        <w:tc>
          <w:tcPr>
            <w:tcW w:w="4910" w:type="dxa"/>
            <w:vAlign w:val="center"/>
          </w:tcPr>
          <w:p w:rsidR="00FE2B6C" w:rsidRPr="00CE2C5F" w:rsidRDefault="00FE2B6C" w:rsidP="005F4BDD">
            <w:r w:rsidRPr="00CE2C5F">
              <w:t>Таблица 1 строка 6 графа 1, показатель «на начало отчетного периода»</w:t>
            </w:r>
          </w:p>
        </w:tc>
        <w:tc>
          <w:tcPr>
            <w:tcW w:w="540" w:type="dxa"/>
            <w:vAlign w:val="center"/>
          </w:tcPr>
          <w:p w:rsidR="00FE2B6C" w:rsidRPr="00CE2C5F" w:rsidRDefault="00FE2B6C" w:rsidP="005F4BDD">
            <w:pPr>
              <w:jc w:val="center"/>
            </w:pPr>
            <w:r w:rsidRPr="00CE2C5F">
              <w:t>=</w:t>
            </w:r>
          </w:p>
        </w:tc>
        <w:tc>
          <w:tcPr>
            <w:tcW w:w="8842" w:type="dxa"/>
            <w:vAlign w:val="center"/>
          </w:tcPr>
          <w:p w:rsidR="00FE2B6C" w:rsidRPr="00CE2C5F" w:rsidRDefault="00FE2B6C" w:rsidP="005F4BDD">
            <w:pPr>
              <w:ind w:firstLine="252"/>
            </w:pPr>
            <w:r w:rsidRPr="00CE2C5F">
              <w:rPr>
                <w:b/>
              </w:rPr>
              <w:t xml:space="preserve">а). </w:t>
            </w:r>
            <w:r w:rsidRPr="00CE2C5F">
              <w:t>Если расчёт за 1-й квартал:</w:t>
            </w:r>
            <w:r w:rsidRPr="00CE2C5F">
              <w:br/>
              <w:t>0</w:t>
            </w:r>
          </w:p>
          <w:p w:rsidR="00FE2B6C" w:rsidRPr="00CE2C5F" w:rsidRDefault="00FE2B6C" w:rsidP="005F4BDD">
            <w:pPr>
              <w:ind w:firstLine="252"/>
            </w:pPr>
            <w:r w:rsidRPr="00CE2C5F">
              <w:rPr>
                <w:b/>
              </w:rPr>
              <w:t xml:space="preserve">б). </w:t>
            </w:r>
            <w:r w:rsidRPr="00CE2C5F">
              <w:t>Если расчёт за другой период:</w:t>
            </w:r>
            <w:r w:rsidRPr="00CE2C5F">
              <w:br/>
              <w:t>Таблица 1 строка 6 графа 3 за предыдущий отчётный период</w:t>
            </w:r>
          </w:p>
        </w:tc>
      </w:tr>
      <w:tr w:rsidR="00FE2B6C" w:rsidRPr="00CE2C5F" w:rsidTr="005F4BDD">
        <w:trPr>
          <w:cantSplit/>
        </w:trPr>
        <w:tc>
          <w:tcPr>
            <w:tcW w:w="648" w:type="dxa"/>
            <w:vAlign w:val="center"/>
          </w:tcPr>
          <w:p w:rsidR="00FE2B6C" w:rsidRPr="00CE2C5F" w:rsidRDefault="00FE2B6C" w:rsidP="005F4BDD">
            <w:pPr>
              <w:pStyle w:val="a5"/>
              <w:jc w:val="center"/>
            </w:pPr>
            <w:r w:rsidRPr="00CE2C5F">
              <w:t>10</w:t>
            </w:r>
          </w:p>
        </w:tc>
        <w:tc>
          <w:tcPr>
            <w:tcW w:w="4910" w:type="dxa"/>
            <w:vAlign w:val="center"/>
          </w:tcPr>
          <w:p w:rsidR="00FE2B6C" w:rsidRPr="00CE2C5F" w:rsidRDefault="00FE2B6C" w:rsidP="005F4BDD">
            <w:r w:rsidRPr="00CE2C5F">
              <w:t>Таблица 1 строка 6 графа 3</w:t>
            </w:r>
          </w:p>
        </w:tc>
        <w:tc>
          <w:tcPr>
            <w:tcW w:w="540" w:type="dxa"/>
            <w:vAlign w:val="center"/>
          </w:tcPr>
          <w:p w:rsidR="00FE2B6C" w:rsidRPr="00CE2C5F" w:rsidRDefault="00FE2B6C" w:rsidP="005F4BDD">
            <w:pPr>
              <w:jc w:val="center"/>
            </w:pPr>
            <w:r w:rsidRPr="00CE2C5F">
              <w:t>=</w:t>
            </w:r>
          </w:p>
        </w:tc>
        <w:tc>
          <w:tcPr>
            <w:tcW w:w="8842" w:type="dxa"/>
            <w:vAlign w:val="center"/>
          </w:tcPr>
          <w:p w:rsidR="00FE2B6C" w:rsidRPr="00CE2C5F" w:rsidRDefault="00FE2B6C" w:rsidP="005F4BDD">
            <w:r w:rsidRPr="00CE2C5F">
              <w:t>Табл.1 строка 6 графа 1, показатель «на начало отчетного периода»</w:t>
            </w:r>
            <w:r w:rsidRPr="00CE2C5F">
              <w:br/>
              <w:t>+ сумма показателей «за последние три месяца отчетного периода»</w:t>
            </w:r>
          </w:p>
        </w:tc>
      </w:tr>
      <w:tr w:rsidR="00FE2B6C" w:rsidRPr="00CE2C5F" w:rsidTr="005F4BDD">
        <w:trPr>
          <w:cantSplit/>
        </w:trPr>
        <w:tc>
          <w:tcPr>
            <w:tcW w:w="648" w:type="dxa"/>
            <w:vAlign w:val="center"/>
          </w:tcPr>
          <w:p w:rsidR="00FE2B6C" w:rsidRPr="00CE2C5F" w:rsidRDefault="00FE2B6C" w:rsidP="005F4BDD">
            <w:pPr>
              <w:pStyle w:val="a5"/>
              <w:jc w:val="center"/>
            </w:pPr>
            <w:r w:rsidRPr="00CE2C5F">
              <w:t>11</w:t>
            </w:r>
          </w:p>
        </w:tc>
        <w:tc>
          <w:tcPr>
            <w:tcW w:w="4910" w:type="dxa"/>
            <w:vAlign w:val="center"/>
          </w:tcPr>
          <w:p w:rsidR="00FE2B6C" w:rsidRPr="00CE2C5F" w:rsidRDefault="00FE2B6C" w:rsidP="005F4BDD">
            <w:r w:rsidRPr="00CE2C5F">
              <w:t>Таблица 1 строка 8 графа 3</w:t>
            </w:r>
          </w:p>
        </w:tc>
        <w:tc>
          <w:tcPr>
            <w:tcW w:w="540" w:type="dxa"/>
            <w:vAlign w:val="center"/>
          </w:tcPr>
          <w:p w:rsidR="00FE2B6C" w:rsidRPr="00CE2C5F" w:rsidRDefault="00FE2B6C" w:rsidP="005F4BDD">
            <w:pPr>
              <w:jc w:val="center"/>
            </w:pPr>
            <w:r w:rsidRPr="00CE2C5F">
              <w:t>=</w:t>
            </w:r>
          </w:p>
        </w:tc>
        <w:tc>
          <w:tcPr>
            <w:tcW w:w="8842" w:type="dxa"/>
            <w:vAlign w:val="center"/>
          </w:tcPr>
          <w:p w:rsidR="00FE2B6C" w:rsidRPr="00CE2C5F" w:rsidRDefault="00FE2B6C" w:rsidP="005F4BDD">
            <w:r w:rsidRPr="00CE2C5F">
              <w:t>Таблица 1 сумма строк 1…7 по графе 3</w:t>
            </w:r>
          </w:p>
        </w:tc>
      </w:tr>
      <w:tr w:rsidR="00FE2B6C" w:rsidRPr="00CE2C5F" w:rsidTr="005F4BDD">
        <w:trPr>
          <w:cantSplit/>
        </w:trPr>
        <w:tc>
          <w:tcPr>
            <w:tcW w:w="648" w:type="dxa"/>
            <w:vAlign w:val="center"/>
          </w:tcPr>
          <w:p w:rsidR="00FE2B6C" w:rsidRPr="00CE2C5F" w:rsidRDefault="00FE2B6C" w:rsidP="005F4BDD">
            <w:pPr>
              <w:pStyle w:val="a5"/>
              <w:jc w:val="center"/>
            </w:pPr>
            <w:r w:rsidRPr="00CE2C5F">
              <w:t>12</w:t>
            </w:r>
          </w:p>
        </w:tc>
        <w:tc>
          <w:tcPr>
            <w:tcW w:w="4910" w:type="dxa"/>
            <w:vAlign w:val="center"/>
          </w:tcPr>
          <w:p w:rsidR="00FE2B6C" w:rsidRPr="00CE2C5F" w:rsidRDefault="00FE2B6C" w:rsidP="005F4BDD">
            <w:r w:rsidRPr="00CE2C5F">
              <w:t>Таблица 1 строка 9 графа 3</w:t>
            </w:r>
          </w:p>
        </w:tc>
        <w:tc>
          <w:tcPr>
            <w:tcW w:w="540" w:type="dxa"/>
            <w:vAlign w:val="center"/>
          </w:tcPr>
          <w:p w:rsidR="00FE2B6C" w:rsidRPr="00CE2C5F" w:rsidRDefault="00FE2B6C" w:rsidP="005F4BDD">
            <w:pPr>
              <w:jc w:val="center"/>
            </w:pPr>
            <w:r w:rsidRPr="00CE2C5F">
              <w:t>=</w:t>
            </w:r>
          </w:p>
        </w:tc>
        <w:tc>
          <w:tcPr>
            <w:tcW w:w="8842" w:type="dxa"/>
            <w:vAlign w:val="center"/>
          </w:tcPr>
          <w:p w:rsidR="00FE2B6C" w:rsidRPr="00CE2C5F" w:rsidRDefault="00FE2B6C" w:rsidP="005F4BDD">
            <w:pPr>
              <w:ind w:firstLine="252"/>
            </w:pPr>
            <w:r w:rsidRPr="00CE2C5F">
              <w:rPr>
                <w:b/>
              </w:rPr>
              <w:t>а).</w:t>
            </w:r>
            <w:r w:rsidRPr="00CE2C5F">
              <w:t xml:space="preserve"> Если таблица 1 строка 18 графа 3 &gt; таблица 1 строка 8 графа 3:</w:t>
            </w:r>
          </w:p>
          <w:p w:rsidR="00FE2B6C" w:rsidRPr="00CE2C5F" w:rsidRDefault="00FE2B6C" w:rsidP="005F4BDD">
            <w:r w:rsidRPr="00CE2C5F">
              <w:t>Таблица 1 строка 18 графа 3 – таблица 1 строка 8 графа 3</w:t>
            </w:r>
          </w:p>
          <w:p w:rsidR="00FE2B6C" w:rsidRPr="00CE2C5F" w:rsidRDefault="00FE2B6C" w:rsidP="005F4BDD">
            <w:pPr>
              <w:ind w:firstLine="252"/>
            </w:pPr>
            <w:r w:rsidRPr="00CE2C5F">
              <w:rPr>
                <w:b/>
              </w:rPr>
              <w:t>б).</w:t>
            </w:r>
            <w:r w:rsidRPr="00CE2C5F">
              <w:t xml:space="preserve"> Если таблица 1 строка 18 графа 3 ≤ таблица 1 строка 8 графа 3:</w:t>
            </w:r>
          </w:p>
          <w:p w:rsidR="00FE2B6C" w:rsidRPr="00CE2C5F" w:rsidRDefault="00FE2B6C" w:rsidP="005F4BDD">
            <w:r w:rsidRPr="00CE2C5F">
              <w:t>0</w:t>
            </w:r>
          </w:p>
        </w:tc>
      </w:tr>
      <w:tr w:rsidR="00FE2B6C" w:rsidRPr="00CE2C5F" w:rsidTr="005F4BDD">
        <w:trPr>
          <w:cantSplit/>
        </w:trPr>
        <w:tc>
          <w:tcPr>
            <w:tcW w:w="648" w:type="dxa"/>
            <w:vAlign w:val="center"/>
          </w:tcPr>
          <w:p w:rsidR="00FE2B6C" w:rsidRPr="00CE2C5F" w:rsidRDefault="00FE2B6C" w:rsidP="005F4BDD">
            <w:pPr>
              <w:pStyle w:val="a5"/>
              <w:jc w:val="center"/>
            </w:pPr>
            <w:r w:rsidRPr="00CE2C5F">
              <w:t>13</w:t>
            </w:r>
          </w:p>
        </w:tc>
        <w:tc>
          <w:tcPr>
            <w:tcW w:w="4910" w:type="dxa"/>
            <w:vAlign w:val="center"/>
          </w:tcPr>
          <w:p w:rsidR="00FE2B6C" w:rsidRPr="00CE2C5F" w:rsidRDefault="00FE2B6C" w:rsidP="005F4BDD">
            <w:r w:rsidRPr="00CE2C5F">
              <w:t>Таблица 1 строка 9 графа 3</w:t>
            </w:r>
          </w:p>
        </w:tc>
        <w:tc>
          <w:tcPr>
            <w:tcW w:w="540" w:type="dxa"/>
            <w:vAlign w:val="center"/>
          </w:tcPr>
          <w:p w:rsidR="00FE2B6C" w:rsidRPr="00CE2C5F" w:rsidRDefault="00FE2B6C" w:rsidP="005F4BDD">
            <w:pPr>
              <w:jc w:val="center"/>
            </w:pPr>
            <w:r w:rsidRPr="00CE2C5F">
              <w:t>=</w:t>
            </w:r>
          </w:p>
        </w:tc>
        <w:tc>
          <w:tcPr>
            <w:tcW w:w="8842" w:type="dxa"/>
            <w:vAlign w:val="center"/>
          </w:tcPr>
          <w:p w:rsidR="00FE2B6C" w:rsidRPr="00CE2C5F" w:rsidRDefault="00FE2B6C" w:rsidP="005F4BDD">
            <w:r w:rsidRPr="00CE2C5F">
              <w:t>Таблица 1 сумма строк 10 и 11 по графе 3</w:t>
            </w:r>
          </w:p>
        </w:tc>
      </w:tr>
      <w:tr w:rsidR="00FE2B6C" w:rsidRPr="00CE2C5F" w:rsidTr="005F4BDD">
        <w:trPr>
          <w:cantSplit/>
        </w:trPr>
        <w:tc>
          <w:tcPr>
            <w:tcW w:w="648" w:type="dxa"/>
            <w:vAlign w:val="center"/>
          </w:tcPr>
          <w:p w:rsidR="00FE2B6C" w:rsidRPr="00CE2C5F" w:rsidRDefault="00FE2B6C" w:rsidP="005F4BDD">
            <w:pPr>
              <w:jc w:val="center"/>
            </w:pPr>
            <w:r w:rsidRPr="00CE2C5F">
              <w:t>14</w:t>
            </w:r>
          </w:p>
        </w:tc>
        <w:tc>
          <w:tcPr>
            <w:tcW w:w="4910" w:type="dxa"/>
            <w:vAlign w:val="center"/>
          </w:tcPr>
          <w:p w:rsidR="00FE2B6C" w:rsidRPr="00CE2C5F" w:rsidRDefault="00FE2B6C" w:rsidP="005F4BDD">
            <w:r w:rsidRPr="00CE2C5F">
              <w:t>Таблица 1 строка 10 графа 3</w:t>
            </w:r>
          </w:p>
        </w:tc>
        <w:tc>
          <w:tcPr>
            <w:tcW w:w="540" w:type="dxa"/>
            <w:vAlign w:val="center"/>
          </w:tcPr>
          <w:p w:rsidR="00FE2B6C" w:rsidRPr="00CE2C5F" w:rsidRDefault="00FE2B6C" w:rsidP="005F4BDD">
            <w:pPr>
              <w:jc w:val="center"/>
            </w:pPr>
            <w:r w:rsidRPr="00CE2C5F">
              <w:t>=</w:t>
            </w:r>
          </w:p>
        </w:tc>
        <w:tc>
          <w:tcPr>
            <w:tcW w:w="8842" w:type="dxa"/>
            <w:vAlign w:val="center"/>
          </w:tcPr>
          <w:p w:rsidR="00FE2B6C" w:rsidRPr="00CE2C5F" w:rsidRDefault="00FE2B6C" w:rsidP="005F4BDD">
            <w:pPr>
              <w:ind w:firstLine="252"/>
            </w:pPr>
            <w:r w:rsidRPr="00CE2C5F">
              <w:t>Если табл. 1 строка 13 графа 3 =0 и табл. 1 строка 15 графа 3 =0:</w:t>
            </w:r>
          </w:p>
          <w:p w:rsidR="00FE2B6C" w:rsidRPr="00CE2C5F" w:rsidRDefault="00FE2B6C" w:rsidP="005F4BDD">
            <w:r w:rsidRPr="00CE2C5F">
              <w:t>0</w:t>
            </w:r>
          </w:p>
        </w:tc>
      </w:tr>
      <w:tr w:rsidR="00FE2B6C" w:rsidRPr="00CE2C5F" w:rsidTr="005F4BDD">
        <w:trPr>
          <w:cantSplit/>
        </w:trPr>
        <w:tc>
          <w:tcPr>
            <w:tcW w:w="648" w:type="dxa"/>
            <w:vAlign w:val="center"/>
          </w:tcPr>
          <w:p w:rsidR="00FE2B6C" w:rsidRPr="00CE2C5F" w:rsidRDefault="00FE2B6C" w:rsidP="005F4BDD">
            <w:pPr>
              <w:jc w:val="center"/>
            </w:pPr>
            <w:r w:rsidRPr="00CE2C5F">
              <w:t>15</w:t>
            </w:r>
          </w:p>
        </w:tc>
        <w:tc>
          <w:tcPr>
            <w:tcW w:w="4910" w:type="dxa"/>
            <w:vAlign w:val="center"/>
          </w:tcPr>
          <w:p w:rsidR="00FE2B6C" w:rsidRPr="00CE2C5F" w:rsidRDefault="00FE2B6C" w:rsidP="005F4BDD">
            <w:r w:rsidRPr="00CE2C5F">
              <w:t>Таблица 1 строка 11 графа 3</w:t>
            </w:r>
          </w:p>
        </w:tc>
        <w:tc>
          <w:tcPr>
            <w:tcW w:w="540" w:type="dxa"/>
            <w:vAlign w:val="center"/>
          </w:tcPr>
          <w:p w:rsidR="00FE2B6C" w:rsidRPr="00CE2C5F" w:rsidRDefault="00FE2B6C" w:rsidP="005F4BDD">
            <w:pPr>
              <w:jc w:val="center"/>
            </w:pPr>
            <w:r w:rsidRPr="00CE2C5F">
              <w:t>=</w:t>
            </w:r>
          </w:p>
        </w:tc>
        <w:tc>
          <w:tcPr>
            <w:tcW w:w="8842" w:type="dxa"/>
            <w:vAlign w:val="center"/>
          </w:tcPr>
          <w:p w:rsidR="00FE2B6C" w:rsidRPr="00CE2C5F" w:rsidRDefault="00FE2B6C" w:rsidP="005F4BDD">
            <w:pPr>
              <w:ind w:firstLine="252"/>
            </w:pPr>
            <w:r w:rsidRPr="00CE2C5F">
              <w:t>Если табл. 1 строка 14 графа 3 =0 и табл. 1 строка 16 графа 3 =0:</w:t>
            </w:r>
          </w:p>
          <w:p w:rsidR="00FE2B6C" w:rsidRPr="00CE2C5F" w:rsidRDefault="00FE2B6C" w:rsidP="005F4BDD">
            <w:r w:rsidRPr="00CE2C5F">
              <w:t>0</w:t>
            </w:r>
          </w:p>
        </w:tc>
      </w:tr>
      <w:tr w:rsidR="00FE2B6C" w:rsidRPr="00CE2C5F" w:rsidTr="005F4BDD">
        <w:trPr>
          <w:cantSplit/>
        </w:trPr>
        <w:tc>
          <w:tcPr>
            <w:tcW w:w="648" w:type="dxa"/>
            <w:vAlign w:val="center"/>
          </w:tcPr>
          <w:p w:rsidR="00FE2B6C" w:rsidRPr="00CE2C5F" w:rsidRDefault="00FE2B6C" w:rsidP="005F4BDD">
            <w:pPr>
              <w:pStyle w:val="a5"/>
              <w:jc w:val="center"/>
            </w:pPr>
            <w:r w:rsidRPr="00CE2C5F">
              <w:t>16</w:t>
            </w:r>
          </w:p>
        </w:tc>
        <w:tc>
          <w:tcPr>
            <w:tcW w:w="4910" w:type="dxa"/>
            <w:vAlign w:val="center"/>
          </w:tcPr>
          <w:p w:rsidR="00FE2B6C" w:rsidRPr="00CE2C5F" w:rsidRDefault="00FE2B6C" w:rsidP="005F4BDD">
            <w:r w:rsidRPr="00CE2C5F">
              <w:t>Таблица 1 строка 12 графа 3</w:t>
            </w:r>
          </w:p>
        </w:tc>
        <w:tc>
          <w:tcPr>
            <w:tcW w:w="540" w:type="dxa"/>
            <w:vAlign w:val="center"/>
          </w:tcPr>
          <w:p w:rsidR="00FE2B6C" w:rsidRPr="00CE2C5F" w:rsidRDefault="00FE2B6C" w:rsidP="005F4BDD">
            <w:pPr>
              <w:jc w:val="center"/>
            </w:pPr>
            <w:r w:rsidRPr="00CE2C5F">
              <w:t>=</w:t>
            </w:r>
          </w:p>
        </w:tc>
        <w:tc>
          <w:tcPr>
            <w:tcW w:w="8842" w:type="dxa"/>
            <w:vAlign w:val="center"/>
          </w:tcPr>
          <w:p w:rsidR="00FE2B6C" w:rsidRPr="00CE2C5F" w:rsidRDefault="00FE2B6C" w:rsidP="005F4BDD">
            <w:pPr>
              <w:ind w:firstLine="252"/>
            </w:pPr>
            <w:r w:rsidRPr="00CE2C5F">
              <w:rPr>
                <w:b/>
              </w:rPr>
              <w:t xml:space="preserve">а). </w:t>
            </w:r>
            <w:r w:rsidRPr="00CE2C5F">
              <w:t>Если расчёт за 1-й квартал:</w:t>
            </w:r>
          </w:p>
          <w:p w:rsidR="00FE2B6C" w:rsidRPr="00CE2C5F" w:rsidRDefault="00FE2B6C" w:rsidP="005F4BDD">
            <w:r w:rsidRPr="00CE2C5F">
              <w:t>Таблица 1 строка 9 графа 3 за предыдущий расчётный период</w:t>
            </w:r>
          </w:p>
          <w:p w:rsidR="00FE2B6C" w:rsidRPr="00CE2C5F" w:rsidRDefault="00FE2B6C" w:rsidP="005F4BDD">
            <w:pPr>
              <w:ind w:firstLine="252"/>
            </w:pPr>
            <w:r w:rsidRPr="00CE2C5F">
              <w:rPr>
                <w:b/>
              </w:rPr>
              <w:t xml:space="preserve">б). </w:t>
            </w:r>
            <w:r w:rsidRPr="00CE2C5F">
              <w:t>Если расчёт за другой период:</w:t>
            </w:r>
          </w:p>
          <w:p w:rsidR="00FE2B6C" w:rsidRPr="00CE2C5F" w:rsidRDefault="00FE2B6C" w:rsidP="005F4BDD">
            <w:r w:rsidRPr="00CE2C5F">
              <w:t>Таблица 1 строка 12 графа 3 за предыдущий отчётный период</w:t>
            </w:r>
          </w:p>
        </w:tc>
      </w:tr>
      <w:tr w:rsidR="00FE2B6C" w:rsidRPr="00CE2C5F" w:rsidTr="005F4BDD">
        <w:trPr>
          <w:cantSplit/>
        </w:trPr>
        <w:tc>
          <w:tcPr>
            <w:tcW w:w="648" w:type="dxa"/>
            <w:vAlign w:val="center"/>
          </w:tcPr>
          <w:p w:rsidR="00FE2B6C" w:rsidRPr="00CE2C5F" w:rsidRDefault="00FE2B6C" w:rsidP="005F4BDD">
            <w:pPr>
              <w:pStyle w:val="a5"/>
              <w:jc w:val="center"/>
            </w:pPr>
            <w:r w:rsidRPr="00CE2C5F">
              <w:t>17</w:t>
            </w:r>
          </w:p>
        </w:tc>
        <w:tc>
          <w:tcPr>
            <w:tcW w:w="4910" w:type="dxa"/>
            <w:vAlign w:val="center"/>
          </w:tcPr>
          <w:p w:rsidR="00FE2B6C" w:rsidRPr="00CE2C5F" w:rsidRDefault="00FE2B6C" w:rsidP="005F4BDD">
            <w:r w:rsidRPr="00CE2C5F">
              <w:t>Таблица 1 строка 12 графа 3</w:t>
            </w:r>
          </w:p>
        </w:tc>
        <w:tc>
          <w:tcPr>
            <w:tcW w:w="540" w:type="dxa"/>
            <w:vAlign w:val="center"/>
          </w:tcPr>
          <w:p w:rsidR="00FE2B6C" w:rsidRPr="00CE2C5F" w:rsidRDefault="00FE2B6C" w:rsidP="005F4BDD">
            <w:pPr>
              <w:jc w:val="center"/>
            </w:pPr>
            <w:r w:rsidRPr="00CE2C5F">
              <w:t>=</w:t>
            </w:r>
          </w:p>
        </w:tc>
        <w:tc>
          <w:tcPr>
            <w:tcW w:w="8842" w:type="dxa"/>
            <w:vAlign w:val="center"/>
          </w:tcPr>
          <w:p w:rsidR="00FE2B6C" w:rsidRPr="00CE2C5F" w:rsidRDefault="00FE2B6C" w:rsidP="005F4BDD">
            <w:r w:rsidRPr="00CE2C5F">
              <w:t>Таблица 1 сумма строк 13 и 14 по графе 3</w:t>
            </w:r>
          </w:p>
        </w:tc>
      </w:tr>
      <w:tr w:rsidR="00FE2B6C" w:rsidRPr="00CE2C5F" w:rsidTr="005F4BDD">
        <w:trPr>
          <w:cantSplit/>
        </w:trPr>
        <w:tc>
          <w:tcPr>
            <w:tcW w:w="648" w:type="dxa"/>
            <w:vAlign w:val="center"/>
          </w:tcPr>
          <w:p w:rsidR="00FE2B6C" w:rsidRPr="00CE2C5F" w:rsidRDefault="00FE2B6C" w:rsidP="005F4BDD">
            <w:pPr>
              <w:pStyle w:val="a5"/>
              <w:jc w:val="center"/>
            </w:pPr>
            <w:r w:rsidRPr="00CE2C5F">
              <w:t>18</w:t>
            </w:r>
          </w:p>
        </w:tc>
        <w:tc>
          <w:tcPr>
            <w:tcW w:w="4910" w:type="dxa"/>
            <w:vAlign w:val="center"/>
          </w:tcPr>
          <w:p w:rsidR="00FE2B6C" w:rsidRPr="00CE2C5F" w:rsidRDefault="00FE2B6C" w:rsidP="005F4BDD">
            <w:r w:rsidRPr="00CE2C5F">
              <w:t>Таблица 1 строка 13 графа 3</w:t>
            </w:r>
          </w:p>
        </w:tc>
        <w:tc>
          <w:tcPr>
            <w:tcW w:w="540" w:type="dxa"/>
            <w:vAlign w:val="center"/>
          </w:tcPr>
          <w:p w:rsidR="00FE2B6C" w:rsidRPr="00CE2C5F" w:rsidRDefault="00FE2B6C" w:rsidP="005F4BDD">
            <w:pPr>
              <w:jc w:val="center"/>
            </w:pPr>
            <w:r w:rsidRPr="00CE2C5F">
              <w:t>=</w:t>
            </w:r>
          </w:p>
        </w:tc>
        <w:tc>
          <w:tcPr>
            <w:tcW w:w="8842" w:type="dxa"/>
            <w:vAlign w:val="center"/>
          </w:tcPr>
          <w:p w:rsidR="00FE2B6C" w:rsidRPr="00CE2C5F" w:rsidRDefault="00FE2B6C" w:rsidP="005F4BDD">
            <w:pPr>
              <w:ind w:firstLine="252"/>
            </w:pPr>
            <w:r w:rsidRPr="00CE2C5F">
              <w:rPr>
                <w:b/>
              </w:rPr>
              <w:t xml:space="preserve">а). </w:t>
            </w:r>
            <w:r w:rsidRPr="00CE2C5F">
              <w:t>Если расчёт за 1-й квартал:</w:t>
            </w:r>
          </w:p>
          <w:p w:rsidR="00FE2B6C" w:rsidRPr="00CE2C5F" w:rsidRDefault="00FE2B6C" w:rsidP="005F4BDD">
            <w:r w:rsidRPr="00CE2C5F">
              <w:t>Таблица 1 строка 10 графа 3 за предыдущий расчётный период</w:t>
            </w:r>
          </w:p>
          <w:p w:rsidR="00FE2B6C" w:rsidRPr="00CE2C5F" w:rsidRDefault="00FE2B6C" w:rsidP="005F4BDD">
            <w:pPr>
              <w:ind w:firstLine="252"/>
            </w:pPr>
            <w:r w:rsidRPr="00CE2C5F">
              <w:rPr>
                <w:b/>
              </w:rPr>
              <w:t xml:space="preserve">б). </w:t>
            </w:r>
            <w:r w:rsidRPr="00CE2C5F">
              <w:t>Если расчёт за другой период:</w:t>
            </w:r>
          </w:p>
          <w:p w:rsidR="00FE2B6C" w:rsidRPr="00CE2C5F" w:rsidRDefault="00FE2B6C" w:rsidP="005F4BDD">
            <w:r w:rsidRPr="00CE2C5F">
              <w:t>Таблица 1 строка 13 графа 3 за предыдущий отчётный период</w:t>
            </w:r>
          </w:p>
        </w:tc>
      </w:tr>
      <w:tr w:rsidR="00FE2B6C" w:rsidRPr="00CE2C5F" w:rsidTr="005F4BDD">
        <w:trPr>
          <w:cantSplit/>
        </w:trPr>
        <w:tc>
          <w:tcPr>
            <w:tcW w:w="648" w:type="dxa"/>
            <w:vAlign w:val="center"/>
          </w:tcPr>
          <w:p w:rsidR="00FE2B6C" w:rsidRPr="00CE2C5F" w:rsidRDefault="00FE2B6C" w:rsidP="005F4BDD">
            <w:pPr>
              <w:pStyle w:val="a5"/>
              <w:jc w:val="center"/>
            </w:pPr>
            <w:r w:rsidRPr="00CE2C5F">
              <w:lastRenderedPageBreak/>
              <w:t>19</w:t>
            </w:r>
          </w:p>
        </w:tc>
        <w:tc>
          <w:tcPr>
            <w:tcW w:w="4910" w:type="dxa"/>
            <w:vAlign w:val="center"/>
          </w:tcPr>
          <w:p w:rsidR="00FE2B6C" w:rsidRPr="00CE2C5F" w:rsidRDefault="00FE2B6C" w:rsidP="005F4BDD">
            <w:r w:rsidRPr="00CE2C5F">
              <w:t>Таблица 1 строка 14 графа 3</w:t>
            </w:r>
          </w:p>
        </w:tc>
        <w:tc>
          <w:tcPr>
            <w:tcW w:w="540" w:type="dxa"/>
            <w:vAlign w:val="center"/>
          </w:tcPr>
          <w:p w:rsidR="00FE2B6C" w:rsidRPr="00CE2C5F" w:rsidRDefault="00FE2B6C" w:rsidP="005F4BDD">
            <w:pPr>
              <w:jc w:val="center"/>
            </w:pPr>
            <w:r w:rsidRPr="00CE2C5F">
              <w:t>=</w:t>
            </w:r>
          </w:p>
        </w:tc>
        <w:tc>
          <w:tcPr>
            <w:tcW w:w="8842" w:type="dxa"/>
            <w:vAlign w:val="center"/>
          </w:tcPr>
          <w:p w:rsidR="00FE2B6C" w:rsidRPr="00CE2C5F" w:rsidRDefault="00FE2B6C" w:rsidP="005F4BDD">
            <w:pPr>
              <w:ind w:firstLine="252"/>
            </w:pPr>
            <w:r w:rsidRPr="00CE2C5F">
              <w:rPr>
                <w:b/>
              </w:rPr>
              <w:t xml:space="preserve">а). </w:t>
            </w:r>
            <w:r w:rsidRPr="00CE2C5F">
              <w:t>Если расчёт за 1-й квартал:</w:t>
            </w:r>
          </w:p>
          <w:p w:rsidR="00FE2B6C" w:rsidRPr="00CE2C5F" w:rsidRDefault="00FE2B6C" w:rsidP="005F4BDD">
            <w:r w:rsidRPr="00CE2C5F">
              <w:t>Таблица 1 строка 11 графа 3 за предыдущий расчётный период</w:t>
            </w:r>
          </w:p>
          <w:p w:rsidR="00FE2B6C" w:rsidRPr="00CE2C5F" w:rsidRDefault="00FE2B6C" w:rsidP="005F4BDD">
            <w:pPr>
              <w:ind w:firstLine="252"/>
            </w:pPr>
            <w:r w:rsidRPr="00CE2C5F">
              <w:rPr>
                <w:b/>
              </w:rPr>
              <w:t xml:space="preserve">б). </w:t>
            </w:r>
            <w:r w:rsidRPr="00CE2C5F">
              <w:t>Если расчёт за другой период:</w:t>
            </w:r>
          </w:p>
          <w:p w:rsidR="00FE2B6C" w:rsidRPr="00CE2C5F" w:rsidRDefault="00FE2B6C" w:rsidP="005F4BDD">
            <w:r w:rsidRPr="00CE2C5F">
              <w:t>Таблица 1 строка 14 графа 3 за предыдущий отчётный период</w:t>
            </w:r>
          </w:p>
        </w:tc>
      </w:tr>
      <w:tr w:rsidR="00FE2B6C" w:rsidRPr="00CE2C5F" w:rsidTr="005F4BDD">
        <w:trPr>
          <w:cantSplit/>
        </w:trPr>
        <w:tc>
          <w:tcPr>
            <w:tcW w:w="648" w:type="dxa"/>
            <w:vAlign w:val="center"/>
          </w:tcPr>
          <w:p w:rsidR="00FE2B6C" w:rsidRPr="00CE2C5F" w:rsidRDefault="00FE2B6C" w:rsidP="005F4BDD">
            <w:pPr>
              <w:pStyle w:val="a5"/>
              <w:jc w:val="center"/>
            </w:pPr>
            <w:r w:rsidRPr="00CE2C5F">
              <w:t>20</w:t>
            </w:r>
          </w:p>
        </w:tc>
        <w:tc>
          <w:tcPr>
            <w:tcW w:w="4910" w:type="dxa"/>
            <w:vAlign w:val="center"/>
          </w:tcPr>
          <w:p w:rsidR="00FE2B6C" w:rsidRPr="00CE2C5F" w:rsidRDefault="00FE2B6C" w:rsidP="005F4BDD">
            <w:r w:rsidRPr="00CE2C5F">
              <w:t>Таблица 1 строка 15 графа 1, показатель «на начало отчетного периода»</w:t>
            </w:r>
          </w:p>
        </w:tc>
        <w:tc>
          <w:tcPr>
            <w:tcW w:w="540" w:type="dxa"/>
            <w:vAlign w:val="center"/>
          </w:tcPr>
          <w:p w:rsidR="00FE2B6C" w:rsidRPr="00CE2C5F" w:rsidRDefault="00FE2B6C" w:rsidP="005F4BDD">
            <w:pPr>
              <w:jc w:val="center"/>
            </w:pPr>
            <w:r w:rsidRPr="00CE2C5F">
              <w:t>=</w:t>
            </w:r>
          </w:p>
        </w:tc>
        <w:tc>
          <w:tcPr>
            <w:tcW w:w="8842" w:type="dxa"/>
            <w:vAlign w:val="center"/>
          </w:tcPr>
          <w:p w:rsidR="00FE2B6C" w:rsidRPr="00CE2C5F" w:rsidRDefault="00FE2B6C" w:rsidP="005F4BDD">
            <w:pPr>
              <w:ind w:firstLine="252"/>
            </w:pPr>
            <w:r w:rsidRPr="00CE2C5F">
              <w:rPr>
                <w:b/>
              </w:rPr>
              <w:t xml:space="preserve">а). </w:t>
            </w:r>
            <w:r w:rsidRPr="00CE2C5F">
              <w:t>Если расчёт за 1-й квартал:</w:t>
            </w:r>
          </w:p>
          <w:p w:rsidR="00FE2B6C" w:rsidRPr="00CE2C5F" w:rsidRDefault="00FE2B6C" w:rsidP="005F4BDD">
            <w:r w:rsidRPr="00CE2C5F">
              <w:t>0</w:t>
            </w:r>
          </w:p>
          <w:p w:rsidR="00FE2B6C" w:rsidRPr="00CE2C5F" w:rsidRDefault="00FE2B6C" w:rsidP="005F4BDD">
            <w:pPr>
              <w:ind w:firstLine="252"/>
            </w:pPr>
            <w:r w:rsidRPr="00CE2C5F">
              <w:rPr>
                <w:b/>
              </w:rPr>
              <w:t xml:space="preserve">б). </w:t>
            </w:r>
            <w:r w:rsidRPr="00CE2C5F">
              <w:t>Если расчёт за другой период:</w:t>
            </w:r>
          </w:p>
          <w:p w:rsidR="00FE2B6C" w:rsidRPr="00CE2C5F" w:rsidRDefault="00FE2B6C" w:rsidP="005F4BDD">
            <w:r w:rsidRPr="00CE2C5F">
              <w:t>Таблица 1 строка 15 графа 3 за предыдущий отчётный период</w:t>
            </w:r>
          </w:p>
        </w:tc>
      </w:tr>
      <w:tr w:rsidR="00FE2B6C" w:rsidRPr="00CE2C5F" w:rsidTr="005F4BDD">
        <w:trPr>
          <w:cantSplit/>
        </w:trPr>
        <w:tc>
          <w:tcPr>
            <w:tcW w:w="648" w:type="dxa"/>
            <w:vAlign w:val="center"/>
          </w:tcPr>
          <w:p w:rsidR="00FE2B6C" w:rsidRPr="00CE2C5F" w:rsidRDefault="00FE2B6C" w:rsidP="005F4BDD">
            <w:pPr>
              <w:pStyle w:val="a5"/>
              <w:jc w:val="center"/>
            </w:pPr>
            <w:r w:rsidRPr="00CE2C5F">
              <w:t>21</w:t>
            </w:r>
          </w:p>
        </w:tc>
        <w:tc>
          <w:tcPr>
            <w:tcW w:w="4910" w:type="dxa"/>
            <w:vAlign w:val="center"/>
          </w:tcPr>
          <w:p w:rsidR="00FE2B6C" w:rsidRPr="00CE2C5F" w:rsidRDefault="00FE2B6C" w:rsidP="005F4BDD">
            <w:r w:rsidRPr="00CE2C5F">
              <w:t>Таблица 1 строка 15 графа 3</w:t>
            </w:r>
          </w:p>
        </w:tc>
        <w:tc>
          <w:tcPr>
            <w:tcW w:w="540" w:type="dxa"/>
            <w:vAlign w:val="center"/>
          </w:tcPr>
          <w:p w:rsidR="00FE2B6C" w:rsidRPr="00CE2C5F" w:rsidRDefault="00FE2B6C" w:rsidP="005F4BDD">
            <w:pPr>
              <w:jc w:val="center"/>
            </w:pPr>
            <w:r w:rsidRPr="00CE2C5F">
              <w:t>=</w:t>
            </w:r>
          </w:p>
        </w:tc>
        <w:tc>
          <w:tcPr>
            <w:tcW w:w="8842" w:type="dxa"/>
            <w:vAlign w:val="center"/>
          </w:tcPr>
          <w:p w:rsidR="00FE2B6C" w:rsidRPr="00CE2C5F" w:rsidRDefault="00FE2B6C" w:rsidP="005F4BDD">
            <w:r w:rsidRPr="00CE2C5F">
              <w:t>Табл.1 строка 15 графа 1, показатель «на начало отчетного периода»</w:t>
            </w:r>
            <w:r w:rsidRPr="00CE2C5F">
              <w:br/>
              <w:t>+ сумма показателей «за последние три месяца отчетного периода»</w:t>
            </w:r>
          </w:p>
        </w:tc>
      </w:tr>
      <w:tr w:rsidR="00FE2B6C" w:rsidRPr="00CE2C5F" w:rsidTr="005F4BDD">
        <w:trPr>
          <w:cantSplit/>
        </w:trPr>
        <w:tc>
          <w:tcPr>
            <w:tcW w:w="648" w:type="dxa"/>
            <w:vAlign w:val="center"/>
          </w:tcPr>
          <w:p w:rsidR="00FE2B6C" w:rsidRPr="00CE2C5F" w:rsidRDefault="00FE2B6C" w:rsidP="005F4BDD">
            <w:pPr>
              <w:pStyle w:val="a5"/>
              <w:jc w:val="center"/>
            </w:pPr>
            <w:r w:rsidRPr="00CE2C5F">
              <w:t>22</w:t>
            </w:r>
          </w:p>
        </w:tc>
        <w:tc>
          <w:tcPr>
            <w:tcW w:w="4910" w:type="dxa"/>
            <w:vAlign w:val="center"/>
          </w:tcPr>
          <w:p w:rsidR="00FE2B6C" w:rsidRPr="00CE2C5F" w:rsidRDefault="00FE2B6C" w:rsidP="005F4BDD">
            <w:r w:rsidRPr="00CE2C5F">
              <w:t>Таблица 1 строка 15 графа 3</w:t>
            </w:r>
          </w:p>
        </w:tc>
        <w:tc>
          <w:tcPr>
            <w:tcW w:w="540" w:type="dxa"/>
            <w:vAlign w:val="center"/>
          </w:tcPr>
          <w:p w:rsidR="00FE2B6C" w:rsidRPr="00CE2C5F" w:rsidRDefault="00FE2B6C" w:rsidP="005F4BDD">
            <w:pPr>
              <w:jc w:val="center"/>
            </w:pPr>
            <w:r w:rsidRPr="00CE2C5F">
              <w:t>=</w:t>
            </w:r>
          </w:p>
        </w:tc>
        <w:tc>
          <w:tcPr>
            <w:tcW w:w="8842" w:type="dxa"/>
            <w:vAlign w:val="center"/>
          </w:tcPr>
          <w:p w:rsidR="00FE2B6C" w:rsidRPr="00CE2C5F" w:rsidRDefault="00FE2B6C" w:rsidP="005F4BDD">
            <w:r w:rsidRPr="00CE2C5F">
              <w:t>Таблица 2 строка 1</w:t>
            </w:r>
            <w:r>
              <w:t>5</w:t>
            </w:r>
            <w:r w:rsidRPr="00CE2C5F">
              <w:t xml:space="preserve"> графа 4</w:t>
            </w:r>
          </w:p>
        </w:tc>
      </w:tr>
      <w:tr w:rsidR="00FE2B6C" w:rsidRPr="00CE2C5F" w:rsidTr="005F4BDD">
        <w:trPr>
          <w:cantSplit/>
        </w:trPr>
        <w:tc>
          <w:tcPr>
            <w:tcW w:w="648" w:type="dxa"/>
            <w:vAlign w:val="center"/>
          </w:tcPr>
          <w:p w:rsidR="00FE2B6C" w:rsidRPr="00CE2C5F" w:rsidRDefault="00FE2B6C" w:rsidP="005F4BDD">
            <w:pPr>
              <w:pStyle w:val="a5"/>
              <w:jc w:val="center"/>
            </w:pPr>
            <w:r w:rsidRPr="00CE2C5F">
              <w:t>23</w:t>
            </w:r>
          </w:p>
        </w:tc>
        <w:tc>
          <w:tcPr>
            <w:tcW w:w="4910" w:type="dxa"/>
            <w:vAlign w:val="center"/>
          </w:tcPr>
          <w:p w:rsidR="00FE2B6C" w:rsidRPr="00CE2C5F" w:rsidRDefault="00FE2B6C" w:rsidP="005F4BDD">
            <w:r w:rsidRPr="00CE2C5F">
              <w:t>Таблица 1 строка 16 графа 1, показатель «на начало отчетного периода»</w:t>
            </w:r>
          </w:p>
        </w:tc>
        <w:tc>
          <w:tcPr>
            <w:tcW w:w="540" w:type="dxa"/>
            <w:vAlign w:val="center"/>
          </w:tcPr>
          <w:p w:rsidR="00FE2B6C" w:rsidRPr="00CE2C5F" w:rsidRDefault="00FE2B6C" w:rsidP="005F4BDD">
            <w:pPr>
              <w:jc w:val="center"/>
            </w:pPr>
            <w:r w:rsidRPr="00CE2C5F">
              <w:t>=</w:t>
            </w:r>
          </w:p>
        </w:tc>
        <w:tc>
          <w:tcPr>
            <w:tcW w:w="8842" w:type="dxa"/>
            <w:vAlign w:val="center"/>
          </w:tcPr>
          <w:p w:rsidR="00FE2B6C" w:rsidRPr="00CE2C5F" w:rsidRDefault="00FE2B6C" w:rsidP="005F4BDD">
            <w:pPr>
              <w:ind w:firstLine="252"/>
            </w:pPr>
            <w:r w:rsidRPr="00CE2C5F">
              <w:rPr>
                <w:b/>
              </w:rPr>
              <w:t xml:space="preserve">а). </w:t>
            </w:r>
            <w:r w:rsidRPr="00CE2C5F">
              <w:t>Если расчёт за 1-й квартал:</w:t>
            </w:r>
          </w:p>
          <w:p w:rsidR="00FE2B6C" w:rsidRPr="00CE2C5F" w:rsidRDefault="00FE2B6C" w:rsidP="005F4BDD">
            <w:r w:rsidRPr="00CE2C5F">
              <w:t>0</w:t>
            </w:r>
          </w:p>
          <w:p w:rsidR="00FE2B6C" w:rsidRPr="00CE2C5F" w:rsidRDefault="00FE2B6C" w:rsidP="005F4BDD">
            <w:pPr>
              <w:ind w:firstLine="252"/>
            </w:pPr>
            <w:r w:rsidRPr="00CE2C5F">
              <w:rPr>
                <w:b/>
              </w:rPr>
              <w:t xml:space="preserve">б). </w:t>
            </w:r>
            <w:r w:rsidRPr="00CE2C5F">
              <w:t>Если расчёт за другой период:</w:t>
            </w:r>
          </w:p>
          <w:p w:rsidR="00FE2B6C" w:rsidRPr="00CE2C5F" w:rsidRDefault="00FE2B6C" w:rsidP="005F4BDD">
            <w:r w:rsidRPr="00CE2C5F">
              <w:t>Таблица 1 строка 16 графа 3 за предыдущий отчётный период</w:t>
            </w:r>
          </w:p>
        </w:tc>
      </w:tr>
      <w:tr w:rsidR="00FE2B6C" w:rsidRPr="00CE2C5F" w:rsidTr="005F4BDD">
        <w:trPr>
          <w:cantSplit/>
        </w:trPr>
        <w:tc>
          <w:tcPr>
            <w:tcW w:w="648" w:type="dxa"/>
            <w:vAlign w:val="center"/>
          </w:tcPr>
          <w:p w:rsidR="00FE2B6C" w:rsidRPr="00CE2C5F" w:rsidRDefault="00FE2B6C" w:rsidP="005F4BDD">
            <w:pPr>
              <w:pStyle w:val="a5"/>
              <w:jc w:val="center"/>
            </w:pPr>
            <w:r w:rsidRPr="00CE2C5F">
              <w:t>24</w:t>
            </w:r>
          </w:p>
        </w:tc>
        <w:tc>
          <w:tcPr>
            <w:tcW w:w="4910" w:type="dxa"/>
            <w:vAlign w:val="center"/>
          </w:tcPr>
          <w:p w:rsidR="00FE2B6C" w:rsidRPr="00CE2C5F" w:rsidRDefault="00FE2B6C" w:rsidP="005F4BDD">
            <w:r w:rsidRPr="00CE2C5F">
              <w:t>Таблица 1 строка 16 графа 3</w:t>
            </w:r>
          </w:p>
        </w:tc>
        <w:tc>
          <w:tcPr>
            <w:tcW w:w="540" w:type="dxa"/>
            <w:vAlign w:val="center"/>
          </w:tcPr>
          <w:p w:rsidR="00FE2B6C" w:rsidRPr="00CE2C5F" w:rsidRDefault="00FE2B6C" w:rsidP="005F4BDD">
            <w:pPr>
              <w:jc w:val="center"/>
            </w:pPr>
            <w:r w:rsidRPr="00CE2C5F">
              <w:t>=</w:t>
            </w:r>
          </w:p>
        </w:tc>
        <w:tc>
          <w:tcPr>
            <w:tcW w:w="8842" w:type="dxa"/>
            <w:vAlign w:val="center"/>
          </w:tcPr>
          <w:p w:rsidR="00FE2B6C" w:rsidRPr="00CE2C5F" w:rsidRDefault="00FE2B6C" w:rsidP="005F4BDD">
            <w:r w:rsidRPr="00CE2C5F">
              <w:t>Табл.1 строка 16 графа 1, показатель «на начало отчетного периода»</w:t>
            </w:r>
            <w:r w:rsidRPr="00CE2C5F">
              <w:br/>
              <w:t>+ сумма показателей «за последние три месяца отчетного периода»</w:t>
            </w:r>
          </w:p>
        </w:tc>
      </w:tr>
      <w:tr w:rsidR="00FE2B6C" w:rsidRPr="00CE2C5F" w:rsidTr="005F4BDD">
        <w:trPr>
          <w:cantSplit/>
        </w:trPr>
        <w:tc>
          <w:tcPr>
            <w:tcW w:w="648" w:type="dxa"/>
            <w:vAlign w:val="center"/>
          </w:tcPr>
          <w:p w:rsidR="00FE2B6C" w:rsidRPr="00CE2C5F" w:rsidRDefault="00FE2B6C" w:rsidP="005F4BDD">
            <w:pPr>
              <w:pStyle w:val="a5"/>
              <w:jc w:val="center"/>
            </w:pPr>
            <w:r w:rsidRPr="00CE2C5F">
              <w:t>25</w:t>
            </w:r>
          </w:p>
        </w:tc>
        <w:tc>
          <w:tcPr>
            <w:tcW w:w="4910" w:type="dxa"/>
            <w:vAlign w:val="center"/>
          </w:tcPr>
          <w:p w:rsidR="00FE2B6C" w:rsidRPr="00CE2C5F" w:rsidRDefault="00FE2B6C" w:rsidP="005F4BDD">
            <w:r w:rsidRPr="00CE2C5F">
              <w:t>Таблица 1 строка 18 графа 3</w:t>
            </w:r>
          </w:p>
        </w:tc>
        <w:tc>
          <w:tcPr>
            <w:tcW w:w="540" w:type="dxa"/>
            <w:vAlign w:val="center"/>
          </w:tcPr>
          <w:p w:rsidR="00FE2B6C" w:rsidRPr="00CE2C5F" w:rsidRDefault="00FE2B6C" w:rsidP="005F4BDD">
            <w:pPr>
              <w:jc w:val="center"/>
            </w:pPr>
            <w:r w:rsidRPr="00CE2C5F">
              <w:t>=</w:t>
            </w:r>
          </w:p>
        </w:tc>
        <w:tc>
          <w:tcPr>
            <w:tcW w:w="8842" w:type="dxa"/>
            <w:vAlign w:val="center"/>
          </w:tcPr>
          <w:p w:rsidR="00FE2B6C" w:rsidRPr="00CE2C5F" w:rsidRDefault="00FE2B6C" w:rsidP="005F4BDD">
            <w:r w:rsidRPr="00CE2C5F">
              <w:t>Таблица 1 сумма строк 12, 15, 16, 17 по графе 3</w:t>
            </w:r>
          </w:p>
        </w:tc>
      </w:tr>
      <w:tr w:rsidR="00FE2B6C" w:rsidRPr="00CE2C5F" w:rsidTr="005F4BDD">
        <w:trPr>
          <w:cantSplit/>
        </w:trPr>
        <w:tc>
          <w:tcPr>
            <w:tcW w:w="648" w:type="dxa"/>
            <w:vAlign w:val="center"/>
          </w:tcPr>
          <w:p w:rsidR="00FE2B6C" w:rsidRPr="00CE2C5F" w:rsidRDefault="00FE2B6C" w:rsidP="005F4BDD">
            <w:pPr>
              <w:pStyle w:val="a5"/>
              <w:jc w:val="center"/>
            </w:pPr>
            <w:r w:rsidRPr="00CE2C5F">
              <w:t>26</w:t>
            </w:r>
          </w:p>
        </w:tc>
        <w:tc>
          <w:tcPr>
            <w:tcW w:w="4910" w:type="dxa"/>
            <w:vAlign w:val="center"/>
          </w:tcPr>
          <w:p w:rsidR="00FE2B6C" w:rsidRPr="00CE2C5F" w:rsidRDefault="00FE2B6C" w:rsidP="005F4BDD">
            <w:r w:rsidRPr="00CE2C5F">
              <w:t>Таблица 1 строка 19 графа 3</w:t>
            </w:r>
          </w:p>
        </w:tc>
        <w:tc>
          <w:tcPr>
            <w:tcW w:w="540" w:type="dxa"/>
            <w:vAlign w:val="center"/>
          </w:tcPr>
          <w:p w:rsidR="00FE2B6C" w:rsidRPr="00CE2C5F" w:rsidRDefault="00FE2B6C" w:rsidP="005F4BDD">
            <w:pPr>
              <w:jc w:val="center"/>
            </w:pPr>
            <w:r w:rsidRPr="00CE2C5F">
              <w:t>=</w:t>
            </w:r>
          </w:p>
        </w:tc>
        <w:tc>
          <w:tcPr>
            <w:tcW w:w="8842" w:type="dxa"/>
            <w:vAlign w:val="center"/>
          </w:tcPr>
          <w:p w:rsidR="00FE2B6C" w:rsidRPr="00CE2C5F" w:rsidRDefault="00FE2B6C" w:rsidP="005F4BDD">
            <w:pPr>
              <w:ind w:firstLine="252"/>
            </w:pPr>
            <w:r w:rsidRPr="00CE2C5F">
              <w:rPr>
                <w:b/>
              </w:rPr>
              <w:t>а).</w:t>
            </w:r>
            <w:r w:rsidRPr="00CE2C5F">
              <w:t xml:space="preserve"> Если таблица 1 строка 8 графа 3 &gt; таблица 1 строка 18 графа 3:</w:t>
            </w:r>
          </w:p>
          <w:p w:rsidR="00FE2B6C" w:rsidRPr="00CE2C5F" w:rsidRDefault="00FE2B6C" w:rsidP="005F4BDD">
            <w:r w:rsidRPr="00CE2C5F">
              <w:t>Таблица 1 строка 8 графа 3 – таблица 1 строка 18 графа 3</w:t>
            </w:r>
          </w:p>
          <w:p w:rsidR="00FE2B6C" w:rsidRPr="00CE2C5F" w:rsidRDefault="00FE2B6C" w:rsidP="005F4BDD">
            <w:pPr>
              <w:ind w:firstLine="252"/>
            </w:pPr>
            <w:r w:rsidRPr="00CE2C5F">
              <w:rPr>
                <w:b/>
              </w:rPr>
              <w:t>б).</w:t>
            </w:r>
            <w:r w:rsidRPr="00CE2C5F">
              <w:t xml:space="preserve"> Если таблица 1 строка 8 графа 3 ≤ таблица 1 строка 18 графа 3:</w:t>
            </w:r>
          </w:p>
          <w:p w:rsidR="00FE2B6C" w:rsidRPr="00CE2C5F" w:rsidRDefault="00FE2B6C" w:rsidP="005F4BDD">
            <w:r w:rsidRPr="00CE2C5F">
              <w:t>0</w:t>
            </w:r>
          </w:p>
        </w:tc>
      </w:tr>
      <w:tr w:rsidR="00FE2B6C" w:rsidRPr="00CE2C5F" w:rsidTr="005F4BDD">
        <w:trPr>
          <w:cantSplit/>
        </w:trPr>
        <w:tc>
          <w:tcPr>
            <w:tcW w:w="648" w:type="dxa"/>
            <w:vAlign w:val="center"/>
          </w:tcPr>
          <w:p w:rsidR="00FE2B6C" w:rsidRPr="00CE2C5F" w:rsidRDefault="00FE2B6C" w:rsidP="005F4BDD">
            <w:pPr>
              <w:pStyle w:val="a5"/>
              <w:jc w:val="center"/>
            </w:pPr>
            <w:r w:rsidRPr="00CE2C5F">
              <w:t>27</w:t>
            </w:r>
          </w:p>
        </w:tc>
        <w:tc>
          <w:tcPr>
            <w:tcW w:w="4910" w:type="dxa"/>
            <w:vAlign w:val="center"/>
          </w:tcPr>
          <w:p w:rsidR="00FE2B6C" w:rsidRPr="00CE2C5F" w:rsidRDefault="00FE2B6C" w:rsidP="005F4BDD">
            <w:r w:rsidRPr="00CE2C5F">
              <w:t>Таблица 1 строка 20 графа 3</w:t>
            </w:r>
          </w:p>
        </w:tc>
        <w:tc>
          <w:tcPr>
            <w:tcW w:w="540" w:type="dxa"/>
            <w:vAlign w:val="center"/>
          </w:tcPr>
          <w:p w:rsidR="00FE2B6C" w:rsidRPr="00CE2C5F" w:rsidRDefault="00FE2B6C" w:rsidP="005F4BDD">
            <w:pPr>
              <w:jc w:val="center"/>
            </w:pPr>
            <w:r w:rsidRPr="00CE2C5F">
              <w:t>≤</w:t>
            </w:r>
          </w:p>
        </w:tc>
        <w:tc>
          <w:tcPr>
            <w:tcW w:w="8842" w:type="dxa"/>
            <w:vAlign w:val="center"/>
          </w:tcPr>
          <w:p w:rsidR="00FE2B6C" w:rsidRPr="00CE2C5F" w:rsidRDefault="00FE2B6C" w:rsidP="005F4BDD">
            <w:r w:rsidRPr="00CE2C5F">
              <w:t>Таблица 1 строка 19 графа 3</w:t>
            </w:r>
          </w:p>
        </w:tc>
      </w:tr>
      <w:tr w:rsidR="00FE2B6C" w:rsidRPr="00CE2C5F" w:rsidTr="005F4BDD">
        <w:trPr>
          <w:cantSplit/>
        </w:trPr>
        <w:tc>
          <w:tcPr>
            <w:tcW w:w="648" w:type="dxa"/>
            <w:vAlign w:val="center"/>
          </w:tcPr>
          <w:p w:rsidR="00FE2B6C" w:rsidRPr="00CE2C5F" w:rsidRDefault="00FE2B6C" w:rsidP="005F4BDD">
            <w:pPr>
              <w:pStyle w:val="a5"/>
              <w:jc w:val="center"/>
            </w:pPr>
            <w:r w:rsidRPr="00CE2C5F">
              <w:t>28</w:t>
            </w:r>
          </w:p>
        </w:tc>
        <w:tc>
          <w:tcPr>
            <w:tcW w:w="4910" w:type="dxa"/>
            <w:vAlign w:val="center"/>
          </w:tcPr>
          <w:p w:rsidR="00FE2B6C" w:rsidRPr="00CE2C5F" w:rsidRDefault="00FE2B6C" w:rsidP="005F4BDD">
            <w:r w:rsidRPr="00CE2C5F">
              <w:t>Таблица 1 сумма строк 8 и 9 по графе 3</w:t>
            </w:r>
          </w:p>
        </w:tc>
        <w:tc>
          <w:tcPr>
            <w:tcW w:w="540" w:type="dxa"/>
            <w:vAlign w:val="center"/>
          </w:tcPr>
          <w:p w:rsidR="00FE2B6C" w:rsidRPr="00CE2C5F" w:rsidRDefault="00FE2B6C" w:rsidP="005F4BDD">
            <w:pPr>
              <w:jc w:val="center"/>
            </w:pPr>
            <w:r w:rsidRPr="00CE2C5F">
              <w:t>=</w:t>
            </w:r>
          </w:p>
        </w:tc>
        <w:tc>
          <w:tcPr>
            <w:tcW w:w="8842" w:type="dxa"/>
            <w:vAlign w:val="center"/>
          </w:tcPr>
          <w:p w:rsidR="00FE2B6C" w:rsidRPr="00CE2C5F" w:rsidRDefault="00FE2B6C" w:rsidP="005F4BDD">
            <w:r w:rsidRPr="00CE2C5F">
              <w:t>Таблица 1 сумма строк 18 и 19 по графе 3</w:t>
            </w:r>
          </w:p>
        </w:tc>
      </w:tr>
      <w:tr w:rsidR="00FE2B6C" w:rsidRPr="00CE2C5F" w:rsidTr="005F4BDD">
        <w:trPr>
          <w:cantSplit/>
        </w:trPr>
        <w:tc>
          <w:tcPr>
            <w:tcW w:w="648" w:type="dxa"/>
            <w:vAlign w:val="center"/>
          </w:tcPr>
          <w:p w:rsidR="00FE2B6C" w:rsidRPr="00CE2C5F" w:rsidRDefault="00FE2B6C" w:rsidP="005F4BDD">
            <w:pPr>
              <w:pStyle w:val="a5"/>
              <w:keepNext/>
              <w:jc w:val="center"/>
            </w:pPr>
          </w:p>
        </w:tc>
        <w:tc>
          <w:tcPr>
            <w:tcW w:w="4910" w:type="dxa"/>
            <w:vAlign w:val="center"/>
          </w:tcPr>
          <w:p w:rsidR="00FE2B6C" w:rsidRPr="00CE2C5F" w:rsidRDefault="00FE2B6C" w:rsidP="005F4BDD">
            <w:pPr>
              <w:keepNext/>
              <w:spacing w:before="240" w:after="240"/>
            </w:pPr>
            <w:r w:rsidRPr="00CE2C5F">
              <w:rPr>
                <w:b/>
              </w:rPr>
              <w:t>Таблица 2</w:t>
            </w:r>
          </w:p>
        </w:tc>
        <w:tc>
          <w:tcPr>
            <w:tcW w:w="540" w:type="dxa"/>
            <w:vAlign w:val="center"/>
          </w:tcPr>
          <w:p w:rsidR="00FE2B6C" w:rsidRPr="00CE2C5F" w:rsidRDefault="00FE2B6C" w:rsidP="005F4BDD">
            <w:pPr>
              <w:keepNext/>
              <w:jc w:val="center"/>
            </w:pPr>
          </w:p>
        </w:tc>
        <w:tc>
          <w:tcPr>
            <w:tcW w:w="8842" w:type="dxa"/>
            <w:vAlign w:val="center"/>
          </w:tcPr>
          <w:p w:rsidR="00FE2B6C" w:rsidRPr="00CE2C5F" w:rsidRDefault="00FE2B6C" w:rsidP="005F4BDD">
            <w:pPr>
              <w:keepNext/>
            </w:pPr>
            <w:r w:rsidRPr="00CE2C5F">
              <w:rPr>
                <w:b/>
              </w:rPr>
              <w:t>Расходы по обязательному социальному страхованию на случай временной нетрудоспособности и в связи с материнством</w:t>
            </w:r>
          </w:p>
        </w:tc>
      </w:tr>
      <w:tr w:rsidR="00FE2B6C" w:rsidRPr="00CE2C5F" w:rsidTr="005F4BDD">
        <w:trPr>
          <w:cantSplit/>
        </w:trPr>
        <w:tc>
          <w:tcPr>
            <w:tcW w:w="648" w:type="dxa"/>
            <w:vAlign w:val="center"/>
          </w:tcPr>
          <w:p w:rsidR="00FE2B6C" w:rsidRPr="00CE2C5F" w:rsidRDefault="00FE2B6C" w:rsidP="005F4BDD">
            <w:pPr>
              <w:jc w:val="center"/>
            </w:pPr>
            <w:r w:rsidRPr="00CE2C5F">
              <w:t>1</w:t>
            </w:r>
          </w:p>
        </w:tc>
        <w:tc>
          <w:tcPr>
            <w:tcW w:w="4910" w:type="dxa"/>
            <w:vAlign w:val="center"/>
          </w:tcPr>
          <w:p w:rsidR="00FE2B6C" w:rsidRPr="00CE2C5F" w:rsidRDefault="00FE2B6C" w:rsidP="005F4BDD">
            <w:r w:rsidRPr="00CE2C5F">
              <w:t>Таблица 2 строка 1 графа 5</w:t>
            </w:r>
          </w:p>
        </w:tc>
        <w:tc>
          <w:tcPr>
            <w:tcW w:w="540" w:type="dxa"/>
            <w:vAlign w:val="center"/>
          </w:tcPr>
          <w:p w:rsidR="00FE2B6C" w:rsidRPr="00CE2C5F" w:rsidRDefault="00FE2B6C" w:rsidP="005F4BDD">
            <w:pPr>
              <w:jc w:val="center"/>
            </w:pPr>
            <w:r w:rsidRPr="00CE2C5F">
              <w:t>=</w:t>
            </w:r>
          </w:p>
        </w:tc>
        <w:tc>
          <w:tcPr>
            <w:tcW w:w="8842" w:type="dxa"/>
            <w:vAlign w:val="center"/>
          </w:tcPr>
          <w:p w:rsidR="00FE2B6C" w:rsidRPr="00CE2C5F" w:rsidRDefault="00FE2B6C" w:rsidP="005F4BDD">
            <w:r w:rsidRPr="00CE2C5F">
              <w:t>Таблица 5 строка 1 графа 5</w:t>
            </w:r>
          </w:p>
        </w:tc>
      </w:tr>
      <w:tr w:rsidR="00FE2B6C" w:rsidRPr="00CE2C5F" w:rsidTr="005F4BDD">
        <w:trPr>
          <w:cantSplit/>
        </w:trPr>
        <w:tc>
          <w:tcPr>
            <w:tcW w:w="648" w:type="dxa"/>
            <w:vAlign w:val="center"/>
          </w:tcPr>
          <w:p w:rsidR="00FE2B6C" w:rsidRPr="00CE2C5F" w:rsidRDefault="00FE2B6C" w:rsidP="005F4BDD">
            <w:pPr>
              <w:jc w:val="center"/>
            </w:pPr>
            <w:r w:rsidRPr="00CE2C5F">
              <w:t>2</w:t>
            </w:r>
          </w:p>
        </w:tc>
        <w:tc>
          <w:tcPr>
            <w:tcW w:w="4910" w:type="dxa"/>
            <w:vAlign w:val="center"/>
          </w:tcPr>
          <w:p w:rsidR="00FE2B6C" w:rsidRPr="00CE2C5F" w:rsidRDefault="00FE2B6C" w:rsidP="005F4BDD">
            <w:r w:rsidRPr="00CE2C5F">
              <w:t>Таблица 2 строка 2 графа 1, показатель «число случаев»</w:t>
            </w:r>
          </w:p>
        </w:tc>
        <w:tc>
          <w:tcPr>
            <w:tcW w:w="540" w:type="dxa"/>
            <w:vAlign w:val="center"/>
          </w:tcPr>
          <w:p w:rsidR="00FE2B6C" w:rsidRPr="00CE2C5F" w:rsidRDefault="00FE2B6C" w:rsidP="005F4BDD">
            <w:pPr>
              <w:jc w:val="center"/>
            </w:pPr>
            <w:r w:rsidRPr="00CE2C5F">
              <w:t>≤</w:t>
            </w:r>
          </w:p>
        </w:tc>
        <w:tc>
          <w:tcPr>
            <w:tcW w:w="8842" w:type="dxa"/>
            <w:vAlign w:val="center"/>
          </w:tcPr>
          <w:p w:rsidR="00FE2B6C" w:rsidRPr="00CE2C5F" w:rsidRDefault="00FE2B6C" w:rsidP="005F4BDD">
            <w:r w:rsidRPr="00CE2C5F">
              <w:t>Таблица 2 строка 1 графа 1, показатель «число случаев»</w:t>
            </w:r>
          </w:p>
        </w:tc>
      </w:tr>
      <w:tr w:rsidR="00FE2B6C" w:rsidRPr="00CE2C5F" w:rsidTr="005F4BDD">
        <w:trPr>
          <w:cantSplit/>
        </w:trPr>
        <w:tc>
          <w:tcPr>
            <w:tcW w:w="648" w:type="dxa"/>
            <w:vAlign w:val="center"/>
          </w:tcPr>
          <w:p w:rsidR="00FE2B6C" w:rsidRPr="00CE2C5F" w:rsidRDefault="00FE2B6C" w:rsidP="005F4BDD">
            <w:pPr>
              <w:jc w:val="center"/>
            </w:pPr>
            <w:r w:rsidRPr="00CE2C5F">
              <w:t>3</w:t>
            </w:r>
          </w:p>
        </w:tc>
        <w:tc>
          <w:tcPr>
            <w:tcW w:w="4910" w:type="dxa"/>
            <w:vAlign w:val="center"/>
          </w:tcPr>
          <w:p w:rsidR="00FE2B6C" w:rsidRPr="00CE2C5F" w:rsidRDefault="00FE2B6C" w:rsidP="005F4BDD">
            <w:r w:rsidRPr="00CE2C5F">
              <w:t>Таблица 2 строка 2 графа 3</w:t>
            </w:r>
          </w:p>
        </w:tc>
        <w:tc>
          <w:tcPr>
            <w:tcW w:w="540" w:type="dxa"/>
            <w:vAlign w:val="center"/>
          </w:tcPr>
          <w:p w:rsidR="00FE2B6C" w:rsidRPr="00CE2C5F" w:rsidRDefault="00FE2B6C" w:rsidP="005F4BDD">
            <w:pPr>
              <w:jc w:val="center"/>
            </w:pPr>
            <w:r w:rsidRPr="00CE2C5F">
              <w:t>≤</w:t>
            </w:r>
          </w:p>
        </w:tc>
        <w:tc>
          <w:tcPr>
            <w:tcW w:w="8842" w:type="dxa"/>
            <w:vAlign w:val="center"/>
          </w:tcPr>
          <w:p w:rsidR="00FE2B6C" w:rsidRPr="00CE2C5F" w:rsidRDefault="00FE2B6C" w:rsidP="005F4BDD">
            <w:r w:rsidRPr="00CE2C5F">
              <w:t>Таблица 2 строка 1 графа 3</w:t>
            </w:r>
          </w:p>
        </w:tc>
      </w:tr>
      <w:tr w:rsidR="00FE2B6C" w:rsidRPr="00CE2C5F" w:rsidTr="005F4BDD">
        <w:trPr>
          <w:cantSplit/>
        </w:trPr>
        <w:tc>
          <w:tcPr>
            <w:tcW w:w="648" w:type="dxa"/>
            <w:vAlign w:val="center"/>
          </w:tcPr>
          <w:p w:rsidR="00FE2B6C" w:rsidRPr="00CE2C5F" w:rsidRDefault="00FE2B6C" w:rsidP="005F4BDD">
            <w:pPr>
              <w:jc w:val="center"/>
            </w:pPr>
            <w:r w:rsidRPr="00CE2C5F">
              <w:t>4</w:t>
            </w:r>
          </w:p>
        </w:tc>
        <w:tc>
          <w:tcPr>
            <w:tcW w:w="4910" w:type="dxa"/>
            <w:vAlign w:val="center"/>
          </w:tcPr>
          <w:p w:rsidR="00FE2B6C" w:rsidRPr="00CE2C5F" w:rsidRDefault="00FE2B6C" w:rsidP="005F4BDD">
            <w:r w:rsidRPr="00CE2C5F">
              <w:t>Таблица 2 строка 2 графа 4</w:t>
            </w:r>
          </w:p>
        </w:tc>
        <w:tc>
          <w:tcPr>
            <w:tcW w:w="540" w:type="dxa"/>
            <w:vAlign w:val="center"/>
          </w:tcPr>
          <w:p w:rsidR="00FE2B6C" w:rsidRPr="00CE2C5F" w:rsidRDefault="00FE2B6C" w:rsidP="005F4BDD">
            <w:pPr>
              <w:jc w:val="center"/>
            </w:pPr>
            <w:r w:rsidRPr="00CE2C5F">
              <w:t>≤</w:t>
            </w:r>
          </w:p>
        </w:tc>
        <w:tc>
          <w:tcPr>
            <w:tcW w:w="8842" w:type="dxa"/>
            <w:vAlign w:val="center"/>
          </w:tcPr>
          <w:p w:rsidR="00FE2B6C" w:rsidRPr="00CE2C5F" w:rsidRDefault="00FE2B6C" w:rsidP="005F4BDD">
            <w:r w:rsidRPr="00CE2C5F">
              <w:t>Таблица 2 строка 1 графа 4</w:t>
            </w:r>
          </w:p>
        </w:tc>
      </w:tr>
      <w:tr w:rsidR="00FE2B6C" w:rsidRPr="00CE2C5F" w:rsidTr="005F4BDD">
        <w:trPr>
          <w:cantSplit/>
        </w:trPr>
        <w:tc>
          <w:tcPr>
            <w:tcW w:w="648" w:type="dxa"/>
            <w:vAlign w:val="center"/>
          </w:tcPr>
          <w:p w:rsidR="00FE2B6C" w:rsidRPr="00CE2C5F" w:rsidRDefault="00FE2B6C" w:rsidP="005F4BDD">
            <w:pPr>
              <w:jc w:val="center"/>
            </w:pPr>
            <w:r w:rsidRPr="00CE2C5F">
              <w:t>5</w:t>
            </w:r>
          </w:p>
        </w:tc>
        <w:tc>
          <w:tcPr>
            <w:tcW w:w="4910" w:type="dxa"/>
            <w:vAlign w:val="center"/>
          </w:tcPr>
          <w:p w:rsidR="00FE2B6C" w:rsidRPr="00CE2C5F" w:rsidRDefault="00FE2B6C" w:rsidP="005F4BDD">
            <w:r w:rsidRPr="00CE2C5F">
              <w:t>Таблица 2 строка 2 графа 5</w:t>
            </w:r>
          </w:p>
        </w:tc>
        <w:tc>
          <w:tcPr>
            <w:tcW w:w="540" w:type="dxa"/>
            <w:vAlign w:val="center"/>
          </w:tcPr>
          <w:p w:rsidR="00FE2B6C" w:rsidRPr="00CE2C5F" w:rsidRDefault="00FE2B6C" w:rsidP="005F4BDD">
            <w:pPr>
              <w:jc w:val="center"/>
            </w:pPr>
            <w:r w:rsidRPr="00CE2C5F">
              <w:t>≤</w:t>
            </w:r>
          </w:p>
        </w:tc>
        <w:tc>
          <w:tcPr>
            <w:tcW w:w="8842" w:type="dxa"/>
            <w:vAlign w:val="center"/>
          </w:tcPr>
          <w:p w:rsidR="00FE2B6C" w:rsidRPr="00CE2C5F" w:rsidRDefault="00FE2B6C" w:rsidP="005F4BDD">
            <w:r w:rsidRPr="00CE2C5F">
              <w:t>Таблица 2 строка 1 графа 5</w:t>
            </w:r>
          </w:p>
        </w:tc>
      </w:tr>
      <w:tr w:rsidR="00FE2B6C" w:rsidRPr="00CE2C5F" w:rsidTr="005F4BDD">
        <w:trPr>
          <w:cantSplit/>
          <w:trHeight w:val="488"/>
        </w:trPr>
        <w:tc>
          <w:tcPr>
            <w:tcW w:w="648" w:type="dxa"/>
            <w:vAlign w:val="center"/>
          </w:tcPr>
          <w:p w:rsidR="00FE2B6C" w:rsidRPr="00CE2C5F" w:rsidRDefault="00FE2B6C" w:rsidP="005F4BDD">
            <w:pPr>
              <w:jc w:val="center"/>
            </w:pPr>
            <w:r w:rsidRPr="00CE2C5F">
              <w:t>6</w:t>
            </w:r>
          </w:p>
        </w:tc>
        <w:tc>
          <w:tcPr>
            <w:tcW w:w="4910" w:type="dxa"/>
            <w:vAlign w:val="center"/>
          </w:tcPr>
          <w:p w:rsidR="00FE2B6C" w:rsidRPr="00CE2C5F" w:rsidRDefault="00FE2B6C" w:rsidP="005F4BDD">
            <w:r w:rsidRPr="00CE2C5F">
              <w:t>Таблица 2 строка 3 графа 1, показатель «число случаев»</w:t>
            </w:r>
          </w:p>
        </w:tc>
        <w:tc>
          <w:tcPr>
            <w:tcW w:w="540" w:type="dxa"/>
            <w:vAlign w:val="center"/>
          </w:tcPr>
          <w:p w:rsidR="00FE2B6C" w:rsidRPr="00CE2C5F" w:rsidRDefault="00FE2B6C" w:rsidP="005F4BDD">
            <w:pPr>
              <w:jc w:val="center"/>
            </w:pPr>
            <w:r w:rsidRPr="00CE2C5F">
              <w:t>=</w:t>
            </w:r>
          </w:p>
        </w:tc>
        <w:tc>
          <w:tcPr>
            <w:tcW w:w="8842" w:type="dxa"/>
            <w:vAlign w:val="center"/>
          </w:tcPr>
          <w:p w:rsidR="00FE2B6C" w:rsidRPr="00CE2C5F" w:rsidRDefault="00FE2B6C" w:rsidP="005F4BDD">
            <w:pPr>
              <w:ind w:firstLine="252"/>
            </w:pPr>
            <w:r w:rsidRPr="00CE2C5F">
              <w:t>Если показатели Таблица 3.1 строка 1 =0:</w:t>
            </w:r>
          </w:p>
          <w:p w:rsidR="00FE2B6C" w:rsidRPr="00CE2C5F" w:rsidRDefault="00FE2B6C" w:rsidP="005F4BDD">
            <w:r w:rsidRPr="00CE2C5F">
              <w:t>0</w:t>
            </w:r>
          </w:p>
        </w:tc>
      </w:tr>
      <w:tr w:rsidR="00FE2B6C" w:rsidRPr="00CE2C5F" w:rsidTr="005F4BDD">
        <w:trPr>
          <w:cantSplit/>
          <w:trHeight w:val="488"/>
        </w:trPr>
        <w:tc>
          <w:tcPr>
            <w:tcW w:w="648" w:type="dxa"/>
            <w:vAlign w:val="center"/>
          </w:tcPr>
          <w:p w:rsidR="00FE2B6C" w:rsidRPr="00CE2C5F" w:rsidRDefault="00FE2B6C" w:rsidP="005F4BDD">
            <w:pPr>
              <w:jc w:val="center"/>
            </w:pPr>
            <w:r w:rsidRPr="00CE2C5F">
              <w:t>7</w:t>
            </w:r>
          </w:p>
        </w:tc>
        <w:tc>
          <w:tcPr>
            <w:tcW w:w="4910" w:type="dxa"/>
            <w:vAlign w:val="center"/>
          </w:tcPr>
          <w:p w:rsidR="00FE2B6C" w:rsidRPr="00CE2C5F" w:rsidRDefault="00FE2B6C" w:rsidP="005F4BDD">
            <w:r w:rsidRPr="00CE2C5F">
              <w:t>Таблица 2 строка 3 графа 3</w:t>
            </w:r>
          </w:p>
        </w:tc>
        <w:tc>
          <w:tcPr>
            <w:tcW w:w="540" w:type="dxa"/>
            <w:vAlign w:val="center"/>
          </w:tcPr>
          <w:p w:rsidR="00FE2B6C" w:rsidRPr="00CE2C5F" w:rsidRDefault="00FE2B6C" w:rsidP="005F4BDD">
            <w:pPr>
              <w:jc w:val="center"/>
            </w:pPr>
            <w:r w:rsidRPr="00CE2C5F">
              <w:t>=</w:t>
            </w:r>
          </w:p>
        </w:tc>
        <w:tc>
          <w:tcPr>
            <w:tcW w:w="8842" w:type="dxa"/>
            <w:vAlign w:val="center"/>
          </w:tcPr>
          <w:p w:rsidR="00FE2B6C" w:rsidRPr="00CE2C5F" w:rsidRDefault="00FE2B6C" w:rsidP="005F4BDD">
            <w:pPr>
              <w:ind w:firstLine="252"/>
            </w:pPr>
            <w:r w:rsidRPr="00CE2C5F">
              <w:t>Если показатели Таблица 3.1 строка 1 =0:</w:t>
            </w:r>
          </w:p>
          <w:p w:rsidR="00FE2B6C" w:rsidRPr="00CE2C5F" w:rsidRDefault="00FE2B6C" w:rsidP="005F4BDD">
            <w:r w:rsidRPr="00CE2C5F">
              <w:t>0</w:t>
            </w:r>
          </w:p>
        </w:tc>
      </w:tr>
      <w:tr w:rsidR="00FE2B6C" w:rsidRPr="00CE2C5F" w:rsidTr="005F4BDD">
        <w:trPr>
          <w:cantSplit/>
          <w:trHeight w:val="488"/>
        </w:trPr>
        <w:tc>
          <w:tcPr>
            <w:tcW w:w="648" w:type="dxa"/>
            <w:vAlign w:val="center"/>
          </w:tcPr>
          <w:p w:rsidR="00FE2B6C" w:rsidRPr="00CE2C5F" w:rsidRDefault="00FE2B6C" w:rsidP="005F4BDD">
            <w:pPr>
              <w:jc w:val="center"/>
            </w:pPr>
            <w:r w:rsidRPr="00CE2C5F">
              <w:t>8</w:t>
            </w:r>
          </w:p>
        </w:tc>
        <w:tc>
          <w:tcPr>
            <w:tcW w:w="4910" w:type="dxa"/>
            <w:vAlign w:val="center"/>
          </w:tcPr>
          <w:p w:rsidR="00FE2B6C" w:rsidRPr="00CE2C5F" w:rsidRDefault="00FE2B6C" w:rsidP="005F4BDD">
            <w:r w:rsidRPr="00CE2C5F">
              <w:t>Таблица 2 строка 3 графа 4</w:t>
            </w:r>
          </w:p>
        </w:tc>
        <w:tc>
          <w:tcPr>
            <w:tcW w:w="540" w:type="dxa"/>
            <w:vAlign w:val="center"/>
          </w:tcPr>
          <w:p w:rsidR="00FE2B6C" w:rsidRPr="00CE2C5F" w:rsidRDefault="00FE2B6C" w:rsidP="005F4BDD">
            <w:pPr>
              <w:jc w:val="center"/>
            </w:pPr>
            <w:r w:rsidRPr="00CE2C5F">
              <w:t>=</w:t>
            </w:r>
          </w:p>
        </w:tc>
        <w:tc>
          <w:tcPr>
            <w:tcW w:w="8842" w:type="dxa"/>
            <w:vAlign w:val="center"/>
          </w:tcPr>
          <w:p w:rsidR="00FE2B6C" w:rsidRPr="00CE2C5F" w:rsidRDefault="00FE2B6C" w:rsidP="005F4BDD">
            <w:pPr>
              <w:ind w:firstLine="252"/>
            </w:pPr>
            <w:r w:rsidRPr="00CE2C5F">
              <w:t>Если показатели Таблица 3.1 строка 1 =0:</w:t>
            </w:r>
          </w:p>
          <w:p w:rsidR="00FE2B6C" w:rsidRPr="00CE2C5F" w:rsidRDefault="00FE2B6C" w:rsidP="005F4BDD">
            <w:r w:rsidRPr="00CE2C5F">
              <w:t>0</w:t>
            </w:r>
          </w:p>
        </w:tc>
      </w:tr>
      <w:tr w:rsidR="00FE2B6C" w:rsidRPr="00CE2C5F" w:rsidTr="005F4BDD">
        <w:trPr>
          <w:cantSplit/>
        </w:trPr>
        <w:tc>
          <w:tcPr>
            <w:tcW w:w="648" w:type="dxa"/>
            <w:vAlign w:val="center"/>
          </w:tcPr>
          <w:p w:rsidR="00FE2B6C" w:rsidRPr="00CE2C5F" w:rsidRDefault="00FE2B6C" w:rsidP="005F4BDD">
            <w:pPr>
              <w:jc w:val="center"/>
            </w:pPr>
            <w:r w:rsidRPr="00CE2C5F">
              <w:t>9</w:t>
            </w:r>
          </w:p>
        </w:tc>
        <w:tc>
          <w:tcPr>
            <w:tcW w:w="4910" w:type="dxa"/>
            <w:vAlign w:val="center"/>
          </w:tcPr>
          <w:p w:rsidR="00FE2B6C" w:rsidRPr="00CE2C5F" w:rsidRDefault="00FE2B6C" w:rsidP="005F4BDD">
            <w:r w:rsidRPr="00CE2C5F">
              <w:t>Таблица 2 строка 4 графа 1, показатель «число случаев»</w:t>
            </w:r>
          </w:p>
        </w:tc>
        <w:tc>
          <w:tcPr>
            <w:tcW w:w="540" w:type="dxa"/>
            <w:vAlign w:val="center"/>
          </w:tcPr>
          <w:p w:rsidR="00FE2B6C" w:rsidRPr="00CE2C5F" w:rsidRDefault="00FE2B6C" w:rsidP="005F4BDD">
            <w:pPr>
              <w:jc w:val="center"/>
            </w:pPr>
            <w:r w:rsidRPr="00CE2C5F">
              <w:t>≤</w:t>
            </w:r>
          </w:p>
        </w:tc>
        <w:tc>
          <w:tcPr>
            <w:tcW w:w="8842" w:type="dxa"/>
            <w:vAlign w:val="center"/>
          </w:tcPr>
          <w:p w:rsidR="00FE2B6C" w:rsidRPr="00CE2C5F" w:rsidRDefault="00FE2B6C" w:rsidP="005F4BDD">
            <w:pPr>
              <w:ind w:firstLine="252"/>
            </w:pPr>
            <w:r w:rsidRPr="00CE2C5F">
              <w:t>Таблица 2 строка 3 графа 1, показатель «число случаев»</w:t>
            </w:r>
          </w:p>
        </w:tc>
      </w:tr>
      <w:tr w:rsidR="00FE2B6C" w:rsidRPr="00CE2C5F" w:rsidTr="005F4BDD">
        <w:trPr>
          <w:cantSplit/>
        </w:trPr>
        <w:tc>
          <w:tcPr>
            <w:tcW w:w="648" w:type="dxa"/>
            <w:vAlign w:val="center"/>
          </w:tcPr>
          <w:p w:rsidR="00FE2B6C" w:rsidRPr="00CE2C5F" w:rsidRDefault="00FE2B6C" w:rsidP="005F4BDD">
            <w:pPr>
              <w:jc w:val="center"/>
            </w:pPr>
            <w:r w:rsidRPr="00CE2C5F">
              <w:t>10</w:t>
            </w:r>
          </w:p>
        </w:tc>
        <w:tc>
          <w:tcPr>
            <w:tcW w:w="4910" w:type="dxa"/>
            <w:vAlign w:val="center"/>
          </w:tcPr>
          <w:p w:rsidR="00FE2B6C" w:rsidRPr="00CE2C5F" w:rsidRDefault="00FE2B6C" w:rsidP="005F4BDD">
            <w:r w:rsidRPr="00CE2C5F">
              <w:t>Таблица 2 строка 4 графа 3</w:t>
            </w:r>
          </w:p>
        </w:tc>
        <w:tc>
          <w:tcPr>
            <w:tcW w:w="540" w:type="dxa"/>
            <w:vAlign w:val="center"/>
          </w:tcPr>
          <w:p w:rsidR="00FE2B6C" w:rsidRPr="00CE2C5F" w:rsidRDefault="00FE2B6C" w:rsidP="005F4BDD">
            <w:pPr>
              <w:jc w:val="center"/>
            </w:pPr>
            <w:r w:rsidRPr="00CE2C5F">
              <w:t>≤</w:t>
            </w:r>
          </w:p>
        </w:tc>
        <w:tc>
          <w:tcPr>
            <w:tcW w:w="8842" w:type="dxa"/>
            <w:vAlign w:val="center"/>
          </w:tcPr>
          <w:p w:rsidR="00FE2B6C" w:rsidRPr="00CE2C5F" w:rsidRDefault="00FE2B6C" w:rsidP="005F4BDD">
            <w:pPr>
              <w:ind w:firstLine="252"/>
            </w:pPr>
            <w:r w:rsidRPr="00CE2C5F">
              <w:t>Таблица 2 строка 3 графа 3</w:t>
            </w:r>
          </w:p>
        </w:tc>
      </w:tr>
      <w:tr w:rsidR="00FE2B6C" w:rsidRPr="00CE2C5F" w:rsidTr="005F4BDD">
        <w:trPr>
          <w:cantSplit/>
        </w:trPr>
        <w:tc>
          <w:tcPr>
            <w:tcW w:w="648" w:type="dxa"/>
            <w:vAlign w:val="center"/>
          </w:tcPr>
          <w:p w:rsidR="00FE2B6C" w:rsidRPr="00CE2C5F" w:rsidRDefault="00FE2B6C" w:rsidP="005F4BDD">
            <w:pPr>
              <w:jc w:val="center"/>
            </w:pPr>
            <w:r w:rsidRPr="00CE2C5F">
              <w:t>11</w:t>
            </w:r>
          </w:p>
        </w:tc>
        <w:tc>
          <w:tcPr>
            <w:tcW w:w="4910" w:type="dxa"/>
            <w:vAlign w:val="center"/>
          </w:tcPr>
          <w:p w:rsidR="00FE2B6C" w:rsidRPr="00CE2C5F" w:rsidRDefault="00FE2B6C" w:rsidP="005F4BDD">
            <w:r w:rsidRPr="00CE2C5F">
              <w:t>Таблица 2 строка 4 графа 4</w:t>
            </w:r>
          </w:p>
        </w:tc>
        <w:tc>
          <w:tcPr>
            <w:tcW w:w="540" w:type="dxa"/>
            <w:vAlign w:val="center"/>
          </w:tcPr>
          <w:p w:rsidR="00FE2B6C" w:rsidRPr="00CE2C5F" w:rsidRDefault="00FE2B6C" w:rsidP="005F4BDD">
            <w:pPr>
              <w:jc w:val="center"/>
            </w:pPr>
            <w:r w:rsidRPr="00CE2C5F">
              <w:t>≤</w:t>
            </w:r>
          </w:p>
        </w:tc>
        <w:tc>
          <w:tcPr>
            <w:tcW w:w="8842" w:type="dxa"/>
            <w:vAlign w:val="center"/>
          </w:tcPr>
          <w:p w:rsidR="00FE2B6C" w:rsidRPr="00CE2C5F" w:rsidRDefault="00FE2B6C" w:rsidP="005F4BDD">
            <w:pPr>
              <w:ind w:firstLine="252"/>
            </w:pPr>
            <w:r w:rsidRPr="00CE2C5F">
              <w:t>Таблица 2 строка 3 графа 4</w:t>
            </w:r>
          </w:p>
        </w:tc>
      </w:tr>
      <w:tr w:rsidR="00FE2B6C" w:rsidRPr="00CE2C5F" w:rsidTr="005F4BDD">
        <w:trPr>
          <w:cantSplit/>
        </w:trPr>
        <w:tc>
          <w:tcPr>
            <w:tcW w:w="648" w:type="dxa"/>
            <w:vAlign w:val="center"/>
          </w:tcPr>
          <w:p w:rsidR="00FE2B6C" w:rsidRPr="00CE2C5F" w:rsidRDefault="00FE2B6C" w:rsidP="005F4BDD">
            <w:pPr>
              <w:jc w:val="center"/>
            </w:pPr>
            <w:r w:rsidRPr="00CE2C5F">
              <w:t>1</w:t>
            </w:r>
            <w:r>
              <w:t>2</w:t>
            </w:r>
          </w:p>
        </w:tc>
        <w:tc>
          <w:tcPr>
            <w:tcW w:w="4910" w:type="dxa"/>
            <w:vAlign w:val="center"/>
          </w:tcPr>
          <w:p w:rsidR="00FE2B6C" w:rsidRPr="00CE2C5F" w:rsidRDefault="00FE2B6C" w:rsidP="005F4BDD">
            <w:r w:rsidRPr="00CE2C5F">
              <w:t>Таблица 2 строка 5 графа 5</w:t>
            </w:r>
          </w:p>
        </w:tc>
        <w:tc>
          <w:tcPr>
            <w:tcW w:w="540" w:type="dxa"/>
            <w:vAlign w:val="center"/>
          </w:tcPr>
          <w:p w:rsidR="00FE2B6C" w:rsidRPr="00CE2C5F" w:rsidRDefault="00FE2B6C" w:rsidP="005F4BDD">
            <w:pPr>
              <w:jc w:val="center"/>
            </w:pPr>
            <w:r w:rsidRPr="00CE2C5F">
              <w:t>=</w:t>
            </w:r>
          </w:p>
        </w:tc>
        <w:tc>
          <w:tcPr>
            <w:tcW w:w="8842" w:type="dxa"/>
            <w:vAlign w:val="center"/>
          </w:tcPr>
          <w:p w:rsidR="00FE2B6C" w:rsidRPr="00CE2C5F" w:rsidRDefault="00FE2B6C" w:rsidP="005F4BDD">
            <w:r w:rsidRPr="00CE2C5F">
              <w:t>Таблица 5 строка 2 графа 5</w:t>
            </w:r>
          </w:p>
        </w:tc>
      </w:tr>
      <w:tr w:rsidR="00FE2B6C" w:rsidRPr="00CE2C5F" w:rsidTr="005F4BDD">
        <w:trPr>
          <w:cantSplit/>
        </w:trPr>
        <w:tc>
          <w:tcPr>
            <w:tcW w:w="648" w:type="dxa"/>
            <w:vAlign w:val="center"/>
          </w:tcPr>
          <w:p w:rsidR="00FE2B6C" w:rsidRPr="00CE2C5F" w:rsidRDefault="00FE2B6C" w:rsidP="005F4BDD">
            <w:pPr>
              <w:jc w:val="center"/>
            </w:pPr>
            <w:r w:rsidRPr="00CE2C5F">
              <w:t>1</w:t>
            </w:r>
            <w:r>
              <w:t>3</w:t>
            </w:r>
          </w:p>
        </w:tc>
        <w:tc>
          <w:tcPr>
            <w:tcW w:w="4910" w:type="dxa"/>
            <w:vAlign w:val="center"/>
          </w:tcPr>
          <w:p w:rsidR="00FE2B6C" w:rsidRPr="00CE2C5F" w:rsidRDefault="00FE2B6C" w:rsidP="005F4BDD">
            <w:r w:rsidRPr="00CE2C5F">
              <w:t>Таблица 2 строка 6 графа 1, показатель «число случаев»</w:t>
            </w:r>
          </w:p>
        </w:tc>
        <w:tc>
          <w:tcPr>
            <w:tcW w:w="540" w:type="dxa"/>
            <w:vAlign w:val="center"/>
          </w:tcPr>
          <w:p w:rsidR="00FE2B6C" w:rsidRPr="00CE2C5F" w:rsidRDefault="00FE2B6C" w:rsidP="005F4BDD">
            <w:pPr>
              <w:jc w:val="center"/>
            </w:pPr>
            <w:r w:rsidRPr="00CE2C5F">
              <w:t>≤</w:t>
            </w:r>
          </w:p>
        </w:tc>
        <w:tc>
          <w:tcPr>
            <w:tcW w:w="8842" w:type="dxa"/>
            <w:vAlign w:val="center"/>
          </w:tcPr>
          <w:p w:rsidR="00FE2B6C" w:rsidRPr="00CE2C5F" w:rsidRDefault="00FE2B6C" w:rsidP="005F4BDD">
            <w:r w:rsidRPr="00CE2C5F">
              <w:t>Таблица 2 строка 5 графа 1, показатель «число случаев»</w:t>
            </w:r>
          </w:p>
        </w:tc>
      </w:tr>
      <w:tr w:rsidR="00FE2B6C" w:rsidRPr="00CE2C5F" w:rsidTr="005F4BDD">
        <w:trPr>
          <w:cantSplit/>
        </w:trPr>
        <w:tc>
          <w:tcPr>
            <w:tcW w:w="648" w:type="dxa"/>
            <w:vAlign w:val="center"/>
          </w:tcPr>
          <w:p w:rsidR="00FE2B6C" w:rsidRPr="00CE2C5F" w:rsidRDefault="00FE2B6C" w:rsidP="005F4BDD">
            <w:pPr>
              <w:jc w:val="center"/>
            </w:pPr>
            <w:r w:rsidRPr="00CE2C5F">
              <w:t>1</w:t>
            </w:r>
            <w:r>
              <w:t>4</w:t>
            </w:r>
          </w:p>
        </w:tc>
        <w:tc>
          <w:tcPr>
            <w:tcW w:w="4910" w:type="dxa"/>
            <w:vAlign w:val="center"/>
          </w:tcPr>
          <w:p w:rsidR="00FE2B6C" w:rsidRPr="00CE2C5F" w:rsidRDefault="00FE2B6C" w:rsidP="005F4BDD">
            <w:r w:rsidRPr="00CE2C5F">
              <w:t>Таблица 2 строка 6 графа 3</w:t>
            </w:r>
          </w:p>
        </w:tc>
        <w:tc>
          <w:tcPr>
            <w:tcW w:w="540" w:type="dxa"/>
            <w:vAlign w:val="center"/>
          </w:tcPr>
          <w:p w:rsidR="00FE2B6C" w:rsidRPr="00CE2C5F" w:rsidRDefault="00FE2B6C" w:rsidP="005F4BDD">
            <w:pPr>
              <w:jc w:val="center"/>
            </w:pPr>
            <w:r w:rsidRPr="00CE2C5F">
              <w:t>≤</w:t>
            </w:r>
          </w:p>
        </w:tc>
        <w:tc>
          <w:tcPr>
            <w:tcW w:w="8842" w:type="dxa"/>
            <w:vAlign w:val="center"/>
          </w:tcPr>
          <w:p w:rsidR="00FE2B6C" w:rsidRPr="00CE2C5F" w:rsidRDefault="00FE2B6C" w:rsidP="005F4BDD">
            <w:r w:rsidRPr="00CE2C5F">
              <w:t>Таблица 2 строка 5  графа 3</w:t>
            </w:r>
          </w:p>
        </w:tc>
      </w:tr>
      <w:tr w:rsidR="00FE2B6C" w:rsidRPr="00CE2C5F" w:rsidTr="005F4BDD">
        <w:trPr>
          <w:cantSplit/>
        </w:trPr>
        <w:tc>
          <w:tcPr>
            <w:tcW w:w="648" w:type="dxa"/>
            <w:vAlign w:val="center"/>
          </w:tcPr>
          <w:p w:rsidR="00FE2B6C" w:rsidRPr="00CE2C5F" w:rsidRDefault="00FE2B6C" w:rsidP="005F4BDD">
            <w:pPr>
              <w:jc w:val="center"/>
            </w:pPr>
            <w:r w:rsidRPr="00CE2C5F">
              <w:t>1</w:t>
            </w:r>
            <w:r>
              <w:t>5</w:t>
            </w:r>
          </w:p>
        </w:tc>
        <w:tc>
          <w:tcPr>
            <w:tcW w:w="4910" w:type="dxa"/>
            <w:vAlign w:val="center"/>
          </w:tcPr>
          <w:p w:rsidR="00FE2B6C" w:rsidRPr="00CE2C5F" w:rsidRDefault="00FE2B6C" w:rsidP="005F4BDD">
            <w:r w:rsidRPr="00CE2C5F">
              <w:t>Таблица 2 строка 6 графа 4</w:t>
            </w:r>
          </w:p>
        </w:tc>
        <w:tc>
          <w:tcPr>
            <w:tcW w:w="540" w:type="dxa"/>
            <w:vAlign w:val="center"/>
          </w:tcPr>
          <w:p w:rsidR="00FE2B6C" w:rsidRPr="00CE2C5F" w:rsidRDefault="00FE2B6C" w:rsidP="005F4BDD">
            <w:pPr>
              <w:jc w:val="center"/>
            </w:pPr>
            <w:r w:rsidRPr="00CE2C5F">
              <w:t>≤</w:t>
            </w:r>
          </w:p>
        </w:tc>
        <w:tc>
          <w:tcPr>
            <w:tcW w:w="8842" w:type="dxa"/>
            <w:vAlign w:val="center"/>
          </w:tcPr>
          <w:p w:rsidR="00FE2B6C" w:rsidRPr="00CE2C5F" w:rsidRDefault="00FE2B6C" w:rsidP="005F4BDD">
            <w:r w:rsidRPr="00CE2C5F">
              <w:t>Таблица 2 строка 5 графа 4</w:t>
            </w:r>
          </w:p>
        </w:tc>
      </w:tr>
      <w:tr w:rsidR="00FE2B6C" w:rsidRPr="00CE2C5F" w:rsidTr="005F4BDD">
        <w:trPr>
          <w:cantSplit/>
        </w:trPr>
        <w:tc>
          <w:tcPr>
            <w:tcW w:w="648" w:type="dxa"/>
            <w:vAlign w:val="center"/>
          </w:tcPr>
          <w:p w:rsidR="00FE2B6C" w:rsidRPr="00CE2C5F" w:rsidRDefault="00FE2B6C" w:rsidP="005F4BDD">
            <w:pPr>
              <w:jc w:val="center"/>
            </w:pPr>
            <w:r w:rsidRPr="00CE2C5F">
              <w:t>1</w:t>
            </w:r>
            <w:r>
              <w:t>6</w:t>
            </w:r>
          </w:p>
        </w:tc>
        <w:tc>
          <w:tcPr>
            <w:tcW w:w="4910" w:type="dxa"/>
            <w:vAlign w:val="center"/>
          </w:tcPr>
          <w:p w:rsidR="00FE2B6C" w:rsidRPr="00CE2C5F" w:rsidRDefault="00FE2B6C" w:rsidP="005F4BDD">
            <w:r w:rsidRPr="00CE2C5F">
              <w:t>Таблица 2 строка 6 графа 5</w:t>
            </w:r>
          </w:p>
        </w:tc>
        <w:tc>
          <w:tcPr>
            <w:tcW w:w="540" w:type="dxa"/>
            <w:vAlign w:val="center"/>
          </w:tcPr>
          <w:p w:rsidR="00FE2B6C" w:rsidRPr="00CE2C5F" w:rsidRDefault="00FE2B6C" w:rsidP="005F4BDD">
            <w:pPr>
              <w:jc w:val="center"/>
            </w:pPr>
            <w:r w:rsidRPr="00CE2C5F">
              <w:t>≤</w:t>
            </w:r>
          </w:p>
        </w:tc>
        <w:tc>
          <w:tcPr>
            <w:tcW w:w="8842" w:type="dxa"/>
            <w:vAlign w:val="center"/>
          </w:tcPr>
          <w:p w:rsidR="00FE2B6C" w:rsidRPr="00CE2C5F" w:rsidRDefault="00FE2B6C" w:rsidP="005F4BDD">
            <w:r w:rsidRPr="00CE2C5F">
              <w:t>Таблица 2 строка 5 графа 5</w:t>
            </w:r>
          </w:p>
        </w:tc>
      </w:tr>
      <w:tr w:rsidR="00FE2B6C" w:rsidRPr="00CE2C5F" w:rsidTr="005F4BDD">
        <w:trPr>
          <w:cantSplit/>
        </w:trPr>
        <w:tc>
          <w:tcPr>
            <w:tcW w:w="648" w:type="dxa"/>
            <w:vAlign w:val="center"/>
          </w:tcPr>
          <w:p w:rsidR="00FE2B6C" w:rsidRPr="00CE2C5F" w:rsidRDefault="00FE2B6C" w:rsidP="005F4BDD">
            <w:pPr>
              <w:jc w:val="center"/>
            </w:pPr>
            <w:r>
              <w:t>17</w:t>
            </w:r>
          </w:p>
        </w:tc>
        <w:tc>
          <w:tcPr>
            <w:tcW w:w="4910" w:type="dxa"/>
            <w:vAlign w:val="center"/>
          </w:tcPr>
          <w:p w:rsidR="00FE2B6C" w:rsidRPr="00CE2C5F" w:rsidRDefault="00FE2B6C" w:rsidP="005F4BDD">
            <w:r w:rsidRPr="00CE2C5F">
              <w:t>Таблица 2 строка 9 графа 1, показатель «количество получателей»</w:t>
            </w:r>
          </w:p>
        </w:tc>
        <w:tc>
          <w:tcPr>
            <w:tcW w:w="540" w:type="dxa"/>
            <w:vAlign w:val="center"/>
          </w:tcPr>
          <w:p w:rsidR="00FE2B6C" w:rsidRPr="00CE2C5F" w:rsidRDefault="00FE2B6C" w:rsidP="005F4BDD">
            <w:pPr>
              <w:jc w:val="center"/>
            </w:pPr>
            <w:r w:rsidRPr="00CE2C5F">
              <w:t>≤</w:t>
            </w:r>
          </w:p>
        </w:tc>
        <w:tc>
          <w:tcPr>
            <w:tcW w:w="8842" w:type="dxa"/>
            <w:vAlign w:val="center"/>
          </w:tcPr>
          <w:p w:rsidR="00FE2B6C" w:rsidRPr="00CE2C5F" w:rsidRDefault="00FE2B6C" w:rsidP="005F4BDD">
            <w:r w:rsidRPr="00CE2C5F">
              <w:t>Таблица 2 сумма строк 10 и 11 по графе 1, показатели «количество получателей»</w:t>
            </w:r>
          </w:p>
        </w:tc>
      </w:tr>
      <w:tr w:rsidR="00FE2B6C" w:rsidRPr="00CE2C5F" w:rsidTr="005F4BDD">
        <w:trPr>
          <w:cantSplit/>
        </w:trPr>
        <w:tc>
          <w:tcPr>
            <w:tcW w:w="648" w:type="dxa"/>
            <w:vAlign w:val="center"/>
          </w:tcPr>
          <w:p w:rsidR="00FE2B6C" w:rsidRPr="00CE2C5F" w:rsidRDefault="00FE2B6C" w:rsidP="005F4BDD">
            <w:pPr>
              <w:jc w:val="center"/>
            </w:pPr>
            <w:r>
              <w:lastRenderedPageBreak/>
              <w:t>18</w:t>
            </w:r>
          </w:p>
        </w:tc>
        <w:tc>
          <w:tcPr>
            <w:tcW w:w="4910" w:type="dxa"/>
            <w:vAlign w:val="center"/>
          </w:tcPr>
          <w:p w:rsidR="00FE2B6C" w:rsidRPr="00CE2C5F" w:rsidRDefault="00FE2B6C" w:rsidP="005F4BDD">
            <w:r w:rsidRPr="00CE2C5F">
              <w:t>Таблица 2 строка 9 графа 1, показатель «количество получателей»</w:t>
            </w:r>
          </w:p>
        </w:tc>
        <w:tc>
          <w:tcPr>
            <w:tcW w:w="540" w:type="dxa"/>
            <w:vAlign w:val="center"/>
          </w:tcPr>
          <w:p w:rsidR="00FE2B6C" w:rsidRPr="00CE2C5F" w:rsidRDefault="00FE2B6C" w:rsidP="005F4BDD">
            <w:pPr>
              <w:jc w:val="center"/>
            </w:pPr>
            <w:r w:rsidRPr="00CE2C5F">
              <w:t>≥</w:t>
            </w:r>
          </w:p>
        </w:tc>
        <w:tc>
          <w:tcPr>
            <w:tcW w:w="8842" w:type="dxa"/>
            <w:vAlign w:val="center"/>
          </w:tcPr>
          <w:p w:rsidR="00FE2B6C" w:rsidRPr="00CE2C5F" w:rsidRDefault="00FE2B6C" w:rsidP="005F4BDD">
            <w:r w:rsidRPr="00CE2C5F">
              <w:t>Таблица 2 строка 10 графа 1, показатель «количество получателей»</w:t>
            </w:r>
          </w:p>
        </w:tc>
      </w:tr>
      <w:tr w:rsidR="00FE2B6C" w:rsidRPr="00CE2C5F" w:rsidTr="005F4BDD">
        <w:trPr>
          <w:cantSplit/>
        </w:trPr>
        <w:tc>
          <w:tcPr>
            <w:tcW w:w="648" w:type="dxa"/>
            <w:vAlign w:val="center"/>
          </w:tcPr>
          <w:p w:rsidR="00FE2B6C" w:rsidRPr="00CE2C5F" w:rsidRDefault="00FE2B6C" w:rsidP="005F4BDD">
            <w:pPr>
              <w:jc w:val="center"/>
            </w:pPr>
            <w:r>
              <w:t>19</w:t>
            </w:r>
          </w:p>
        </w:tc>
        <w:tc>
          <w:tcPr>
            <w:tcW w:w="4910" w:type="dxa"/>
            <w:vAlign w:val="center"/>
          </w:tcPr>
          <w:p w:rsidR="00FE2B6C" w:rsidRPr="00CE2C5F" w:rsidRDefault="00FE2B6C" w:rsidP="005F4BDD">
            <w:r w:rsidRPr="00CE2C5F">
              <w:t>Таблица 2 строка 9 графа 1, показатель «количество получателей»</w:t>
            </w:r>
          </w:p>
        </w:tc>
        <w:tc>
          <w:tcPr>
            <w:tcW w:w="540" w:type="dxa"/>
            <w:vAlign w:val="center"/>
          </w:tcPr>
          <w:p w:rsidR="00FE2B6C" w:rsidRPr="00CE2C5F" w:rsidRDefault="00FE2B6C" w:rsidP="005F4BDD">
            <w:pPr>
              <w:jc w:val="center"/>
            </w:pPr>
            <w:r w:rsidRPr="00CE2C5F">
              <w:t>≥</w:t>
            </w:r>
          </w:p>
        </w:tc>
        <w:tc>
          <w:tcPr>
            <w:tcW w:w="8842" w:type="dxa"/>
            <w:vAlign w:val="center"/>
          </w:tcPr>
          <w:p w:rsidR="00FE2B6C" w:rsidRPr="00CE2C5F" w:rsidRDefault="00FE2B6C" w:rsidP="005F4BDD">
            <w:r w:rsidRPr="00CE2C5F">
              <w:t>Таблица 2 строка 11 графа 1, показатель «количество получателей»</w:t>
            </w:r>
          </w:p>
        </w:tc>
      </w:tr>
      <w:tr w:rsidR="00FE2B6C" w:rsidRPr="00CE2C5F" w:rsidTr="005F4BDD">
        <w:trPr>
          <w:cantSplit/>
        </w:trPr>
        <w:tc>
          <w:tcPr>
            <w:tcW w:w="648" w:type="dxa"/>
            <w:vAlign w:val="center"/>
          </w:tcPr>
          <w:p w:rsidR="00FE2B6C" w:rsidRPr="00CE2C5F" w:rsidRDefault="00FE2B6C" w:rsidP="005F4BDD">
            <w:pPr>
              <w:jc w:val="center"/>
            </w:pPr>
            <w:r w:rsidRPr="00CE2C5F">
              <w:t>2</w:t>
            </w:r>
            <w:r>
              <w:t>0</w:t>
            </w:r>
          </w:p>
        </w:tc>
        <w:tc>
          <w:tcPr>
            <w:tcW w:w="4910" w:type="dxa"/>
            <w:vAlign w:val="center"/>
          </w:tcPr>
          <w:p w:rsidR="00FE2B6C" w:rsidRPr="00CE2C5F" w:rsidRDefault="00FE2B6C" w:rsidP="005F4BDD">
            <w:r w:rsidRPr="00CE2C5F">
              <w:t>Таблица 2 строка 9  графа 3</w:t>
            </w:r>
          </w:p>
        </w:tc>
        <w:tc>
          <w:tcPr>
            <w:tcW w:w="540" w:type="dxa"/>
            <w:vAlign w:val="center"/>
          </w:tcPr>
          <w:p w:rsidR="00FE2B6C" w:rsidRPr="00CE2C5F" w:rsidRDefault="00FE2B6C" w:rsidP="005F4BDD">
            <w:pPr>
              <w:jc w:val="center"/>
            </w:pPr>
            <w:r w:rsidRPr="00CE2C5F">
              <w:t>=</w:t>
            </w:r>
          </w:p>
        </w:tc>
        <w:tc>
          <w:tcPr>
            <w:tcW w:w="8842" w:type="dxa"/>
            <w:vAlign w:val="center"/>
          </w:tcPr>
          <w:p w:rsidR="00FE2B6C" w:rsidRPr="00CE2C5F" w:rsidRDefault="00FE2B6C" w:rsidP="005F4BDD">
            <w:r w:rsidRPr="00CE2C5F">
              <w:t>Таблица 2 сумма строк 10 и 11 по графе 3</w:t>
            </w:r>
          </w:p>
        </w:tc>
      </w:tr>
      <w:tr w:rsidR="00FE2B6C" w:rsidRPr="00CE2C5F" w:rsidTr="005F4BDD">
        <w:trPr>
          <w:cantSplit/>
        </w:trPr>
        <w:tc>
          <w:tcPr>
            <w:tcW w:w="648" w:type="dxa"/>
            <w:vAlign w:val="center"/>
          </w:tcPr>
          <w:p w:rsidR="00FE2B6C" w:rsidRPr="00CE2C5F" w:rsidRDefault="00FE2B6C" w:rsidP="005F4BDD">
            <w:pPr>
              <w:jc w:val="center"/>
            </w:pPr>
            <w:r w:rsidRPr="00CE2C5F">
              <w:t>2</w:t>
            </w:r>
            <w:r>
              <w:t>1</w:t>
            </w:r>
          </w:p>
        </w:tc>
        <w:tc>
          <w:tcPr>
            <w:tcW w:w="4910" w:type="dxa"/>
            <w:vAlign w:val="center"/>
          </w:tcPr>
          <w:p w:rsidR="00FE2B6C" w:rsidRPr="00CE2C5F" w:rsidRDefault="00FE2B6C" w:rsidP="005F4BDD">
            <w:r w:rsidRPr="00CE2C5F">
              <w:t>Таблица 2 строка 9  графа 4</w:t>
            </w:r>
          </w:p>
        </w:tc>
        <w:tc>
          <w:tcPr>
            <w:tcW w:w="540" w:type="dxa"/>
            <w:vAlign w:val="center"/>
          </w:tcPr>
          <w:p w:rsidR="00FE2B6C" w:rsidRPr="00CE2C5F" w:rsidRDefault="00FE2B6C" w:rsidP="005F4BDD">
            <w:pPr>
              <w:jc w:val="center"/>
            </w:pPr>
            <w:r w:rsidRPr="00CE2C5F">
              <w:t>=</w:t>
            </w:r>
          </w:p>
        </w:tc>
        <w:tc>
          <w:tcPr>
            <w:tcW w:w="8842" w:type="dxa"/>
            <w:vAlign w:val="center"/>
          </w:tcPr>
          <w:p w:rsidR="00FE2B6C" w:rsidRPr="00CE2C5F" w:rsidRDefault="00FE2B6C" w:rsidP="005F4BDD">
            <w:r w:rsidRPr="00CE2C5F">
              <w:t>Таблица 2 сумма строк 10 и 11 по графе 4</w:t>
            </w:r>
          </w:p>
        </w:tc>
      </w:tr>
      <w:tr w:rsidR="00FE2B6C" w:rsidRPr="00CE2C5F" w:rsidTr="005F4BDD">
        <w:trPr>
          <w:cantSplit/>
        </w:trPr>
        <w:tc>
          <w:tcPr>
            <w:tcW w:w="648" w:type="dxa"/>
            <w:vAlign w:val="center"/>
          </w:tcPr>
          <w:p w:rsidR="00FE2B6C" w:rsidRPr="00CE2C5F" w:rsidRDefault="00FE2B6C" w:rsidP="005F4BDD">
            <w:pPr>
              <w:jc w:val="center"/>
            </w:pPr>
            <w:r w:rsidRPr="00CE2C5F">
              <w:t>2</w:t>
            </w:r>
            <w:r>
              <w:t>2</w:t>
            </w:r>
          </w:p>
        </w:tc>
        <w:tc>
          <w:tcPr>
            <w:tcW w:w="4910" w:type="dxa"/>
            <w:vAlign w:val="center"/>
          </w:tcPr>
          <w:p w:rsidR="00FE2B6C" w:rsidRPr="00CE2C5F" w:rsidRDefault="00FE2B6C" w:rsidP="005F4BDD">
            <w:r w:rsidRPr="00CE2C5F">
              <w:t>Таблица 2 строка 9  графа 5</w:t>
            </w:r>
          </w:p>
        </w:tc>
        <w:tc>
          <w:tcPr>
            <w:tcW w:w="540" w:type="dxa"/>
            <w:vAlign w:val="center"/>
          </w:tcPr>
          <w:p w:rsidR="00FE2B6C" w:rsidRPr="00CE2C5F" w:rsidRDefault="00FE2B6C" w:rsidP="005F4BDD">
            <w:pPr>
              <w:jc w:val="center"/>
            </w:pPr>
            <w:r w:rsidRPr="00CE2C5F">
              <w:t>=</w:t>
            </w:r>
          </w:p>
        </w:tc>
        <w:tc>
          <w:tcPr>
            <w:tcW w:w="8842" w:type="dxa"/>
            <w:vAlign w:val="center"/>
          </w:tcPr>
          <w:p w:rsidR="00FE2B6C" w:rsidRPr="00CE2C5F" w:rsidRDefault="00FE2B6C" w:rsidP="005F4BDD">
            <w:r w:rsidRPr="00CE2C5F">
              <w:t>Таблица 2 сумма строк 10 и 11 по графе 5</w:t>
            </w:r>
          </w:p>
        </w:tc>
      </w:tr>
      <w:tr w:rsidR="00FE2B6C" w:rsidRPr="00CE2C5F" w:rsidTr="005F4BDD">
        <w:trPr>
          <w:cantSplit/>
        </w:trPr>
        <w:tc>
          <w:tcPr>
            <w:tcW w:w="648" w:type="dxa"/>
            <w:vAlign w:val="center"/>
          </w:tcPr>
          <w:p w:rsidR="00FE2B6C" w:rsidRPr="00CE2C5F" w:rsidRDefault="00FE2B6C" w:rsidP="005F4BDD">
            <w:pPr>
              <w:jc w:val="center"/>
            </w:pPr>
            <w:r w:rsidRPr="00CE2C5F">
              <w:t>2</w:t>
            </w:r>
            <w:r>
              <w:t>3</w:t>
            </w:r>
          </w:p>
        </w:tc>
        <w:tc>
          <w:tcPr>
            <w:tcW w:w="4910" w:type="dxa"/>
            <w:vAlign w:val="center"/>
          </w:tcPr>
          <w:p w:rsidR="00FE2B6C" w:rsidRPr="00CE2C5F" w:rsidRDefault="00FE2B6C" w:rsidP="005F4BDD">
            <w:r w:rsidRPr="00CE2C5F">
              <w:t>Таблица 2 строка 9  графа 5</w:t>
            </w:r>
          </w:p>
        </w:tc>
        <w:tc>
          <w:tcPr>
            <w:tcW w:w="540" w:type="dxa"/>
            <w:vAlign w:val="center"/>
          </w:tcPr>
          <w:p w:rsidR="00FE2B6C" w:rsidRPr="00CE2C5F" w:rsidRDefault="00FE2B6C" w:rsidP="005F4BDD">
            <w:pPr>
              <w:jc w:val="center"/>
            </w:pPr>
            <w:r w:rsidRPr="00CE2C5F">
              <w:t>=</w:t>
            </w:r>
          </w:p>
        </w:tc>
        <w:tc>
          <w:tcPr>
            <w:tcW w:w="8842" w:type="dxa"/>
            <w:vAlign w:val="center"/>
          </w:tcPr>
          <w:p w:rsidR="00FE2B6C" w:rsidRPr="00CE2C5F" w:rsidRDefault="00FE2B6C" w:rsidP="005F4BDD">
            <w:r w:rsidRPr="00CE2C5F">
              <w:t>Таблица 5 строка 3 графа 5</w:t>
            </w:r>
          </w:p>
        </w:tc>
      </w:tr>
      <w:tr w:rsidR="00FE2B6C" w:rsidRPr="00CE2C5F" w:rsidTr="005F4BDD">
        <w:trPr>
          <w:cantSplit/>
        </w:trPr>
        <w:tc>
          <w:tcPr>
            <w:tcW w:w="648" w:type="dxa"/>
            <w:vAlign w:val="center"/>
          </w:tcPr>
          <w:p w:rsidR="00FE2B6C" w:rsidRPr="00CE2C5F" w:rsidRDefault="00FE2B6C" w:rsidP="005F4BDD">
            <w:pPr>
              <w:jc w:val="center"/>
            </w:pPr>
            <w:r w:rsidRPr="00CE2C5F">
              <w:t>2</w:t>
            </w:r>
            <w:r>
              <w:t>4</w:t>
            </w:r>
          </w:p>
        </w:tc>
        <w:tc>
          <w:tcPr>
            <w:tcW w:w="4910" w:type="dxa"/>
            <w:vAlign w:val="center"/>
          </w:tcPr>
          <w:p w:rsidR="00FE2B6C" w:rsidRPr="00CE2C5F" w:rsidRDefault="00FE2B6C" w:rsidP="005F4BDD">
            <w:r w:rsidRPr="00CE2C5F">
              <w:t>Таблица 2 строка 10 графа 5</w:t>
            </w:r>
          </w:p>
        </w:tc>
        <w:tc>
          <w:tcPr>
            <w:tcW w:w="540" w:type="dxa"/>
            <w:vAlign w:val="center"/>
          </w:tcPr>
          <w:p w:rsidR="00FE2B6C" w:rsidRPr="00CE2C5F" w:rsidRDefault="00FE2B6C" w:rsidP="005F4BDD">
            <w:pPr>
              <w:jc w:val="center"/>
            </w:pPr>
            <w:r w:rsidRPr="00CE2C5F">
              <w:t>=</w:t>
            </w:r>
          </w:p>
        </w:tc>
        <w:tc>
          <w:tcPr>
            <w:tcW w:w="8842" w:type="dxa"/>
            <w:vAlign w:val="center"/>
          </w:tcPr>
          <w:p w:rsidR="00FE2B6C" w:rsidRPr="00CE2C5F" w:rsidRDefault="00FE2B6C" w:rsidP="005F4BDD">
            <w:r w:rsidRPr="00CE2C5F">
              <w:t>Таблица 5 строка 4 графа 5</w:t>
            </w:r>
          </w:p>
        </w:tc>
      </w:tr>
      <w:tr w:rsidR="00FE2B6C" w:rsidRPr="00CE2C5F" w:rsidTr="005F4BDD">
        <w:trPr>
          <w:cantSplit/>
        </w:trPr>
        <w:tc>
          <w:tcPr>
            <w:tcW w:w="648" w:type="dxa"/>
            <w:vAlign w:val="center"/>
          </w:tcPr>
          <w:p w:rsidR="00FE2B6C" w:rsidRPr="00E70352" w:rsidRDefault="00FE2B6C" w:rsidP="005F4BDD">
            <w:pPr>
              <w:jc w:val="center"/>
            </w:pPr>
            <w:r w:rsidRPr="00E70352">
              <w:t>2</w:t>
            </w:r>
            <w:r>
              <w:t>5</w:t>
            </w:r>
          </w:p>
        </w:tc>
        <w:tc>
          <w:tcPr>
            <w:tcW w:w="4910" w:type="dxa"/>
            <w:vAlign w:val="center"/>
          </w:tcPr>
          <w:p w:rsidR="00FE2B6C" w:rsidRPr="00E70352" w:rsidRDefault="00FE2B6C" w:rsidP="005F4BDD">
            <w:r w:rsidRPr="00E70352">
              <w:t>Таблица 2 строка 11  графа 5</w:t>
            </w:r>
          </w:p>
        </w:tc>
        <w:tc>
          <w:tcPr>
            <w:tcW w:w="540" w:type="dxa"/>
            <w:vAlign w:val="center"/>
          </w:tcPr>
          <w:p w:rsidR="00FE2B6C" w:rsidRPr="00E70352" w:rsidRDefault="00FE2B6C" w:rsidP="005F4BDD">
            <w:pPr>
              <w:jc w:val="center"/>
            </w:pPr>
            <w:r w:rsidRPr="00E70352">
              <w:t>=</w:t>
            </w:r>
          </w:p>
        </w:tc>
        <w:tc>
          <w:tcPr>
            <w:tcW w:w="8842" w:type="dxa"/>
            <w:vAlign w:val="center"/>
          </w:tcPr>
          <w:p w:rsidR="00FE2B6C" w:rsidRPr="00E70352" w:rsidRDefault="00FE2B6C" w:rsidP="005F4BDD">
            <w:r w:rsidRPr="00E70352">
              <w:t>Таблица 5 строка 5 графа 5</w:t>
            </w:r>
          </w:p>
        </w:tc>
      </w:tr>
      <w:tr w:rsidR="00FE2B6C" w:rsidRPr="00CE2C5F" w:rsidTr="005F4BDD">
        <w:trPr>
          <w:cantSplit/>
        </w:trPr>
        <w:tc>
          <w:tcPr>
            <w:tcW w:w="648" w:type="dxa"/>
            <w:vAlign w:val="center"/>
          </w:tcPr>
          <w:p w:rsidR="00FE2B6C" w:rsidRPr="00E70352" w:rsidRDefault="00FE2B6C" w:rsidP="005F4BDD">
            <w:pPr>
              <w:jc w:val="center"/>
            </w:pPr>
            <w:r w:rsidRPr="00E70352">
              <w:t>2</w:t>
            </w:r>
            <w:r>
              <w:t>6</w:t>
            </w:r>
          </w:p>
        </w:tc>
        <w:tc>
          <w:tcPr>
            <w:tcW w:w="4910" w:type="dxa"/>
            <w:vAlign w:val="center"/>
          </w:tcPr>
          <w:p w:rsidR="00FE2B6C" w:rsidRPr="00E70352" w:rsidRDefault="00FE2B6C" w:rsidP="005F4BDD">
            <w:r w:rsidRPr="00E70352">
              <w:t>Таблица 2 строка 12  графа 5</w:t>
            </w:r>
          </w:p>
        </w:tc>
        <w:tc>
          <w:tcPr>
            <w:tcW w:w="540" w:type="dxa"/>
            <w:vAlign w:val="center"/>
          </w:tcPr>
          <w:p w:rsidR="00FE2B6C" w:rsidRPr="00E70352" w:rsidRDefault="00FE2B6C" w:rsidP="005F4BDD">
            <w:pPr>
              <w:jc w:val="center"/>
            </w:pPr>
            <w:r w:rsidRPr="00E70352">
              <w:t>=</w:t>
            </w:r>
          </w:p>
        </w:tc>
        <w:tc>
          <w:tcPr>
            <w:tcW w:w="8842" w:type="dxa"/>
            <w:vAlign w:val="center"/>
          </w:tcPr>
          <w:p w:rsidR="00FE2B6C" w:rsidRPr="00E70352" w:rsidRDefault="00FE2B6C" w:rsidP="005F4BDD">
            <w:r w:rsidRPr="00E70352">
              <w:t>Таблица 5 строка 6 графа 5</w:t>
            </w:r>
          </w:p>
        </w:tc>
      </w:tr>
      <w:tr w:rsidR="00FE2B6C" w:rsidRPr="00CE2C5F" w:rsidTr="005F4BDD">
        <w:trPr>
          <w:cantSplit/>
        </w:trPr>
        <w:tc>
          <w:tcPr>
            <w:tcW w:w="648" w:type="dxa"/>
            <w:vAlign w:val="center"/>
          </w:tcPr>
          <w:p w:rsidR="00FE2B6C" w:rsidRPr="00E70352" w:rsidRDefault="00FE2B6C" w:rsidP="005F4BDD">
            <w:pPr>
              <w:jc w:val="center"/>
            </w:pPr>
            <w:r>
              <w:t>27</w:t>
            </w:r>
          </w:p>
        </w:tc>
        <w:tc>
          <w:tcPr>
            <w:tcW w:w="4910" w:type="dxa"/>
            <w:vAlign w:val="center"/>
          </w:tcPr>
          <w:p w:rsidR="00FE2B6C" w:rsidRPr="00E70352" w:rsidRDefault="00FE2B6C" w:rsidP="005F4BDD">
            <w:r w:rsidRPr="00E70352">
              <w:t>Таблица 2 строка 13  графа 5</w:t>
            </w:r>
          </w:p>
        </w:tc>
        <w:tc>
          <w:tcPr>
            <w:tcW w:w="540" w:type="dxa"/>
            <w:vAlign w:val="center"/>
          </w:tcPr>
          <w:p w:rsidR="00FE2B6C" w:rsidRPr="00E70352" w:rsidRDefault="00FE2B6C" w:rsidP="005F4BDD">
            <w:pPr>
              <w:jc w:val="center"/>
            </w:pPr>
            <w:r w:rsidRPr="00E70352">
              <w:t>=</w:t>
            </w:r>
          </w:p>
        </w:tc>
        <w:tc>
          <w:tcPr>
            <w:tcW w:w="8842" w:type="dxa"/>
            <w:vAlign w:val="center"/>
          </w:tcPr>
          <w:p w:rsidR="00FE2B6C" w:rsidRPr="00E70352" w:rsidRDefault="00FE2B6C" w:rsidP="005F4BDD">
            <w:r w:rsidRPr="00E70352">
              <w:t>Если показатель Таблица 2 строка 12 графа 5 =0:</w:t>
            </w:r>
          </w:p>
          <w:p w:rsidR="00FE2B6C" w:rsidRPr="00E70352" w:rsidRDefault="00FE2B6C" w:rsidP="005F4BDD">
            <w:r w:rsidRPr="00E70352">
              <w:t>0</w:t>
            </w:r>
          </w:p>
        </w:tc>
      </w:tr>
      <w:tr w:rsidR="00FE2B6C" w:rsidRPr="00CE2C5F" w:rsidTr="005F4BDD">
        <w:trPr>
          <w:cantSplit/>
        </w:trPr>
        <w:tc>
          <w:tcPr>
            <w:tcW w:w="648" w:type="dxa"/>
            <w:vAlign w:val="center"/>
          </w:tcPr>
          <w:p w:rsidR="00FE2B6C" w:rsidRPr="00E70352" w:rsidRDefault="00FE2B6C" w:rsidP="005F4BDD">
            <w:pPr>
              <w:jc w:val="center"/>
            </w:pPr>
            <w:r>
              <w:t>28</w:t>
            </w:r>
          </w:p>
        </w:tc>
        <w:tc>
          <w:tcPr>
            <w:tcW w:w="4910" w:type="dxa"/>
            <w:vAlign w:val="center"/>
          </w:tcPr>
          <w:p w:rsidR="00FE2B6C" w:rsidRPr="00E70352" w:rsidRDefault="00FE2B6C" w:rsidP="005F4BDD">
            <w:r w:rsidRPr="00E70352">
              <w:t>Таблица 2 строка 13  графа 5</w:t>
            </w:r>
          </w:p>
        </w:tc>
        <w:tc>
          <w:tcPr>
            <w:tcW w:w="540" w:type="dxa"/>
            <w:vAlign w:val="center"/>
          </w:tcPr>
          <w:p w:rsidR="00FE2B6C" w:rsidRPr="00E70352" w:rsidRDefault="00FE2B6C" w:rsidP="005F4BDD">
            <w:pPr>
              <w:jc w:val="center"/>
            </w:pPr>
            <w:r w:rsidRPr="00E70352">
              <w:t>=</w:t>
            </w:r>
          </w:p>
        </w:tc>
        <w:tc>
          <w:tcPr>
            <w:tcW w:w="8842" w:type="dxa"/>
            <w:vAlign w:val="center"/>
          </w:tcPr>
          <w:p w:rsidR="00FE2B6C" w:rsidRPr="00E70352" w:rsidRDefault="00FE2B6C" w:rsidP="005F4BDD">
            <w:r w:rsidRPr="00E70352">
              <w:t>Таблица 5 строка 7 графа 5</w:t>
            </w:r>
          </w:p>
        </w:tc>
      </w:tr>
      <w:tr w:rsidR="00FE2B6C" w:rsidRPr="00CE2C5F" w:rsidTr="005F4BDD">
        <w:trPr>
          <w:cantSplit/>
        </w:trPr>
        <w:tc>
          <w:tcPr>
            <w:tcW w:w="648" w:type="dxa"/>
            <w:vAlign w:val="center"/>
          </w:tcPr>
          <w:p w:rsidR="00FE2B6C" w:rsidRPr="00E70352" w:rsidRDefault="00FE2B6C" w:rsidP="005F4BDD">
            <w:pPr>
              <w:jc w:val="center"/>
            </w:pPr>
            <w:r>
              <w:t>29</w:t>
            </w:r>
          </w:p>
        </w:tc>
        <w:tc>
          <w:tcPr>
            <w:tcW w:w="4910" w:type="dxa"/>
            <w:vAlign w:val="center"/>
          </w:tcPr>
          <w:p w:rsidR="00FE2B6C" w:rsidRPr="00E70352" w:rsidRDefault="00FE2B6C" w:rsidP="005F4BDD">
            <w:r w:rsidRPr="00E70352">
              <w:t>Таблица 2 строка 15 графа 4</w:t>
            </w:r>
          </w:p>
        </w:tc>
        <w:tc>
          <w:tcPr>
            <w:tcW w:w="540" w:type="dxa"/>
            <w:vAlign w:val="center"/>
          </w:tcPr>
          <w:p w:rsidR="00FE2B6C" w:rsidRPr="00E70352" w:rsidRDefault="00FE2B6C" w:rsidP="005F4BDD">
            <w:pPr>
              <w:jc w:val="center"/>
            </w:pPr>
            <w:r w:rsidRPr="00E70352">
              <w:t>=</w:t>
            </w:r>
          </w:p>
        </w:tc>
        <w:tc>
          <w:tcPr>
            <w:tcW w:w="8842" w:type="dxa"/>
            <w:vAlign w:val="center"/>
          </w:tcPr>
          <w:p w:rsidR="00FE2B6C" w:rsidRPr="00E70352" w:rsidRDefault="00FE2B6C" w:rsidP="005F4BDD">
            <w:r w:rsidRPr="00E70352">
              <w:t>Таблица 2 сумма строк 1, 3, 5, 7, 8, 9, 12, 13, 14 по графе 4</w:t>
            </w:r>
          </w:p>
        </w:tc>
      </w:tr>
      <w:tr w:rsidR="00FE2B6C" w:rsidRPr="00CE2C5F" w:rsidTr="005F4BDD">
        <w:trPr>
          <w:cantSplit/>
        </w:trPr>
        <w:tc>
          <w:tcPr>
            <w:tcW w:w="648" w:type="dxa"/>
            <w:vAlign w:val="center"/>
          </w:tcPr>
          <w:p w:rsidR="00FE2B6C" w:rsidRPr="00E70352" w:rsidRDefault="00FE2B6C" w:rsidP="005F4BDD">
            <w:pPr>
              <w:jc w:val="center"/>
            </w:pPr>
            <w:r>
              <w:t>30</w:t>
            </w:r>
          </w:p>
        </w:tc>
        <w:tc>
          <w:tcPr>
            <w:tcW w:w="4910" w:type="dxa"/>
            <w:vAlign w:val="center"/>
          </w:tcPr>
          <w:p w:rsidR="00FE2B6C" w:rsidRPr="00E70352" w:rsidRDefault="00FE2B6C" w:rsidP="005F4BDD">
            <w:r w:rsidRPr="00E70352">
              <w:t>Таблица 2 строка 15 графа 5</w:t>
            </w:r>
          </w:p>
        </w:tc>
        <w:tc>
          <w:tcPr>
            <w:tcW w:w="540" w:type="dxa"/>
            <w:vAlign w:val="center"/>
          </w:tcPr>
          <w:p w:rsidR="00FE2B6C" w:rsidRPr="00E70352" w:rsidRDefault="00FE2B6C" w:rsidP="005F4BDD">
            <w:pPr>
              <w:jc w:val="center"/>
            </w:pPr>
            <w:r w:rsidRPr="00E70352">
              <w:t>=</w:t>
            </w:r>
          </w:p>
        </w:tc>
        <w:tc>
          <w:tcPr>
            <w:tcW w:w="8842" w:type="dxa"/>
            <w:vAlign w:val="center"/>
          </w:tcPr>
          <w:p w:rsidR="00FE2B6C" w:rsidRPr="00E70352" w:rsidRDefault="00FE2B6C" w:rsidP="005F4BDD">
            <w:r w:rsidRPr="00E70352">
              <w:t>Таблица 2 сумма строк 1, 5, 9, 12, 13 по графе 5</w:t>
            </w:r>
          </w:p>
        </w:tc>
      </w:tr>
      <w:tr w:rsidR="00FE2B6C" w:rsidRPr="00CE2C5F" w:rsidTr="005F4BDD">
        <w:trPr>
          <w:cantSplit/>
        </w:trPr>
        <w:tc>
          <w:tcPr>
            <w:tcW w:w="648" w:type="dxa"/>
            <w:vAlign w:val="center"/>
          </w:tcPr>
          <w:p w:rsidR="00FE2B6C" w:rsidRPr="00E70352" w:rsidRDefault="00FE2B6C" w:rsidP="005F4BDD">
            <w:pPr>
              <w:keepNext/>
              <w:spacing w:before="240" w:after="240"/>
              <w:jc w:val="center"/>
            </w:pPr>
          </w:p>
        </w:tc>
        <w:tc>
          <w:tcPr>
            <w:tcW w:w="4910" w:type="dxa"/>
            <w:vAlign w:val="center"/>
          </w:tcPr>
          <w:p w:rsidR="00FE2B6C" w:rsidRPr="00E70352" w:rsidRDefault="00FE2B6C" w:rsidP="005F4BDD">
            <w:pPr>
              <w:keepNext/>
              <w:spacing w:before="240" w:after="240"/>
              <w:jc w:val="both"/>
            </w:pPr>
            <w:r w:rsidRPr="00E70352">
              <w:rPr>
                <w:b/>
              </w:rPr>
              <w:t>Таблица 3</w:t>
            </w:r>
          </w:p>
        </w:tc>
        <w:tc>
          <w:tcPr>
            <w:tcW w:w="540" w:type="dxa"/>
            <w:vAlign w:val="center"/>
          </w:tcPr>
          <w:p w:rsidR="00FE2B6C" w:rsidRPr="00E70352" w:rsidRDefault="00FE2B6C" w:rsidP="005F4BDD">
            <w:pPr>
              <w:keepNext/>
              <w:spacing w:before="240" w:after="240"/>
              <w:jc w:val="center"/>
            </w:pPr>
          </w:p>
        </w:tc>
        <w:tc>
          <w:tcPr>
            <w:tcW w:w="8842" w:type="dxa"/>
            <w:vAlign w:val="center"/>
          </w:tcPr>
          <w:p w:rsidR="00FE2B6C" w:rsidRPr="00E70352" w:rsidRDefault="00FE2B6C" w:rsidP="005F4BDD">
            <w:pPr>
              <w:keepNext/>
            </w:pPr>
            <w:r w:rsidRPr="00E70352">
              <w:rPr>
                <w:b/>
              </w:rPr>
              <w:t>Расчёт базы для начисления страховых взносов</w:t>
            </w:r>
          </w:p>
        </w:tc>
      </w:tr>
      <w:tr w:rsidR="00FE2B6C" w:rsidRPr="00CE2C5F" w:rsidTr="005F4BDD">
        <w:trPr>
          <w:cantSplit/>
        </w:trPr>
        <w:tc>
          <w:tcPr>
            <w:tcW w:w="648" w:type="dxa"/>
            <w:vAlign w:val="center"/>
          </w:tcPr>
          <w:p w:rsidR="00FE2B6C" w:rsidRPr="00CE2C5F" w:rsidRDefault="00FE2B6C" w:rsidP="005F4BDD">
            <w:pPr>
              <w:jc w:val="center"/>
            </w:pPr>
            <w:r w:rsidRPr="00CE2C5F">
              <w:t>1</w:t>
            </w:r>
          </w:p>
        </w:tc>
        <w:tc>
          <w:tcPr>
            <w:tcW w:w="4910" w:type="dxa"/>
            <w:vAlign w:val="center"/>
          </w:tcPr>
          <w:p w:rsidR="00FE2B6C" w:rsidRPr="00CE2C5F" w:rsidRDefault="00FE2B6C" w:rsidP="005F4BDD">
            <w:r w:rsidRPr="00CE2C5F">
              <w:t>Таблица 3 строка 1 графа 3</w:t>
            </w:r>
          </w:p>
        </w:tc>
        <w:tc>
          <w:tcPr>
            <w:tcW w:w="540" w:type="dxa"/>
            <w:vAlign w:val="center"/>
          </w:tcPr>
          <w:p w:rsidR="00FE2B6C" w:rsidRPr="00CE2C5F" w:rsidRDefault="00FE2B6C" w:rsidP="005F4BDD">
            <w:pPr>
              <w:jc w:val="center"/>
            </w:pPr>
            <w:r w:rsidRPr="00CE2C5F">
              <w:t>≥</w:t>
            </w:r>
          </w:p>
        </w:tc>
        <w:tc>
          <w:tcPr>
            <w:tcW w:w="8842" w:type="dxa"/>
            <w:vAlign w:val="center"/>
          </w:tcPr>
          <w:p w:rsidR="00FE2B6C" w:rsidRPr="00CE2C5F" w:rsidRDefault="00FE2B6C" w:rsidP="005F4BDD">
            <w:pPr>
              <w:rPr>
                <w:lang w:val="en-US"/>
              </w:rPr>
            </w:pPr>
            <w:r w:rsidRPr="00CE2C5F">
              <w:t>0</w:t>
            </w:r>
          </w:p>
        </w:tc>
      </w:tr>
      <w:tr w:rsidR="00FE2B6C" w:rsidRPr="00CE2C5F" w:rsidTr="005F4BDD">
        <w:trPr>
          <w:cantSplit/>
        </w:trPr>
        <w:tc>
          <w:tcPr>
            <w:tcW w:w="648" w:type="dxa"/>
            <w:vAlign w:val="center"/>
          </w:tcPr>
          <w:p w:rsidR="00FE2B6C" w:rsidRPr="00CE2C5F" w:rsidRDefault="00FE2B6C" w:rsidP="005F4BDD">
            <w:pPr>
              <w:jc w:val="center"/>
              <w:rPr>
                <w:lang w:val="en-US"/>
              </w:rPr>
            </w:pPr>
            <w:r w:rsidRPr="00CE2C5F">
              <w:rPr>
                <w:lang w:val="en-US"/>
              </w:rPr>
              <w:t>2</w:t>
            </w:r>
          </w:p>
        </w:tc>
        <w:tc>
          <w:tcPr>
            <w:tcW w:w="4910" w:type="dxa"/>
            <w:vAlign w:val="center"/>
          </w:tcPr>
          <w:p w:rsidR="00FE2B6C" w:rsidRPr="00CE2C5F" w:rsidRDefault="00FE2B6C" w:rsidP="005F4BDD">
            <w:r w:rsidRPr="00CE2C5F">
              <w:t>Таблица 3 строка 1 графа 3</w:t>
            </w:r>
          </w:p>
        </w:tc>
        <w:tc>
          <w:tcPr>
            <w:tcW w:w="540" w:type="dxa"/>
            <w:vAlign w:val="center"/>
          </w:tcPr>
          <w:p w:rsidR="00FE2B6C" w:rsidRPr="00CE2C5F" w:rsidRDefault="00FE2B6C" w:rsidP="005F4BDD">
            <w:pPr>
              <w:jc w:val="center"/>
            </w:pPr>
            <w:r w:rsidRPr="00CE2C5F">
              <w:t>=</w:t>
            </w:r>
          </w:p>
        </w:tc>
        <w:tc>
          <w:tcPr>
            <w:tcW w:w="8842" w:type="dxa"/>
            <w:vAlign w:val="center"/>
          </w:tcPr>
          <w:p w:rsidR="00FE2B6C" w:rsidRPr="00CE2C5F" w:rsidRDefault="00FE2B6C" w:rsidP="005F4BDD">
            <w:pPr>
              <w:ind w:firstLine="252"/>
            </w:pPr>
            <w:r w:rsidRPr="00CE2C5F">
              <w:rPr>
                <w:b/>
              </w:rPr>
              <w:t xml:space="preserve">а). </w:t>
            </w:r>
            <w:r w:rsidRPr="00CE2C5F">
              <w:t>Если расчёт за 1-й квартал:</w:t>
            </w:r>
          </w:p>
          <w:p w:rsidR="00FE2B6C" w:rsidRPr="00CE2C5F" w:rsidRDefault="00FE2B6C" w:rsidP="005F4BDD">
            <w:r w:rsidRPr="00CE2C5F">
              <w:t>Таблица 3 сумма граф 4, 5, 6 по строке 1</w:t>
            </w:r>
          </w:p>
          <w:p w:rsidR="00FE2B6C" w:rsidRPr="00CE2C5F" w:rsidRDefault="00FE2B6C" w:rsidP="005F4BDD">
            <w:pPr>
              <w:ind w:firstLine="252"/>
            </w:pPr>
            <w:r w:rsidRPr="00CE2C5F">
              <w:rPr>
                <w:b/>
              </w:rPr>
              <w:t xml:space="preserve">б). </w:t>
            </w:r>
            <w:r w:rsidRPr="00CE2C5F">
              <w:t>Если расчёт за другой период:</w:t>
            </w:r>
          </w:p>
          <w:p w:rsidR="00FE2B6C" w:rsidRPr="00CE2C5F" w:rsidRDefault="00FE2B6C" w:rsidP="005F4BDD">
            <w:r w:rsidRPr="00CE2C5F">
              <w:t>Таблица 3 строка 1 графа 3 за предыдущий отчётный период</w:t>
            </w:r>
            <w:r w:rsidRPr="00CE2C5F">
              <w:br/>
              <w:t>+ таблица 3 сумма граф 4, 5, 6 по строке 1</w:t>
            </w:r>
          </w:p>
        </w:tc>
      </w:tr>
      <w:tr w:rsidR="00FE2B6C" w:rsidRPr="00CE2C5F" w:rsidTr="005F4BDD">
        <w:trPr>
          <w:cantSplit/>
        </w:trPr>
        <w:tc>
          <w:tcPr>
            <w:tcW w:w="648" w:type="dxa"/>
            <w:vAlign w:val="center"/>
          </w:tcPr>
          <w:p w:rsidR="00FE2B6C" w:rsidRPr="00CE2C5F" w:rsidRDefault="00FE2B6C" w:rsidP="005F4BDD">
            <w:pPr>
              <w:jc w:val="center"/>
              <w:rPr>
                <w:lang w:val="en-US"/>
              </w:rPr>
            </w:pPr>
            <w:r w:rsidRPr="00CE2C5F">
              <w:rPr>
                <w:lang w:val="en-US"/>
              </w:rPr>
              <w:t>3</w:t>
            </w:r>
          </w:p>
        </w:tc>
        <w:tc>
          <w:tcPr>
            <w:tcW w:w="4910" w:type="dxa"/>
            <w:vAlign w:val="center"/>
          </w:tcPr>
          <w:p w:rsidR="00FE2B6C" w:rsidRPr="00CE2C5F" w:rsidRDefault="00FE2B6C" w:rsidP="005F4BDD">
            <w:r w:rsidRPr="00CE2C5F">
              <w:t xml:space="preserve">Таблица 3 строка </w:t>
            </w:r>
            <w:r w:rsidRPr="00CE2C5F">
              <w:rPr>
                <w:lang w:val="en-US"/>
              </w:rPr>
              <w:t>2</w:t>
            </w:r>
            <w:r w:rsidRPr="00CE2C5F">
              <w:t xml:space="preserve"> графа 3</w:t>
            </w:r>
          </w:p>
        </w:tc>
        <w:tc>
          <w:tcPr>
            <w:tcW w:w="540" w:type="dxa"/>
            <w:vAlign w:val="center"/>
          </w:tcPr>
          <w:p w:rsidR="00FE2B6C" w:rsidRPr="00CE2C5F" w:rsidRDefault="00FE2B6C" w:rsidP="005F4BDD">
            <w:pPr>
              <w:jc w:val="center"/>
            </w:pPr>
            <w:r w:rsidRPr="00CE2C5F">
              <w:t>≥</w:t>
            </w:r>
          </w:p>
        </w:tc>
        <w:tc>
          <w:tcPr>
            <w:tcW w:w="8842" w:type="dxa"/>
            <w:vAlign w:val="center"/>
          </w:tcPr>
          <w:p w:rsidR="00FE2B6C" w:rsidRPr="00CE2C5F" w:rsidRDefault="00FE2B6C" w:rsidP="005F4BDD">
            <w:pPr>
              <w:rPr>
                <w:lang w:val="en-US"/>
              </w:rPr>
            </w:pPr>
            <w:r w:rsidRPr="00CE2C5F">
              <w:t>0</w:t>
            </w:r>
          </w:p>
        </w:tc>
      </w:tr>
      <w:tr w:rsidR="00FE2B6C" w:rsidRPr="00CE2C5F" w:rsidTr="005F4BDD">
        <w:trPr>
          <w:cantSplit/>
        </w:trPr>
        <w:tc>
          <w:tcPr>
            <w:tcW w:w="648" w:type="dxa"/>
            <w:vAlign w:val="center"/>
          </w:tcPr>
          <w:p w:rsidR="00FE2B6C" w:rsidRPr="00CE2C5F" w:rsidRDefault="00FE2B6C" w:rsidP="005F4BDD">
            <w:pPr>
              <w:jc w:val="center"/>
              <w:rPr>
                <w:lang w:val="en-US"/>
              </w:rPr>
            </w:pPr>
            <w:r w:rsidRPr="00CE2C5F">
              <w:rPr>
                <w:lang w:val="en-US"/>
              </w:rPr>
              <w:lastRenderedPageBreak/>
              <w:t>4</w:t>
            </w:r>
          </w:p>
        </w:tc>
        <w:tc>
          <w:tcPr>
            <w:tcW w:w="4910" w:type="dxa"/>
            <w:vAlign w:val="center"/>
          </w:tcPr>
          <w:p w:rsidR="00FE2B6C" w:rsidRPr="00CE2C5F" w:rsidRDefault="00FE2B6C" w:rsidP="005F4BDD">
            <w:r w:rsidRPr="00CE2C5F">
              <w:t>Таблица 3 строка 2 графа 3</w:t>
            </w:r>
          </w:p>
        </w:tc>
        <w:tc>
          <w:tcPr>
            <w:tcW w:w="540" w:type="dxa"/>
            <w:vAlign w:val="center"/>
          </w:tcPr>
          <w:p w:rsidR="00FE2B6C" w:rsidRPr="00CE2C5F" w:rsidRDefault="00FE2B6C" w:rsidP="005F4BDD">
            <w:pPr>
              <w:jc w:val="center"/>
            </w:pPr>
            <w:r w:rsidRPr="00CE2C5F">
              <w:t>=</w:t>
            </w:r>
          </w:p>
        </w:tc>
        <w:tc>
          <w:tcPr>
            <w:tcW w:w="8842" w:type="dxa"/>
            <w:vAlign w:val="center"/>
          </w:tcPr>
          <w:p w:rsidR="00FE2B6C" w:rsidRPr="00CE2C5F" w:rsidRDefault="00FE2B6C" w:rsidP="005F4BDD">
            <w:pPr>
              <w:ind w:firstLine="252"/>
            </w:pPr>
            <w:r w:rsidRPr="00CE2C5F">
              <w:rPr>
                <w:b/>
              </w:rPr>
              <w:t xml:space="preserve">а). </w:t>
            </w:r>
            <w:r w:rsidRPr="00CE2C5F">
              <w:t>Если расчёт за 1-й квартал:</w:t>
            </w:r>
          </w:p>
          <w:p w:rsidR="00FE2B6C" w:rsidRPr="00CE2C5F" w:rsidRDefault="00FE2B6C" w:rsidP="005F4BDD">
            <w:r w:rsidRPr="00CE2C5F">
              <w:t>Таблица 3 сумма граф 4, 5, 6 по строке 2</w:t>
            </w:r>
          </w:p>
          <w:p w:rsidR="00FE2B6C" w:rsidRPr="00CE2C5F" w:rsidRDefault="00FE2B6C" w:rsidP="005F4BDD">
            <w:pPr>
              <w:ind w:firstLine="252"/>
            </w:pPr>
            <w:r w:rsidRPr="00CE2C5F">
              <w:rPr>
                <w:b/>
              </w:rPr>
              <w:t xml:space="preserve">б). </w:t>
            </w:r>
            <w:r w:rsidRPr="00CE2C5F">
              <w:t>Если расчёт за другой период:</w:t>
            </w:r>
          </w:p>
          <w:p w:rsidR="00FE2B6C" w:rsidRPr="00CE2C5F" w:rsidRDefault="00FE2B6C" w:rsidP="005F4BDD">
            <w:r w:rsidRPr="00CE2C5F">
              <w:t>Таблица 3 строка 2 графа 3 за предыдущий отчётный период</w:t>
            </w:r>
            <w:r w:rsidRPr="00CE2C5F">
              <w:br/>
              <w:t>+ таблица 3 сумма граф 4, 5, 6 по строке 2</w:t>
            </w:r>
          </w:p>
        </w:tc>
      </w:tr>
      <w:tr w:rsidR="00FE2B6C" w:rsidRPr="00CE2C5F" w:rsidTr="005F4BDD">
        <w:trPr>
          <w:cantSplit/>
        </w:trPr>
        <w:tc>
          <w:tcPr>
            <w:tcW w:w="648" w:type="dxa"/>
            <w:vAlign w:val="center"/>
          </w:tcPr>
          <w:p w:rsidR="00FE2B6C" w:rsidRPr="00CE2C5F" w:rsidRDefault="00FE2B6C" w:rsidP="005F4BDD">
            <w:pPr>
              <w:jc w:val="center"/>
              <w:rPr>
                <w:lang w:val="en-US"/>
              </w:rPr>
            </w:pPr>
            <w:r w:rsidRPr="00CE2C5F">
              <w:rPr>
                <w:lang w:val="en-US"/>
              </w:rPr>
              <w:t>5</w:t>
            </w:r>
          </w:p>
        </w:tc>
        <w:tc>
          <w:tcPr>
            <w:tcW w:w="4910" w:type="dxa"/>
            <w:vAlign w:val="center"/>
          </w:tcPr>
          <w:p w:rsidR="00FE2B6C" w:rsidRPr="00CE2C5F" w:rsidRDefault="00FE2B6C" w:rsidP="005F4BDD">
            <w:r w:rsidRPr="00CE2C5F">
              <w:t xml:space="preserve">Таблица 3 строка </w:t>
            </w:r>
            <w:r w:rsidRPr="00CE2C5F">
              <w:rPr>
                <w:lang w:val="en-US"/>
              </w:rPr>
              <w:t>3</w:t>
            </w:r>
            <w:r w:rsidRPr="00CE2C5F">
              <w:t xml:space="preserve"> графа 3</w:t>
            </w:r>
          </w:p>
        </w:tc>
        <w:tc>
          <w:tcPr>
            <w:tcW w:w="540" w:type="dxa"/>
            <w:vAlign w:val="center"/>
          </w:tcPr>
          <w:p w:rsidR="00FE2B6C" w:rsidRPr="00CE2C5F" w:rsidRDefault="00FE2B6C" w:rsidP="005F4BDD">
            <w:pPr>
              <w:jc w:val="center"/>
            </w:pPr>
            <w:r w:rsidRPr="00CE2C5F">
              <w:t>≥</w:t>
            </w:r>
          </w:p>
        </w:tc>
        <w:tc>
          <w:tcPr>
            <w:tcW w:w="8842" w:type="dxa"/>
            <w:vAlign w:val="center"/>
          </w:tcPr>
          <w:p w:rsidR="00FE2B6C" w:rsidRPr="00CE2C5F" w:rsidRDefault="00FE2B6C" w:rsidP="005F4BDD">
            <w:pPr>
              <w:rPr>
                <w:lang w:val="en-US"/>
              </w:rPr>
            </w:pPr>
            <w:r w:rsidRPr="00CE2C5F">
              <w:t>0</w:t>
            </w:r>
          </w:p>
        </w:tc>
      </w:tr>
      <w:tr w:rsidR="00FE2B6C" w:rsidRPr="00CE2C5F" w:rsidTr="005F4BDD">
        <w:trPr>
          <w:cantSplit/>
        </w:trPr>
        <w:tc>
          <w:tcPr>
            <w:tcW w:w="648" w:type="dxa"/>
            <w:vAlign w:val="center"/>
          </w:tcPr>
          <w:p w:rsidR="00FE2B6C" w:rsidRPr="00CE2C5F" w:rsidRDefault="00FE2B6C" w:rsidP="005F4BDD">
            <w:pPr>
              <w:jc w:val="center"/>
              <w:rPr>
                <w:lang w:val="en-US"/>
              </w:rPr>
            </w:pPr>
            <w:r w:rsidRPr="00CE2C5F">
              <w:rPr>
                <w:lang w:val="en-US"/>
              </w:rPr>
              <w:t>6</w:t>
            </w:r>
          </w:p>
        </w:tc>
        <w:tc>
          <w:tcPr>
            <w:tcW w:w="4910" w:type="dxa"/>
            <w:vAlign w:val="center"/>
          </w:tcPr>
          <w:p w:rsidR="00FE2B6C" w:rsidRPr="00CE2C5F" w:rsidRDefault="00FE2B6C" w:rsidP="005F4BDD">
            <w:r w:rsidRPr="00CE2C5F">
              <w:t>Таблица 3 строка 3 графа 3</w:t>
            </w:r>
          </w:p>
        </w:tc>
        <w:tc>
          <w:tcPr>
            <w:tcW w:w="540" w:type="dxa"/>
            <w:vAlign w:val="center"/>
          </w:tcPr>
          <w:p w:rsidR="00FE2B6C" w:rsidRPr="00CE2C5F" w:rsidRDefault="00FE2B6C" w:rsidP="005F4BDD">
            <w:pPr>
              <w:jc w:val="center"/>
            </w:pPr>
            <w:r w:rsidRPr="00CE2C5F">
              <w:t>=</w:t>
            </w:r>
          </w:p>
        </w:tc>
        <w:tc>
          <w:tcPr>
            <w:tcW w:w="8842" w:type="dxa"/>
            <w:vAlign w:val="center"/>
          </w:tcPr>
          <w:p w:rsidR="00FE2B6C" w:rsidRPr="00CE2C5F" w:rsidRDefault="00FE2B6C" w:rsidP="005F4BDD">
            <w:pPr>
              <w:ind w:firstLine="252"/>
            </w:pPr>
            <w:r w:rsidRPr="00CE2C5F">
              <w:rPr>
                <w:b/>
              </w:rPr>
              <w:t xml:space="preserve">а). </w:t>
            </w:r>
            <w:r w:rsidRPr="00CE2C5F">
              <w:t>Если расчёт за 1-й квартал:</w:t>
            </w:r>
          </w:p>
          <w:p w:rsidR="00FE2B6C" w:rsidRPr="00CE2C5F" w:rsidRDefault="00FE2B6C" w:rsidP="005F4BDD">
            <w:r w:rsidRPr="00CE2C5F">
              <w:t>Таблица 3 сумма граф 4, 5, 6 по строке 3</w:t>
            </w:r>
          </w:p>
          <w:p w:rsidR="00FE2B6C" w:rsidRPr="00CE2C5F" w:rsidRDefault="00FE2B6C" w:rsidP="005F4BDD">
            <w:pPr>
              <w:ind w:firstLine="252"/>
            </w:pPr>
            <w:r w:rsidRPr="00CE2C5F">
              <w:rPr>
                <w:b/>
              </w:rPr>
              <w:t xml:space="preserve">б). </w:t>
            </w:r>
            <w:r w:rsidRPr="00CE2C5F">
              <w:t>Если расчёт за другой период:</w:t>
            </w:r>
          </w:p>
          <w:p w:rsidR="00FE2B6C" w:rsidRPr="00CE2C5F" w:rsidRDefault="00FE2B6C" w:rsidP="005F4BDD">
            <w:r w:rsidRPr="00CE2C5F">
              <w:t>Таблица 3 строка 3 графа 3 за предыдущий отчётный период</w:t>
            </w:r>
            <w:r w:rsidRPr="00CE2C5F">
              <w:br/>
              <w:t>+ таблица 3 сумма граф 4, 5, 6 по строке 3</w:t>
            </w:r>
          </w:p>
        </w:tc>
      </w:tr>
      <w:tr w:rsidR="00FE2B6C" w:rsidRPr="00CE2C5F" w:rsidTr="005F4BDD">
        <w:trPr>
          <w:cantSplit/>
        </w:trPr>
        <w:tc>
          <w:tcPr>
            <w:tcW w:w="648" w:type="dxa"/>
            <w:vAlign w:val="center"/>
          </w:tcPr>
          <w:p w:rsidR="00FE2B6C" w:rsidRPr="00CE2C5F" w:rsidRDefault="00FE2B6C" w:rsidP="005F4BDD">
            <w:pPr>
              <w:jc w:val="center"/>
              <w:rPr>
                <w:lang w:val="en-US"/>
              </w:rPr>
            </w:pPr>
            <w:r w:rsidRPr="00CE2C5F">
              <w:rPr>
                <w:lang w:val="en-US"/>
              </w:rPr>
              <w:t>7</w:t>
            </w:r>
          </w:p>
        </w:tc>
        <w:tc>
          <w:tcPr>
            <w:tcW w:w="4910" w:type="dxa"/>
            <w:vAlign w:val="center"/>
          </w:tcPr>
          <w:p w:rsidR="00FE2B6C" w:rsidRPr="00CE2C5F" w:rsidRDefault="00FE2B6C" w:rsidP="005F4BDD">
            <w:r w:rsidRPr="00CE2C5F">
              <w:t xml:space="preserve">Таблица 3 строка </w:t>
            </w:r>
            <w:r w:rsidRPr="00CE2C5F">
              <w:rPr>
                <w:lang w:val="en-US"/>
              </w:rPr>
              <w:t>4</w:t>
            </w:r>
            <w:r w:rsidRPr="00CE2C5F">
              <w:t xml:space="preserve"> графа 3</w:t>
            </w:r>
          </w:p>
        </w:tc>
        <w:tc>
          <w:tcPr>
            <w:tcW w:w="540" w:type="dxa"/>
            <w:vAlign w:val="center"/>
          </w:tcPr>
          <w:p w:rsidR="00FE2B6C" w:rsidRPr="00CE2C5F" w:rsidRDefault="00FE2B6C" w:rsidP="005F4BDD">
            <w:pPr>
              <w:jc w:val="center"/>
            </w:pPr>
            <w:r w:rsidRPr="00CE2C5F">
              <w:t>≥</w:t>
            </w:r>
          </w:p>
        </w:tc>
        <w:tc>
          <w:tcPr>
            <w:tcW w:w="8842" w:type="dxa"/>
            <w:vAlign w:val="center"/>
          </w:tcPr>
          <w:p w:rsidR="00FE2B6C" w:rsidRPr="00CE2C5F" w:rsidRDefault="00FE2B6C" w:rsidP="005F4BDD">
            <w:pPr>
              <w:rPr>
                <w:lang w:val="en-US"/>
              </w:rPr>
            </w:pPr>
            <w:r w:rsidRPr="00CE2C5F">
              <w:t>0</w:t>
            </w:r>
          </w:p>
        </w:tc>
      </w:tr>
      <w:tr w:rsidR="00FE2B6C" w:rsidRPr="00CE2C5F" w:rsidTr="005F4BDD">
        <w:trPr>
          <w:cantSplit/>
        </w:trPr>
        <w:tc>
          <w:tcPr>
            <w:tcW w:w="648" w:type="dxa"/>
            <w:vAlign w:val="center"/>
          </w:tcPr>
          <w:p w:rsidR="00FE2B6C" w:rsidRPr="00CE2C5F" w:rsidRDefault="00FE2B6C" w:rsidP="005F4BDD">
            <w:pPr>
              <w:jc w:val="center"/>
              <w:rPr>
                <w:lang w:val="en-US"/>
              </w:rPr>
            </w:pPr>
            <w:r w:rsidRPr="00CE2C5F">
              <w:rPr>
                <w:lang w:val="en-US"/>
              </w:rPr>
              <w:t>8</w:t>
            </w:r>
          </w:p>
        </w:tc>
        <w:tc>
          <w:tcPr>
            <w:tcW w:w="4910" w:type="dxa"/>
            <w:vAlign w:val="center"/>
          </w:tcPr>
          <w:p w:rsidR="00FE2B6C" w:rsidRPr="00CE2C5F" w:rsidRDefault="00FE2B6C" w:rsidP="005F4BDD">
            <w:r w:rsidRPr="00CE2C5F">
              <w:t>Таблица 3 строка 4 графа 3</w:t>
            </w:r>
          </w:p>
        </w:tc>
        <w:tc>
          <w:tcPr>
            <w:tcW w:w="540" w:type="dxa"/>
            <w:vAlign w:val="center"/>
          </w:tcPr>
          <w:p w:rsidR="00FE2B6C" w:rsidRPr="00CE2C5F" w:rsidRDefault="00FE2B6C" w:rsidP="005F4BDD">
            <w:pPr>
              <w:jc w:val="center"/>
            </w:pPr>
            <w:r w:rsidRPr="00CE2C5F">
              <w:t>=</w:t>
            </w:r>
          </w:p>
        </w:tc>
        <w:tc>
          <w:tcPr>
            <w:tcW w:w="8842" w:type="dxa"/>
            <w:vAlign w:val="center"/>
          </w:tcPr>
          <w:p w:rsidR="00FE2B6C" w:rsidRPr="00CE2C5F" w:rsidRDefault="00FE2B6C" w:rsidP="005F4BDD">
            <w:pPr>
              <w:ind w:firstLine="252"/>
            </w:pPr>
            <w:r w:rsidRPr="00CE2C5F">
              <w:rPr>
                <w:b/>
              </w:rPr>
              <w:t xml:space="preserve">а). </w:t>
            </w:r>
            <w:r w:rsidRPr="00CE2C5F">
              <w:t>Если расчёт за 1-й квартал:</w:t>
            </w:r>
          </w:p>
          <w:p w:rsidR="00FE2B6C" w:rsidRPr="00CE2C5F" w:rsidRDefault="00FE2B6C" w:rsidP="005F4BDD">
            <w:r w:rsidRPr="00CE2C5F">
              <w:t>Таблица 3 сумма граф 4, 5, 6 по строке 4</w:t>
            </w:r>
          </w:p>
          <w:p w:rsidR="00FE2B6C" w:rsidRPr="00CE2C5F" w:rsidRDefault="00FE2B6C" w:rsidP="005F4BDD">
            <w:pPr>
              <w:ind w:firstLine="252"/>
            </w:pPr>
            <w:r w:rsidRPr="00CE2C5F">
              <w:rPr>
                <w:b/>
              </w:rPr>
              <w:t xml:space="preserve">б). </w:t>
            </w:r>
            <w:r w:rsidRPr="00CE2C5F">
              <w:t>Если расчёт за другой период:</w:t>
            </w:r>
          </w:p>
          <w:p w:rsidR="00FE2B6C" w:rsidRPr="00CE2C5F" w:rsidRDefault="00FE2B6C" w:rsidP="005F4BDD">
            <w:r w:rsidRPr="00CE2C5F">
              <w:t>Таблица 3 строка 4 графа 3 за предыдущий отчётный период</w:t>
            </w:r>
            <w:r w:rsidRPr="00CE2C5F">
              <w:br/>
              <w:t>+ таблица 3 сумма граф 4, 5, 6 по строке 4</w:t>
            </w:r>
          </w:p>
        </w:tc>
      </w:tr>
      <w:tr w:rsidR="00FE2B6C" w:rsidRPr="00CE2C5F" w:rsidTr="005F4BDD">
        <w:trPr>
          <w:cantSplit/>
        </w:trPr>
        <w:tc>
          <w:tcPr>
            <w:tcW w:w="648" w:type="dxa"/>
            <w:vAlign w:val="center"/>
          </w:tcPr>
          <w:p w:rsidR="00FE2B6C" w:rsidRPr="00CE2C5F" w:rsidRDefault="00FE2B6C" w:rsidP="005F4BDD">
            <w:pPr>
              <w:jc w:val="center"/>
              <w:rPr>
                <w:lang w:val="en-US"/>
              </w:rPr>
            </w:pPr>
            <w:r w:rsidRPr="00CE2C5F">
              <w:rPr>
                <w:lang w:val="en-US"/>
              </w:rPr>
              <w:t>9</w:t>
            </w:r>
          </w:p>
        </w:tc>
        <w:tc>
          <w:tcPr>
            <w:tcW w:w="4910" w:type="dxa"/>
            <w:vAlign w:val="center"/>
          </w:tcPr>
          <w:p w:rsidR="00FE2B6C" w:rsidRPr="00CE2C5F" w:rsidRDefault="00FE2B6C" w:rsidP="005F4BDD">
            <w:r w:rsidRPr="00CE2C5F">
              <w:t xml:space="preserve">Таблица 3 строка </w:t>
            </w:r>
            <w:r w:rsidRPr="00CE2C5F">
              <w:rPr>
                <w:lang w:val="en-US"/>
              </w:rPr>
              <w:t>4</w:t>
            </w:r>
            <w:r w:rsidRPr="00CE2C5F">
              <w:t xml:space="preserve"> графа 3</w:t>
            </w:r>
          </w:p>
        </w:tc>
        <w:tc>
          <w:tcPr>
            <w:tcW w:w="540" w:type="dxa"/>
            <w:vAlign w:val="center"/>
          </w:tcPr>
          <w:p w:rsidR="00FE2B6C" w:rsidRPr="00CE2C5F" w:rsidRDefault="00FE2B6C" w:rsidP="005F4BDD">
            <w:pPr>
              <w:jc w:val="center"/>
              <w:rPr>
                <w:lang w:val="en-US"/>
              </w:rPr>
            </w:pPr>
            <w:r w:rsidRPr="00CE2C5F">
              <w:rPr>
                <w:lang w:val="en-US"/>
              </w:rPr>
              <w:t>=</w:t>
            </w:r>
          </w:p>
        </w:tc>
        <w:tc>
          <w:tcPr>
            <w:tcW w:w="8842" w:type="dxa"/>
            <w:vAlign w:val="center"/>
          </w:tcPr>
          <w:p w:rsidR="00FE2B6C" w:rsidRPr="00CE2C5F" w:rsidRDefault="00FE2B6C" w:rsidP="005F4BDD">
            <w:pPr>
              <w:ind w:firstLine="6"/>
              <w:rPr>
                <w:b/>
              </w:rPr>
            </w:pPr>
            <w:r w:rsidRPr="00CE2C5F">
              <w:t>Табл.3 стр.1 графа 3 – табл.3 стр.2 графа 3 – табл.3 стр.3 графа 3</w:t>
            </w:r>
          </w:p>
        </w:tc>
      </w:tr>
      <w:tr w:rsidR="00FE2B6C" w:rsidRPr="00CE2C5F" w:rsidTr="005F4BDD">
        <w:trPr>
          <w:cantSplit/>
        </w:trPr>
        <w:tc>
          <w:tcPr>
            <w:tcW w:w="648" w:type="dxa"/>
            <w:vAlign w:val="center"/>
          </w:tcPr>
          <w:p w:rsidR="00FE2B6C" w:rsidRPr="00CE2C5F" w:rsidRDefault="00FE2B6C" w:rsidP="005F4BDD">
            <w:pPr>
              <w:jc w:val="center"/>
              <w:rPr>
                <w:lang w:val="en-US"/>
              </w:rPr>
            </w:pPr>
            <w:r w:rsidRPr="00CE2C5F">
              <w:t>10</w:t>
            </w:r>
          </w:p>
        </w:tc>
        <w:tc>
          <w:tcPr>
            <w:tcW w:w="4910" w:type="dxa"/>
            <w:vAlign w:val="center"/>
          </w:tcPr>
          <w:p w:rsidR="00FE2B6C" w:rsidRPr="00CE2C5F" w:rsidRDefault="00FE2B6C" w:rsidP="005F4BDD">
            <w:r w:rsidRPr="00CE2C5F">
              <w:t xml:space="preserve">Таблица 3 строка </w:t>
            </w:r>
            <w:r w:rsidRPr="00CE2C5F">
              <w:rPr>
                <w:lang w:val="en-US"/>
              </w:rPr>
              <w:t>4</w:t>
            </w:r>
            <w:r w:rsidRPr="00CE2C5F">
              <w:t xml:space="preserve"> графа 4</w:t>
            </w:r>
          </w:p>
        </w:tc>
        <w:tc>
          <w:tcPr>
            <w:tcW w:w="540" w:type="dxa"/>
            <w:vAlign w:val="center"/>
          </w:tcPr>
          <w:p w:rsidR="00FE2B6C" w:rsidRPr="00CE2C5F" w:rsidRDefault="00FE2B6C" w:rsidP="005F4BDD">
            <w:pPr>
              <w:jc w:val="center"/>
              <w:rPr>
                <w:lang w:val="en-US"/>
              </w:rPr>
            </w:pPr>
            <w:r w:rsidRPr="00CE2C5F">
              <w:rPr>
                <w:lang w:val="en-US"/>
              </w:rPr>
              <w:t>=</w:t>
            </w:r>
          </w:p>
        </w:tc>
        <w:tc>
          <w:tcPr>
            <w:tcW w:w="8842" w:type="dxa"/>
            <w:vAlign w:val="center"/>
          </w:tcPr>
          <w:p w:rsidR="00FE2B6C" w:rsidRPr="00CE2C5F" w:rsidRDefault="00FE2B6C" w:rsidP="005F4BDD">
            <w:pPr>
              <w:ind w:firstLine="6"/>
              <w:rPr>
                <w:b/>
              </w:rPr>
            </w:pPr>
            <w:r w:rsidRPr="00CE2C5F">
              <w:t>Табл.3 стр.1 графа 4 – табл.3 стр.2 графа 4 – табл.3 стр.3 графа 4</w:t>
            </w:r>
          </w:p>
        </w:tc>
      </w:tr>
      <w:tr w:rsidR="00FE2B6C" w:rsidRPr="00CE2C5F" w:rsidTr="005F4BDD">
        <w:trPr>
          <w:cantSplit/>
        </w:trPr>
        <w:tc>
          <w:tcPr>
            <w:tcW w:w="648" w:type="dxa"/>
            <w:vAlign w:val="center"/>
          </w:tcPr>
          <w:p w:rsidR="00FE2B6C" w:rsidRPr="00CE2C5F" w:rsidRDefault="00FE2B6C" w:rsidP="005F4BDD">
            <w:pPr>
              <w:jc w:val="center"/>
              <w:rPr>
                <w:lang w:val="en-US"/>
              </w:rPr>
            </w:pPr>
            <w:r w:rsidRPr="00CE2C5F">
              <w:t>11</w:t>
            </w:r>
          </w:p>
        </w:tc>
        <w:tc>
          <w:tcPr>
            <w:tcW w:w="4910" w:type="dxa"/>
            <w:vAlign w:val="center"/>
          </w:tcPr>
          <w:p w:rsidR="00FE2B6C" w:rsidRPr="00CE2C5F" w:rsidRDefault="00FE2B6C" w:rsidP="005F4BDD">
            <w:r w:rsidRPr="00CE2C5F">
              <w:t xml:space="preserve">Таблица 3 строка </w:t>
            </w:r>
            <w:r w:rsidRPr="00CE2C5F">
              <w:rPr>
                <w:lang w:val="en-US"/>
              </w:rPr>
              <w:t>4</w:t>
            </w:r>
            <w:r w:rsidRPr="00CE2C5F">
              <w:t xml:space="preserve"> графа 5</w:t>
            </w:r>
          </w:p>
        </w:tc>
        <w:tc>
          <w:tcPr>
            <w:tcW w:w="540" w:type="dxa"/>
            <w:vAlign w:val="center"/>
          </w:tcPr>
          <w:p w:rsidR="00FE2B6C" w:rsidRPr="00CE2C5F" w:rsidRDefault="00FE2B6C" w:rsidP="005F4BDD">
            <w:pPr>
              <w:jc w:val="center"/>
              <w:rPr>
                <w:lang w:val="en-US"/>
              </w:rPr>
            </w:pPr>
            <w:r w:rsidRPr="00CE2C5F">
              <w:rPr>
                <w:lang w:val="en-US"/>
              </w:rPr>
              <w:t>=</w:t>
            </w:r>
          </w:p>
        </w:tc>
        <w:tc>
          <w:tcPr>
            <w:tcW w:w="8842" w:type="dxa"/>
            <w:vAlign w:val="center"/>
          </w:tcPr>
          <w:p w:rsidR="00FE2B6C" w:rsidRPr="00CE2C5F" w:rsidRDefault="00FE2B6C" w:rsidP="005F4BDD">
            <w:pPr>
              <w:ind w:firstLine="6"/>
              <w:rPr>
                <w:b/>
              </w:rPr>
            </w:pPr>
            <w:r w:rsidRPr="00CE2C5F">
              <w:t>Табл.3 стр.1 графа 5 – табл.3 стр.2 графа 5 – табл.3 стр.3 графа 5</w:t>
            </w:r>
          </w:p>
        </w:tc>
      </w:tr>
      <w:tr w:rsidR="00FE2B6C" w:rsidRPr="00CE2C5F" w:rsidTr="005F4BDD">
        <w:trPr>
          <w:cantSplit/>
        </w:trPr>
        <w:tc>
          <w:tcPr>
            <w:tcW w:w="648" w:type="dxa"/>
            <w:vAlign w:val="center"/>
          </w:tcPr>
          <w:p w:rsidR="00FE2B6C" w:rsidRPr="00CE2C5F" w:rsidRDefault="00FE2B6C" w:rsidP="005F4BDD">
            <w:pPr>
              <w:jc w:val="center"/>
              <w:rPr>
                <w:lang w:val="en-US"/>
              </w:rPr>
            </w:pPr>
            <w:r w:rsidRPr="00CE2C5F">
              <w:t>12</w:t>
            </w:r>
          </w:p>
        </w:tc>
        <w:tc>
          <w:tcPr>
            <w:tcW w:w="4910" w:type="dxa"/>
            <w:vAlign w:val="center"/>
          </w:tcPr>
          <w:p w:rsidR="00FE2B6C" w:rsidRPr="00CE2C5F" w:rsidRDefault="00FE2B6C" w:rsidP="005F4BDD">
            <w:r w:rsidRPr="00CE2C5F">
              <w:t xml:space="preserve">Таблица 3 строка </w:t>
            </w:r>
            <w:r w:rsidRPr="00CE2C5F">
              <w:rPr>
                <w:lang w:val="en-US"/>
              </w:rPr>
              <w:t>4</w:t>
            </w:r>
            <w:r w:rsidRPr="00CE2C5F">
              <w:t xml:space="preserve"> графа 6</w:t>
            </w:r>
          </w:p>
        </w:tc>
        <w:tc>
          <w:tcPr>
            <w:tcW w:w="540" w:type="dxa"/>
            <w:vAlign w:val="center"/>
          </w:tcPr>
          <w:p w:rsidR="00FE2B6C" w:rsidRPr="00CE2C5F" w:rsidRDefault="00FE2B6C" w:rsidP="005F4BDD">
            <w:pPr>
              <w:jc w:val="center"/>
              <w:rPr>
                <w:lang w:val="en-US"/>
              </w:rPr>
            </w:pPr>
            <w:r w:rsidRPr="00CE2C5F">
              <w:rPr>
                <w:lang w:val="en-US"/>
              </w:rPr>
              <w:t>=</w:t>
            </w:r>
          </w:p>
        </w:tc>
        <w:tc>
          <w:tcPr>
            <w:tcW w:w="8842" w:type="dxa"/>
            <w:vAlign w:val="center"/>
          </w:tcPr>
          <w:p w:rsidR="00FE2B6C" w:rsidRPr="00CE2C5F" w:rsidRDefault="00FE2B6C" w:rsidP="005F4BDD">
            <w:pPr>
              <w:ind w:firstLine="6"/>
              <w:rPr>
                <w:b/>
              </w:rPr>
            </w:pPr>
            <w:r w:rsidRPr="00CE2C5F">
              <w:t>Табл.3 стр.1 графа 6 – табл.3 стр.2 графа 6 – табл.3 стр.3 графа 6</w:t>
            </w:r>
          </w:p>
        </w:tc>
      </w:tr>
      <w:tr w:rsidR="00FE2B6C" w:rsidRPr="00CE2C5F" w:rsidTr="005F4BDD">
        <w:trPr>
          <w:cantSplit/>
        </w:trPr>
        <w:tc>
          <w:tcPr>
            <w:tcW w:w="648" w:type="dxa"/>
            <w:vAlign w:val="center"/>
          </w:tcPr>
          <w:p w:rsidR="00FE2B6C" w:rsidRPr="00CE2C5F" w:rsidRDefault="00FE2B6C" w:rsidP="005F4BDD">
            <w:pPr>
              <w:jc w:val="center"/>
            </w:pPr>
            <w:r w:rsidRPr="00CE2C5F">
              <w:rPr>
                <w:lang w:val="en-US"/>
              </w:rPr>
              <w:t>1</w:t>
            </w:r>
            <w:r w:rsidRPr="00CE2C5F">
              <w:t>3</w:t>
            </w:r>
          </w:p>
        </w:tc>
        <w:tc>
          <w:tcPr>
            <w:tcW w:w="4910" w:type="dxa"/>
            <w:vAlign w:val="center"/>
          </w:tcPr>
          <w:p w:rsidR="00FE2B6C" w:rsidRPr="00CE2C5F" w:rsidRDefault="00FE2B6C" w:rsidP="005F4BDD">
            <w:r w:rsidRPr="00CE2C5F">
              <w:t>Таблица 3 строка 5 графа 3</w:t>
            </w:r>
          </w:p>
        </w:tc>
        <w:tc>
          <w:tcPr>
            <w:tcW w:w="540" w:type="dxa"/>
            <w:vAlign w:val="center"/>
          </w:tcPr>
          <w:p w:rsidR="00FE2B6C" w:rsidRPr="00CE2C5F" w:rsidRDefault="00FE2B6C" w:rsidP="005F4BDD">
            <w:pPr>
              <w:jc w:val="center"/>
            </w:pPr>
            <w:r w:rsidRPr="00CE2C5F">
              <w:t>≥</w:t>
            </w:r>
          </w:p>
        </w:tc>
        <w:tc>
          <w:tcPr>
            <w:tcW w:w="8842" w:type="dxa"/>
            <w:vAlign w:val="center"/>
          </w:tcPr>
          <w:p w:rsidR="00FE2B6C" w:rsidRPr="00CE2C5F" w:rsidRDefault="00FE2B6C" w:rsidP="005F4BDD">
            <w:pPr>
              <w:rPr>
                <w:lang w:val="en-US"/>
              </w:rPr>
            </w:pPr>
            <w:r w:rsidRPr="00CE2C5F">
              <w:t>0</w:t>
            </w:r>
          </w:p>
        </w:tc>
      </w:tr>
      <w:tr w:rsidR="00FE2B6C" w:rsidRPr="00CE2C5F" w:rsidTr="005F4BDD">
        <w:trPr>
          <w:cantSplit/>
        </w:trPr>
        <w:tc>
          <w:tcPr>
            <w:tcW w:w="648" w:type="dxa"/>
            <w:vAlign w:val="center"/>
          </w:tcPr>
          <w:p w:rsidR="00FE2B6C" w:rsidRPr="00CE2C5F" w:rsidRDefault="00FE2B6C" w:rsidP="005F4BDD">
            <w:pPr>
              <w:jc w:val="center"/>
            </w:pPr>
            <w:r w:rsidRPr="00CE2C5F">
              <w:t>14</w:t>
            </w:r>
          </w:p>
        </w:tc>
        <w:tc>
          <w:tcPr>
            <w:tcW w:w="4910" w:type="dxa"/>
            <w:vAlign w:val="center"/>
          </w:tcPr>
          <w:p w:rsidR="00FE2B6C" w:rsidRPr="00CE2C5F" w:rsidRDefault="00FE2B6C" w:rsidP="005F4BDD">
            <w:r w:rsidRPr="00CE2C5F">
              <w:t>Таблица 3 строка 5 графа 3</w:t>
            </w:r>
          </w:p>
        </w:tc>
        <w:tc>
          <w:tcPr>
            <w:tcW w:w="540" w:type="dxa"/>
            <w:vAlign w:val="center"/>
          </w:tcPr>
          <w:p w:rsidR="00FE2B6C" w:rsidRPr="00CE2C5F" w:rsidRDefault="00FE2B6C" w:rsidP="005F4BDD">
            <w:pPr>
              <w:jc w:val="center"/>
            </w:pPr>
            <w:r w:rsidRPr="00CE2C5F">
              <w:t>=</w:t>
            </w:r>
          </w:p>
        </w:tc>
        <w:tc>
          <w:tcPr>
            <w:tcW w:w="8842" w:type="dxa"/>
            <w:vAlign w:val="center"/>
          </w:tcPr>
          <w:p w:rsidR="00FE2B6C" w:rsidRPr="00CE2C5F" w:rsidRDefault="00FE2B6C" w:rsidP="005F4BDD">
            <w:pPr>
              <w:ind w:left="249"/>
            </w:pPr>
            <w:r w:rsidRPr="00CE2C5F">
              <w:t xml:space="preserve">Если показатель титульного листа «шифр страхователя, 1-я часть» </w:t>
            </w:r>
            <w:r w:rsidRPr="00CE2C5F">
              <w:sym w:font="Symbol" w:char="F0B9"/>
            </w:r>
            <w:r w:rsidRPr="00CE2C5F">
              <w:t>141:</w:t>
            </w:r>
          </w:p>
          <w:p w:rsidR="00FE2B6C" w:rsidRPr="00CE2C5F" w:rsidRDefault="00FE2B6C" w:rsidP="005F4BDD">
            <w:r w:rsidRPr="00CE2C5F">
              <w:t>0</w:t>
            </w:r>
          </w:p>
        </w:tc>
      </w:tr>
      <w:tr w:rsidR="00FE2B6C" w:rsidRPr="00CE2C5F" w:rsidTr="005F4BDD">
        <w:trPr>
          <w:cantSplit/>
        </w:trPr>
        <w:tc>
          <w:tcPr>
            <w:tcW w:w="648" w:type="dxa"/>
            <w:vAlign w:val="center"/>
          </w:tcPr>
          <w:p w:rsidR="00FE2B6C" w:rsidRPr="00CE2C5F" w:rsidRDefault="00FE2B6C" w:rsidP="005F4BDD">
            <w:pPr>
              <w:jc w:val="center"/>
            </w:pPr>
            <w:r w:rsidRPr="00CE2C5F">
              <w:lastRenderedPageBreak/>
              <w:t>15</w:t>
            </w:r>
          </w:p>
        </w:tc>
        <w:tc>
          <w:tcPr>
            <w:tcW w:w="4910" w:type="dxa"/>
            <w:vAlign w:val="center"/>
          </w:tcPr>
          <w:p w:rsidR="00FE2B6C" w:rsidRPr="00CE2C5F" w:rsidRDefault="00FE2B6C" w:rsidP="005F4BDD">
            <w:r w:rsidRPr="00CE2C5F">
              <w:t>Таблица 3 строка 5 графа 3</w:t>
            </w:r>
          </w:p>
        </w:tc>
        <w:tc>
          <w:tcPr>
            <w:tcW w:w="540" w:type="dxa"/>
            <w:vAlign w:val="center"/>
          </w:tcPr>
          <w:p w:rsidR="00FE2B6C" w:rsidRPr="00CE2C5F" w:rsidRDefault="00FE2B6C" w:rsidP="005F4BDD">
            <w:pPr>
              <w:jc w:val="center"/>
            </w:pPr>
            <w:r w:rsidRPr="00CE2C5F">
              <w:t>=</w:t>
            </w:r>
          </w:p>
        </w:tc>
        <w:tc>
          <w:tcPr>
            <w:tcW w:w="8842" w:type="dxa"/>
            <w:vAlign w:val="center"/>
          </w:tcPr>
          <w:p w:rsidR="00FE2B6C" w:rsidRPr="00CE2C5F" w:rsidRDefault="00FE2B6C" w:rsidP="005F4BDD">
            <w:pPr>
              <w:ind w:firstLine="252"/>
            </w:pPr>
            <w:r w:rsidRPr="00CE2C5F">
              <w:rPr>
                <w:b/>
              </w:rPr>
              <w:t xml:space="preserve">а). </w:t>
            </w:r>
            <w:r w:rsidRPr="00CE2C5F">
              <w:t>Если расчёт за 1-й квартал:</w:t>
            </w:r>
          </w:p>
          <w:p w:rsidR="00FE2B6C" w:rsidRPr="00CE2C5F" w:rsidRDefault="00FE2B6C" w:rsidP="005F4BDD">
            <w:r w:rsidRPr="00CE2C5F">
              <w:t>Таблица 3 сумма граф 4, 5, 6 по строке 5</w:t>
            </w:r>
          </w:p>
          <w:p w:rsidR="00FE2B6C" w:rsidRPr="00CE2C5F" w:rsidRDefault="00FE2B6C" w:rsidP="005F4BDD">
            <w:pPr>
              <w:ind w:firstLine="252"/>
            </w:pPr>
            <w:r w:rsidRPr="00CE2C5F">
              <w:rPr>
                <w:b/>
              </w:rPr>
              <w:t xml:space="preserve">б). </w:t>
            </w:r>
            <w:r w:rsidRPr="00CE2C5F">
              <w:t>Если расчёт за другой период:</w:t>
            </w:r>
          </w:p>
          <w:p w:rsidR="00FE2B6C" w:rsidRPr="00CE2C5F" w:rsidRDefault="00FE2B6C" w:rsidP="005F4BDD">
            <w:r w:rsidRPr="00CE2C5F">
              <w:t>Таблица 3 строка 5 графа 3 за предыдущий отчётный период</w:t>
            </w:r>
            <w:r w:rsidRPr="00CE2C5F">
              <w:br/>
              <w:t>+ таблица 3 сумма граф 4, 5, 6 по строке 5</w:t>
            </w:r>
          </w:p>
        </w:tc>
      </w:tr>
      <w:tr w:rsidR="00FE2B6C" w:rsidRPr="00CE2C5F" w:rsidTr="005F4BDD">
        <w:trPr>
          <w:cantSplit/>
        </w:trPr>
        <w:tc>
          <w:tcPr>
            <w:tcW w:w="648" w:type="dxa"/>
            <w:vAlign w:val="center"/>
          </w:tcPr>
          <w:p w:rsidR="00FE2B6C" w:rsidRPr="00CE2C5F" w:rsidRDefault="00FE2B6C" w:rsidP="005F4BDD">
            <w:pPr>
              <w:jc w:val="center"/>
              <w:rPr>
                <w:lang w:val="en-US"/>
              </w:rPr>
            </w:pPr>
            <w:r w:rsidRPr="00CE2C5F">
              <w:t>16</w:t>
            </w:r>
          </w:p>
        </w:tc>
        <w:tc>
          <w:tcPr>
            <w:tcW w:w="4910" w:type="dxa"/>
            <w:vAlign w:val="center"/>
          </w:tcPr>
          <w:p w:rsidR="00FE2B6C" w:rsidRPr="00CE2C5F" w:rsidRDefault="00FE2B6C" w:rsidP="005F4BDD">
            <w:pPr>
              <w:rPr>
                <w:lang w:val="en-US"/>
              </w:rPr>
            </w:pPr>
            <w:r w:rsidRPr="00CE2C5F">
              <w:t>Таблица 3 строка 5 графа 3</w:t>
            </w:r>
          </w:p>
        </w:tc>
        <w:tc>
          <w:tcPr>
            <w:tcW w:w="540" w:type="dxa"/>
            <w:vAlign w:val="center"/>
          </w:tcPr>
          <w:p w:rsidR="00FE2B6C" w:rsidRPr="00CE2C5F" w:rsidRDefault="00FE2B6C" w:rsidP="005F4BDD">
            <w:pPr>
              <w:jc w:val="center"/>
            </w:pPr>
            <w:r w:rsidRPr="00CE2C5F">
              <w:t>≤</w:t>
            </w:r>
          </w:p>
        </w:tc>
        <w:tc>
          <w:tcPr>
            <w:tcW w:w="8842" w:type="dxa"/>
            <w:vAlign w:val="center"/>
          </w:tcPr>
          <w:p w:rsidR="00FE2B6C" w:rsidRPr="00CE2C5F" w:rsidRDefault="00FE2B6C" w:rsidP="005F4BDD">
            <w:pPr>
              <w:rPr>
                <w:lang w:val="en-US"/>
              </w:rPr>
            </w:pPr>
            <w:r w:rsidRPr="00CE2C5F">
              <w:t>Таблица 3 строка 4 графа 3</w:t>
            </w:r>
          </w:p>
        </w:tc>
      </w:tr>
      <w:tr w:rsidR="00FE2B6C" w:rsidRPr="00CE2C5F" w:rsidTr="005F4BDD">
        <w:trPr>
          <w:cantSplit/>
        </w:trPr>
        <w:tc>
          <w:tcPr>
            <w:tcW w:w="648" w:type="dxa"/>
            <w:vAlign w:val="center"/>
          </w:tcPr>
          <w:p w:rsidR="00FE2B6C" w:rsidRPr="00CE2C5F" w:rsidRDefault="00FE2B6C" w:rsidP="005F4BDD">
            <w:pPr>
              <w:jc w:val="center"/>
              <w:rPr>
                <w:lang w:val="en-US"/>
              </w:rPr>
            </w:pPr>
            <w:r w:rsidRPr="00CE2C5F">
              <w:t>17</w:t>
            </w:r>
          </w:p>
        </w:tc>
        <w:tc>
          <w:tcPr>
            <w:tcW w:w="4910" w:type="dxa"/>
            <w:vAlign w:val="center"/>
          </w:tcPr>
          <w:p w:rsidR="00FE2B6C" w:rsidRPr="00CE2C5F" w:rsidRDefault="00FE2B6C" w:rsidP="005F4BDD">
            <w:r w:rsidRPr="00CE2C5F">
              <w:t>Таблица 3 строка 6 графа 3</w:t>
            </w:r>
          </w:p>
        </w:tc>
        <w:tc>
          <w:tcPr>
            <w:tcW w:w="540" w:type="dxa"/>
            <w:vAlign w:val="center"/>
          </w:tcPr>
          <w:p w:rsidR="00FE2B6C" w:rsidRPr="00CE2C5F" w:rsidRDefault="00FE2B6C" w:rsidP="005F4BDD">
            <w:pPr>
              <w:jc w:val="center"/>
            </w:pPr>
            <w:r w:rsidRPr="00CE2C5F">
              <w:t>≥</w:t>
            </w:r>
          </w:p>
        </w:tc>
        <w:tc>
          <w:tcPr>
            <w:tcW w:w="8842" w:type="dxa"/>
            <w:vAlign w:val="center"/>
          </w:tcPr>
          <w:p w:rsidR="00FE2B6C" w:rsidRPr="00CE2C5F" w:rsidRDefault="00FE2B6C" w:rsidP="005F4BDD">
            <w:pPr>
              <w:rPr>
                <w:lang w:val="en-US"/>
              </w:rPr>
            </w:pPr>
            <w:r w:rsidRPr="00CE2C5F">
              <w:t>0</w:t>
            </w:r>
          </w:p>
        </w:tc>
      </w:tr>
      <w:tr w:rsidR="00FE2B6C" w:rsidRPr="00CE2C5F" w:rsidTr="005F4BDD">
        <w:trPr>
          <w:cantSplit/>
        </w:trPr>
        <w:tc>
          <w:tcPr>
            <w:tcW w:w="648" w:type="dxa"/>
            <w:vAlign w:val="center"/>
          </w:tcPr>
          <w:p w:rsidR="00FE2B6C" w:rsidRPr="00CE2C5F" w:rsidRDefault="00FE2B6C" w:rsidP="005F4BDD">
            <w:pPr>
              <w:jc w:val="center"/>
            </w:pPr>
            <w:r w:rsidRPr="00CE2C5F">
              <w:t>18</w:t>
            </w:r>
          </w:p>
        </w:tc>
        <w:tc>
          <w:tcPr>
            <w:tcW w:w="4910" w:type="dxa"/>
            <w:vAlign w:val="center"/>
          </w:tcPr>
          <w:p w:rsidR="00FE2B6C" w:rsidRPr="00CE2C5F" w:rsidRDefault="00FE2B6C" w:rsidP="005F4BDD">
            <w:r w:rsidRPr="00CE2C5F">
              <w:t>Таблица 3 строка 6 графа 3</w:t>
            </w:r>
          </w:p>
        </w:tc>
        <w:tc>
          <w:tcPr>
            <w:tcW w:w="540" w:type="dxa"/>
            <w:vAlign w:val="center"/>
          </w:tcPr>
          <w:p w:rsidR="00FE2B6C" w:rsidRPr="00CE2C5F" w:rsidRDefault="00FE2B6C" w:rsidP="005F4BDD">
            <w:pPr>
              <w:jc w:val="center"/>
            </w:pPr>
            <w:r w:rsidRPr="00CE2C5F">
              <w:t>=</w:t>
            </w:r>
          </w:p>
        </w:tc>
        <w:tc>
          <w:tcPr>
            <w:tcW w:w="8842" w:type="dxa"/>
            <w:vAlign w:val="center"/>
          </w:tcPr>
          <w:p w:rsidR="00FE2B6C" w:rsidRPr="00CE2C5F" w:rsidRDefault="00FE2B6C" w:rsidP="005F4BDD">
            <w:pPr>
              <w:ind w:left="249"/>
            </w:pPr>
            <w:r w:rsidRPr="00CE2C5F">
              <w:t xml:space="preserve">Если показатель титульного листа «шифр страхователя, 1-я часть» </w:t>
            </w:r>
            <w:r w:rsidRPr="00CE2C5F">
              <w:sym w:font="Symbol" w:char="F0B9"/>
            </w:r>
            <w:r w:rsidRPr="00CE2C5F">
              <w:t>131:</w:t>
            </w:r>
          </w:p>
          <w:p w:rsidR="00FE2B6C" w:rsidRPr="00CE2C5F" w:rsidRDefault="00FE2B6C" w:rsidP="005F4BDD">
            <w:r w:rsidRPr="00CE2C5F">
              <w:t>0</w:t>
            </w:r>
          </w:p>
        </w:tc>
      </w:tr>
      <w:tr w:rsidR="00FE2B6C" w:rsidRPr="00CE2C5F" w:rsidTr="005F4BDD">
        <w:trPr>
          <w:cantSplit/>
        </w:trPr>
        <w:tc>
          <w:tcPr>
            <w:tcW w:w="648" w:type="dxa"/>
            <w:vAlign w:val="center"/>
          </w:tcPr>
          <w:p w:rsidR="00FE2B6C" w:rsidRPr="00CE2C5F" w:rsidRDefault="00FE2B6C" w:rsidP="005F4BDD">
            <w:pPr>
              <w:jc w:val="center"/>
            </w:pPr>
            <w:r w:rsidRPr="00CE2C5F">
              <w:t>19</w:t>
            </w:r>
          </w:p>
        </w:tc>
        <w:tc>
          <w:tcPr>
            <w:tcW w:w="4910" w:type="dxa"/>
            <w:vAlign w:val="center"/>
          </w:tcPr>
          <w:p w:rsidR="00FE2B6C" w:rsidRPr="00CE2C5F" w:rsidRDefault="00FE2B6C" w:rsidP="005F4BDD">
            <w:r w:rsidRPr="00CE2C5F">
              <w:t>Таблица 3 строка 6 графа 3</w:t>
            </w:r>
          </w:p>
        </w:tc>
        <w:tc>
          <w:tcPr>
            <w:tcW w:w="540" w:type="dxa"/>
            <w:vAlign w:val="center"/>
          </w:tcPr>
          <w:p w:rsidR="00FE2B6C" w:rsidRPr="00CE2C5F" w:rsidRDefault="00FE2B6C" w:rsidP="005F4BDD">
            <w:pPr>
              <w:jc w:val="center"/>
            </w:pPr>
            <w:r w:rsidRPr="00CE2C5F">
              <w:t>=</w:t>
            </w:r>
          </w:p>
        </w:tc>
        <w:tc>
          <w:tcPr>
            <w:tcW w:w="8842" w:type="dxa"/>
            <w:vAlign w:val="center"/>
          </w:tcPr>
          <w:p w:rsidR="00FE2B6C" w:rsidRPr="00CE2C5F" w:rsidRDefault="00FE2B6C" w:rsidP="005F4BDD">
            <w:pPr>
              <w:ind w:firstLine="252"/>
            </w:pPr>
            <w:r w:rsidRPr="00CE2C5F">
              <w:rPr>
                <w:b/>
              </w:rPr>
              <w:t xml:space="preserve">а). </w:t>
            </w:r>
            <w:r w:rsidRPr="00CE2C5F">
              <w:t>Если расчёт за 1-й квартал:</w:t>
            </w:r>
          </w:p>
          <w:p w:rsidR="00FE2B6C" w:rsidRPr="00CE2C5F" w:rsidRDefault="00FE2B6C" w:rsidP="005F4BDD">
            <w:r w:rsidRPr="00CE2C5F">
              <w:t>Таблица 3 сумма граф 4, 5, 6 по строке 6</w:t>
            </w:r>
          </w:p>
          <w:p w:rsidR="00FE2B6C" w:rsidRPr="00CE2C5F" w:rsidRDefault="00FE2B6C" w:rsidP="005F4BDD">
            <w:pPr>
              <w:ind w:firstLine="252"/>
            </w:pPr>
            <w:r w:rsidRPr="00CE2C5F">
              <w:rPr>
                <w:b/>
              </w:rPr>
              <w:t xml:space="preserve">б). </w:t>
            </w:r>
            <w:r w:rsidRPr="00CE2C5F">
              <w:t>Если расчёт за другой период:</w:t>
            </w:r>
          </w:p>
          <w:p w:rsidR="00FE2B6C" w:rsidRPr="00CE2C5F" w:rsidRDefault="00FE2B6C" w:rsidP="005F4BDD">
            <w:r w:rsidRPr="00CE2C5F">
              <w:t>Таблица 3 строка 6 графа 3 за предыдущий отчётный период</w:t>
            </w:r>
            <w:r w:rsidRPr="00CE2C5F">
              <w:br/>
              <w:t>+ таблица 3 сумма граф 4, 5, 6 по строке 6</w:t>
            </w:r>
          </w:p>
        </w:tc>
      </w:tr>
      <w:tr w:rsidR="00FE2B6C" w:rsidRPr="00CE2C5F" w:rsidTr="005F4BDD">
        <w:trPr>
          <w:cantSplit/>
        </w:trPr>
        <w:tc>
          <w:tcPr>
            <w:tcW w:w="648" w:type="dxa"/>
            <w:vAlign w:val="center"/>
          </w:tcPr>
          <w:p w:rsidR="00FE2B6C" w:rsidRPr="00CE2C5F" w:rsidRDefault="00FE2B6C" w:rsidP="005F4BDD">
            <w:pPr>
              <w:jc w:val="center"/>
              <w:rPr>
                <w:lang w:val="en-US"/>
              </w:rPr>
            </w:pPr>
            <w:r w:rsidRPr="00CE2C5F">
              <w:t>20</w:t>
            </w:r>
          </w:p>
        </w:tc>
        <w:tc>
          <w:tcPr>
            <w:tcW w:w="4910" w:type="dxa"/>
            <w:vAlign w:val="center"/>
          </w:tcPr>
          <w:p w:rsidR="00FE2B6C" w:rsidRPr="00CE2C5F" w:rsidRDefault="00FE2B6C" w:rsidP="005F4BDD">
            <w:pPr>
              <w:rPr>
                <w:lang w:val="en-US"/>
              </w:rPr>
            </w:pPr>
            <w:r w:rsidRPr="00CE2C5F">
              <w:t xml:space="preserve">Таблица 3 строка 6 графа </w:t>
            </w:r>
            <w:r w:rsidRPr="00CE2C5F">
              <w:rPr>
                <w:lang w:val="en-US"/>
              </w:rPr>
              <w:t>3</w:t>
            </w:r>
          </w:p>
        </w:tc>
        <w:tc>
          <w:tcPr>
            <w:tcW w:w="540" w:type="dxa"/>
            <w:vAlign w:val="center"/>
          </w:tcPr>
          <w:p w:rsidR="00FE2B6C" w:rsidRPr="00CE2C5F" w:rsidRDefault="00FE2B6C" w:rsidP="005F4BDD">
            <w:pPr>
              <w:jc w:val="center"/>
            </w:pPr>
            <w:r w:rsidRPr="00CE2C5F">
              <w:t>≤</w:t>
            </w:r>
          </w:p>
        </w:tc>
        <w:tc>
          <w:tcPr>
            <w:tcW w:w="8842" w:type="dxa"/>
            <w:vAlign w:val="center"/>
          </w:tcPr>
          <w:p w:rsidR="00FE2B6C" w:rsidRPr="00CE2C5F" w:rsidRDefault="00FE2B6C" w:rsidP="005F4BDD">
            <w:pPr>
              <w:rPr>
                <w:lang w:val="en-US"/>
              </w:rPr>
            </w:pPr>
            <w:r w:rsidRPr="00CE2C5F">
              <w:t>Таблица 3 строка 4 графа 3</w:t>
            </w:r>
          </w:p>
        </w:tc>
      </w:tr>
      <w:tr w:rsidR="00FE2B6C" w:rsidRPr="00CE2C5F" w:rsidTr="005F4BDD">
        <w:trPr>
          <w:cantSplit/>
        </w:trPr>
        <w:tc>
          <w:tcPr>
            <w:tcW w:w="648" w:type="dxa"/>
            <w:vAlign w:val="center"/>
          </w:tcPr>
          <w:p w:rsidR="00FE2B6C" w:rsidRPr="00CE2C5F" w:rsidRDefault="00FE2B6C" w:rsidP="005F4BDD">
            <w:pPr>
              <w:jc w:val="center"/>
              <w:rPr>
                <w:lang w:val="en-US"/>
              </w:rPr>
            </w:pPr>
            <w:r w:rsidRPr="00CE2C5F">
              <w:t>21</w:t>
            </w:r>
          </w:p>
        </w:tc>
        <w:tc>
          <w:tcPr>
            <w:tcW w:w="4910" w:type="dxa"/>
            <w:vAlign w:val="center"/>
          </w:tcPr>
          <w:p w:rsidR="00FE2B6C" w:rsidRPr="00CE2C5F" w:rsidRDefault="00FE2B6C" w:rsidP="005F4BDD">
            <w:r w:rsidRPr="00CE2C5F">
              <w:t>Таблица 3 строка 7 графа 3</w:t>
            </w:r>
          </w:p>
        </w:tc>
        <w:tc>
          <w:tcPr>
            <w:tcW w:w="540" w:type="dxa"/>
            <w:vAlign w:val="center"/>
          </w:tcPr>
          <w:p w:rsidR="00FE2B6C" w:rsidRPr="00CE2C5F" w:rsidRDefault="00FE2B6C" w:rsidP="005F4BDD">
            <w:pPr>
              <w:jc w:val="center"/>
            </w:pPr>
            <w:r w:rsidRPr="00CE2C5F">
              <w:t>≥</w:t>
            </w:r>
          </w:p>
        </w:tc>
        <w:tc>
          <w:tcPr>
            <w:tcW w:w="8842" w:type="dxa"/>
            <w:vAlign w:val="center"/>
          </w:tcPr>
          <w:p w:rsidR="00FE2B6C" w:rsidRPr="00CE2C5F" w:rsidRDefault="00FE2B6C" w:rsidP="005F4BDD">
            <w:pPr>
              <w:rPr>
                <w:lang w:val="en-US"/>
              </w:rPr>
            </w:pPr>
            <w:r w:rsidRPr="00CE2C5F">
              <w:t>0</w:t>
            </w:r>
          </w:p>
        </w:tc>
      </w:tr>
      <w:tr w:rsidR="00FE2B6C" w:rsidRPr="00CE2C5F" w:rsidTr="005F4BDD">
        <w:trPr>
          <w:cantSplit/>
        </w:trPr>
        <w:tc>
          <w:tcPr>
            <w:tcW w:w="648" w:type="dxa"/>
            <w:vAlign w:val="center"/>
          </w:tcPr>
          <w:p w:rsidR="00FE2B6C" w:rsidRPr="00CE2C5F" w:rsidRDefault="00FE2B6C" w:rsidP="005F4BDD">
            <w:pPr>
              <w:jc w:val="center"/>
            </w:pPr>
            <w:r w:rsidRPr="00CE2C5F">
              <w:t>22</w:t>
            </w:r>
          </w:p>
        </w:tc>
        <w:tc>
          <w:tcPr>
            <w:tcW w:w="4910" w:type="dxa"/>
            <w:vAlign w:val="center"/>
          </w:tcPr>
          <w:p w:rsidR="00FE2B6C" w:rsidRPr="00CE2C5F" w:rsidRDefault="00FE2B6C" w:rsidP="005F4BDD">
            <w:r w:rsidRPr="00CE2C5F">
              <w:t>Таблица 3 строка 7 графа 3</w:t>
            </w:r>
          </w:p>
        </w:tc>
        <w:tc>
          <w:tcPr>
            <w:tcW w:w="540" w:type="dxa"/>
            <w:vAlign w:val="center"/>
          </w:tcPr>
          <w:p w:rsidR="00FE2B6C" w:rsidRPr="00CE2C5F" w:rsidRDefault="00FE2B6C" w:rsidP="005F4BDD">
            <w:pPr>
              <w:jc w:val="center"/>
            </w:pPr>
            <w:r w:rsidRPr="00CE2C5F">
              <w:t>=</w:t>
            </w:r>
          </w:p>
        </w:tc>
        <w:tc>
          <w:tcPr>
            <w:tcW w:w="8842" w:type="dxa"/>
            <w:vAlign w:val="center"/>
          </w:tcPr>
          <w:p w:rsidR="00FE2B6C" w:rsidRPr="00CE2C5F" w:rsidRDefault="00FE2B6C" w:rsidP="005F4BDD">
            <w:pPr>
              <w:ind w:left="249"/>
            </w:pPr>
            <w:r w:rsidRPr="00CE2C5F">
              <w:t xml:space="preserve">Если расчёт за 1-й квартал и показатель титульного листа «шифр страхователя, 1-я часть» </w:t>
            </w:r>
            <w:r w:rsidRPr="00CE2C5F">
              <w:sym w:font="Symbol" w:char="F0B9"/>
            </w:r>
            <w:r w:rsidRPr="00CE2C5F">
              <w:t>171:</w:t>
            </w:r>
          </w:p>
          <w:p w:rsidR="00FE2B6C" w:rsidRPr="00CE2C5F" w:rsidRDefault="00FE2B6C" w:rsidP="005F4BDD">
            <w:r w:rsidRPr="00CE2C5F">
              <w:t>0</w:t>
            </w:r>
          </w:p>
        </w:tc>
      </w:tr>
      <w:tr w:rsidR="00FE2B6C" w:rsidRPr="00CE2C5F" w:rsidTr="005F4BDD">
        <w:trPr>
          <w:cantSplit/>
        </w:trPr>
        <w:tc>
          <w:tcPr>
            <w:tcW w:w="648" w:type="dxa"/>
            <w:vAlign w:val="center"/>
          </w:tcPr>
          <w:p w:rsidR="00FE2B6C" w:rsidRPr="00CE2C5F" w:rsidRDefault="00FE2B6C" w:rsidP="005F4BDD">
            <w:pPr>
              <w:jc w:val="center"/>
            </w:pPr>
            <w:r w:rsidRPr="00CE2C5F">
              <w:t>23</w:t>
            </w:r>
          </w:p>
        </w:tc>
        <w:tc>
          <w:tcPr>
            <w:tcW w:w="4910" w:type="dxa"/>
            <w:vAlign w:val="center"/>
          </w:tcPr>
          <w:p w:rsidR="00FE2B6C" w:rsidRPr="00CE2C5F" w:rsidRDefault="00FE2B6C" w:rsidP="005F4BDD">
            <w:r w:rsidRPr="00CE2C5F">
              <w:t>Таблица 3 строка 7 графа 3</w:t>
            </w:r>
          </w:p>
        </w:tc>
        <w:tc>
          <w:tcPr>
            <w:tcW w:w="540" w:type="dxa"/>
            <w:vAlign w:val="center"/>
          </w:tcPr>
          <w:p w:rsidR="00FE2B6C" w:rsidRPr="00CE2C5F" w:rsidRDefault="00FE2B6C" w:rsidP="005F4BDD">
            <w:pPr>
              <w:jc w:val="center"/>
            </w:pPr>
            <w:r w:rsidRPr="00CE2C5F">
              <w:t>=</w:t>
            </w:r>
          </w:p>
        </w:tc>
        <w:tc>
          <w:tcPr>
            <w:tcW w:w="8842" w:type="dxa"/>
            <w:vAlign w:val="center"/>
          </w:tcPr>
          <w:p w:rsidR="00FE2B6C" w:rsidRPr="00CE2C5F" w:rsidRDefault="00FE2B6C" w:rsidP="005F4BDD">
            <w:pPr>
              <w:ind w:firstLine="252"/>
            </w:pPr>
            <w:r w:rsidRPr="00CE2C5F">
              <w:rPr>
                <w:b/>
              </w:rPr>
              <w:t xml:space="preserve">а). </w:t>
            </w:r>
            <w:r w:rsidRPr="00CE2C5F">
              <w:t>Если расчёт за 1-й квартал:</w:t>
            </w:r>
          </w:p>
          <w:p w:rsidR="00FE2B6C" w:rsidRPr="00CE2C5F" w:rsidRDefault="00FE2B6C" w:rsidP="005F4BDD">
            <w:r w:rsidRPr="00CE2C5F">
              <w:t>Таблица 3 сумма граф 4, 5, 6 по строке 7</w:t>
            </w:r>
          </w:p>
          <w:p w:rsidR="00FE2B6C" w:rsidRPr="00CE2C5F" w:rsidRDefault="00FE2B6C" w:rsidP="005F4BDD">
            <w:pPr>
              <w:ind w:firstLine="252"/>
            </w:pPr>
            <w:r w:rsidRPr="00CE2C5F">
              <w:rPr>
                <w:b/>
              </w:rPr>
              <w:t xml:space="preserve">б). </w:t>
            </w:r>
            <w:r w:rsidRPr="00CE2C5F">
              <w:t>Если расчёт за другой период:</w:t>
            </w:r>
          </w:p>
          <w:p w:rsidR="00FE2B6C" w:rsidRPr="00CE2C5F" w:rsidRDefault="00FE2B6C" w:rsidP="005F4BDD">
            <w:r w:rsidRPr="00CE2C5F">
              <w:t>Таблица 3 строка 7 графа 3 за предыдущий отчётный период</w:t>
            </w:r>
            <w:r w:rsidRPr="00CE2C5F">
              <w:br/>
              <w:t>+ таблица 3 сумма граф 4, 5, 6 по строке 7</w:t>
            </w:r>
          </w:p>
        </w:tc>
      </w:tr>
      <w:tr w:rsidR="00FE2B6C" w:rsidRPr="00CE2C5F" w:rsidTr="005F4BDD">
        <w:trPr>
          <w:cantSplit/>
        </w:trPr>
        <w:tc>
          <w:tcPr>
            <w:tcW w:w="648" w:type="dxa"/>
            <w:vAlign w:val="center"/>
          </w:tcPr>
          <w:p w:rsidR="00FE2B6C" w:rsidRPr="00CE2C5F" w:rsidRDefault="00FE2B6C" w:rsidP="005F4BDD">
            <w:pPr>
              <w:jc w:val="center"/>
              <w:rPr>
                <w:lang w:val="en-US"/>
              </w:rPr>
            </w:pPr>
            <w:r w:rsidRPr="00CE2C5F">
              <w:t>24</w:t>
            </w:r>
          </w:p>
        </w:tc>
        <w:tc>
          <w:tcPr>
            <w:tcW w:w="4910" w:type="dxa"/>
            <w:vAlign w:val="center"/>
          </w:tcPr>
          <w:p w:rsidR="00FE2B6C" w:rsidRPr="00CE2C5F" w:rsidRDefault="00FE2B6C" w:rsidP="005F4BDD">
            <w:pPr>
              <w:rPr>
                <w:lang w:val="en-US"/>
              </w:rPr>
            </w:pPr>
            <w:r w:rsidRPr="00CE2C5F">
              <w:t xml:space="preserve">Таблица 3 строка 7 графа </w:t>
            </w:r>
            <w:r w:rsidRPr="00CE2C5F">
              <w:rPr>
                <w:lang w:val="en-US"/>
              </w:rPr>
              <w:t>3</w:t>
            </w:r>
          </w:p>
        </w:tc>
        <w:tc>
          <w:tcPr>
            <w:tcW w:w="540" w:type="dxa"/>
            <w:vAlign w:val="center"/>
          </w:tcPr>
          <w:p w:rsidR="00FE2B6C" w:rsidRPr="00CE2C5F" w:rsidRDefault="00FE2B6C" w:rsidP="005F4BDD">
            <w:pPr>
              <w:jc w:val="center"/>
            </w:pPr>
            <w:r w:rsidRPr="00CE2C5F">
              <w:t>≤</w:t>
            </w:r>
          </w:p>
        </w:tc>
        <w:tc>
          <w:tcPr>
            <w:tcW w:w="8842" w:type="dxa"/>
            <w:vAlign w:val="center"/>
          </w:tcPr>
          <w:p w:rsidR="00FE2B6C" w:rsidRPr="00CE2C5F" w:rsidRDefault="00FE2B6C" w:rsidP="005F4BDD">
            <w:pPr>
              <w:rPr>
                <w:lang w:val="en-US"/>
              </w:rPr>
            </w:pPr>
            <w:r w:rsidRPr="00CE2C5F">
              <w:t>Таблица 3 строка 4 графа 3</w:t>
            </w:r>
          </w:p>
        </w:tc>
      </w:tr>
      <w:tr w:rsidR="00FE2B6C" w:rsidRPr="00CE2C5F" w:rsidTr="005F4BDD">
        <w:trPr>
          <w:cantSplit/>
        </w:trPr>
        <w:tc>
          <w:tcPr>
            <w:tcW w:w="648" w:type="dxa"/>
            <w:vAlign w:val="center"/>
          </w:tcPr>
          <w:p w:rsidR="00FE2B6C" w:rsidRPr="00CE2C5F" w:rsidRDefault="00FE2B6C" w:rsidP="005F4BDD">
            <w:pPr>
              <w:jc w:val="center"/>
              <w:rPr>
                <w:lang w:val="en-US"/>
              </w:rPr>
            </w:pPr>
            <w:r w:rsidRPr="00CE2C5F">
              <w:t>25</w:t>
            </w:r>
          </w:p>
        </w:tc>
        <w:tc>
          <w:tcPr>
            <w:tcW w:w="4910" w:type="dxa"/>
            <w:vAlign w:val="center"/>
          </w:tcPr>
          <w:p w:rsidR="00FE2B6C" w:rsidRPr="00CE2C5F" w:rsidRDefault="00FE2B6C" w:rsidP="005F4BDD">
            <w:r w:rsidRPr="00CE2C5F">
              <w:t>Таблица 3 строка 8 графа 3</w:t>
            </w:r>
          </w:p>
        </w:tc>
        <w:tc>
          <w:tcPr>
            <w:tcW w:w="540" w:type="dxa"/>
            <w:vAlign w:val="center"/>
          </w:tcPr>
          <w:p w:rsidR="00FE2B6C" w:rsidRPr="00CE2C5F" w:rsidRDefault="00FE2B6C" w:rsidP="005F4BDD">
            <w:pPr>
              <w:jc w:val="center"/>
            </w:pPr>
            <w:r w:rsidRPr="00CE2C5F">
              <w:t>≥</w:t>
            </w:r>
          </w:p>
        </w:tc>
        <w:tc>
          <w:tcPr>
            <w:tcW w:w="8842" w:type="dxa"/>
            <w:vAlign w:val="center"/>
          </w:tcPr>
          <w:p w:rsidR="00FE2B6C" w:rsidRPr="00CE2C5F" w:rsidRDefault="00FE2B6C" w:rsidP="005F4BDD">
            <w:pPr>
              <w:rPr>
                <w:lang w:val="en-US"/>
              </w:rPr>
            </w:pPr>
            <w:r w:rsidRPr="00CE2C5F">
              <w:t>0</w:t>
            </w:r>
          </w:p>
        </w:tc>
      </w:tr>
      <w:tr w:rsidR="00FE2B6C" w:rsidRPr="00CE2C5F" w:rsidTr="005F4BDD">
        <w:trPr>
          <w:cantSplit/>
        </w:trPr>
        <w:tc>
          <w:tcPr>
            <w:tcW w:w="648" w:type="dxa"/>
            <w:vAlign w:val="center"/>
          </w:tcPr>
          <w:p w:rsidR="00FE2B6C" w:rsidRPr="00CE2C5F" w:rsidRDefault="00FE2B6C" w:rsidP="005F4BDD">
            <w:pPr>
              <w:jc w:val="center"/>
            </w:pPr>
            <w:r w:rsidRPr="00CE2C5F">
              <w:lastRenderedPageBreak/>
              <w:t>26</w:t>
            </w:r>
          </w:p>
        </w:tc>
        <w:tc>
          <w:tcPr>
            <w:tcW w:w="4910" w:type="dxa"/>
            <w:vAlign w:val="center"/>
          </w:tcPr>
          <w:p w:rsidR="00FE2B6C" w:rsidRPr="00CE2C5F" w:rsidRDefault="00FE2B6C" w:rsidP="005F4BDD">
            <w:r w:rsidRPr="00CE2C5F">
              <w:t>Таблица 3 строка 8 графа 3</w:t>
            </w:r>
          </w:p>
        </w:tc>
        <w:tc>
          <w:tcPr>
            <w:tcW w:w="540" w:type="dxa"/>
            <w:vAlign w:val="center"/>
          </w:tcPr>
          <w:p w:rsidR="00FE2B6C" w:rsidRPr="00CE2C5F" w:rsidRDefault="00FE2B6C" w:rsidP="005F4BDD">
            <w:pPr>
              <w:jc w:val="center"/>
            </w:pPr>
            <w:r w:rsidRPr="00CE2C5F">
              <w:t>=</w:t>
            </w:r>
          </w:p>
        </w:tc>
        <w:tc>
          <w:tcPr>
            <w:tcW w:w="8842" w:type="dxa"/>
            <w:vAlign w:val="center"/>
          </w:tcPr>
          <w:p w:rsidR="00FE2B6C" w:rsidRPr="00CE2C5F" w:rsidRDefault="00FE2B6C" w:rsidP="005F4BDD">
            <w:pPr>
              <w:ind w:left="249"/>
            </w:pPr>
            <w:r w:rsidRPr="00CE2C5F">
              <w:t>Если в Таблице 3.1 нет ни одной записи:</w:t>
            </w:r>
          </w:p>
          <w:p w:rsidR="00FE2B6C" w:rsidRPr="00CE2C5F" w:rsidRDefault="00FE2B6C" w:rsidP="005F4BDD">
            <w:r w:rsidRPr="00CE2C5F">
              <w:t>0</w:t>
            </w:r>
          </w:p>
        </w:tc>
      </w:tr>
      <w:tr w:rsidR="00FE2B6C" w:rsidRPr="00CE2C5F" w:rsidTr="005F4BDD">
        <w:trPr>
          <w:cantSplit/>
        </w:trPr>
        <w:tc>
          <w:tcPr>
            <w:tcW w:w="648" w:type="dxa"/>
            <w:vAlign w:val="center"/>
          </w:tcPr>
          <w:p w:rsidR="00FE2B6C" w:rsidRPr="00CE2C5F" w:rsidRDefault="00FE2B6C" w:rsidP="005F4BDD">
            <w:pPr>
              <w:jc w:val="center"/>
            </w:pPr>
            <w:r w:rsidRPr="00CE2C5F">
              <w:t>27</w:t>
            </w:r>
          </w:p>
        </w:tc>
        <w:tc>
          <w:tcPr>
            <w:tcW w:w="4910" w:type="dxa"/>
            <w:vAlign w:val="center"/>
          </w:tcPr>
          <w:p w:rsidR="00FE2B6C" w:rsidRPr="00CE2C5F" w:rsidRDefault="00FE2B6C" w:rsidP="005F4BDD">
            <w:r w:rsidRPr="00CE2C5F">
              <w:t>Таблица 3 строка 8 графа 3</w:t>
            </w:r>
          </w:p>
        </w:tc>
        <w:tc>
          <w:tcPr>
            <w:tcW w:w="540" w:type="dxa"/>
            <w:vAlign w:val="center"/>
          </w:tcPr>
          <w:p w:rsidR="00FE2B6C" w:rsidRPr="00CE2C5F" w:rsidRDefault="00FE2B6C" w:rsidP="005F4BDD">
            <w:pPr>
              <w:jc w:val="center"/>
            </w:pPr>
            <w:r w:rsidRPr="00CE2C5F">
              <w:t>=</w:t>
            </w:r>
          </w:p>
        </w:tc>
        <w:tc>
          <w:tcPr>
            <w:tcW w:w="8842" w:type="dxa"/>
            <w:vAlign w:val="center"/>
          </w:tcPr>
          <w:p w:rsidR="00FE2B6C" w:rsidRPr="00CE2C5F" w:rsidRDefault="00FE2B6C" w:rsidP="005F4BDD">
            <w:pPr>
              <w:ind w:firstLine="252"/>
            </w:pPr>
            <w:r w:rsidRPr="00CE2C5F">
              <w:rPr>
                <w:b/>
              </w:rPr>
              <w:t xml:space="preserve">а). </w:t>
            </w:r>
            <w:r w:rsidRPr="00CE2C5F">
              <w:t>Если расчёт за 1-й квартал:</w:t>
            </w:r>
          </w:p>
          <w:p w:rsidR="00FE2B6C" w:rsidRPr="00CE2C5F" w:rsidRDefault="00FE2B6C" w:rsidP="005F4BDD">
            <w:r w:rsidRPr="00CE2C5F">
              <w:t>Таблица 3 сумма граф 4, 5, 6 по строке 8</w:t>
            </w:r>
          </w:p>
          <w:p w:rsidR="00FE2B6C" w:rsidRPr="00CE2C5F" w:rsidRDefault="00FE2B6C" w:rsidP="005F4BDD">
            <w:pPr>
              <w:ind w:firstLine="252"/>
            </w:pPr>
            <w:r w:rsidRPr="00CE2C5F">
              <w:rPr>
                <w:b/>
              </w:rPr>
              <w:t xml:space="preserve">б). </w:t>
            </w:r>
            <w:r w:rsidRPr="00CE2C5F">
              <w:t>Если расчёт за другой период:</w:t>
            </w:r>
          </w:p>
          <w:p w:rsidR="00FE2B6C" w:rsidRPr="00CE2C5F" w:rsidRDefault="00FE2B6C" w:rsidP="005F4BDD">
            <w:r w:rsidRPr="00CE2C5F">
              <w:t>Таблица 3 строка 8 графа 3 за предыдущий отчётный период</w:t>
            </w:r>
            <w:r w:rsidRPr="00CE2C5F">
              <w:br/>
              <w:t>+ таблица 3 сумма граф 4, 5, 6 по строке 8</w:t>
            </w:r>
          </w:p>
        </w:tc>
      </w:tr>
      <w:tr w:rsidR="00FE2B6C" w:rsidRPr="00CE2C5F" w:rsidTr="005F4BDD">
        <w:trPr>
          <w:cantSplit/>
        </w:trPr>
        <w:tc>
          <w:tcPr>
            <w:tcW w:w="648" w:type="dxa"/>
            <w:vAlign w:val="center"/>
          </w:tcPr>
          <w:p w:rsidR="00FE2B6C" w:rsidRPr="00CE2C5F" w:rsidRDefault="00FE2B6C" w:rsidP="005F4BDD">
            <w:pPr>
              <w:jc w:val="center"/>
              <w:rPr>
                <w:lang w:val="en-US"/>
              </w:rPr>
            </w:pPr>
            <w:r w:rsidRPr="00CE2C5F">
              <w:t>28</w:t>
            </w:r>
          </w:p>
        </w:tc>
        <w:tc>
          <w:tcPr>
            <w:tcW w:w="4910" w:type="dxa"/>
            <w:vAlign w:val="center"/>
          </w:tcPr>
          <w:p w:rsidR="00FE2B6C" w:rsidRPr="00CE2C5F" w:rsidRDefault="00FE2B6C" w:rsidP="005F4BDD">
            <w:pPr>
              <w:rPr>
                <w:lang w:val="en-US"/>
              </w:rPr>
            </w:pPr>
            <w:r w:rsidRPr="00CE2C5F">
              <w:t xml:space="preserve">Таблица 3 строка 8 графа </w:t>
            </w:r>
            <w:r w:rsidRPr="00CE2C5F">
              <w:rPr>
                <w:lang w:val="en-US"/>
              </w:rPr>
              <w:t>3</w:t>
            </w:r>
          </w:p>
        </w:tc>
        <w:tc>
          <w:tcPr>
            <w:tcW w:w="540" w:type="dxa"/>
            <w:vAlign w:val="center"/>
          </w:tcPr>
          <w:p w:rsidR="00FE2B6C" w:rsidRPr="00CE2C5F" w:rsidRDefault="00FE2B6C" w:rsidP="005F4BDD">
            <w:pPr>
              <w:jc w:val="center"/>
            </w:pPr>
            <w:r w:rsidRPr="00CE2C5F">
              <w:t>≤</w:t>
            </w:r>
          </w:p>
        </w:tc>
        <w:tc>
          <w:tcPr>
            <w:tcW w:w="8842" w:type="dxa"/>
            <w:vAlign w:val="center"/>
          </w:tcPr>
          <w:p w:rsidR="00FE2B6C" w:rsidRPr="00CE2C5F" w:rsidRDefault="00FE2B6C" w:rsidP="005F4BDD">
            <w:pPr>
              <w:rPr>
                <w:lang w:val="en-US"/>
              </w:rPr>
            </w:pPr>
            <w:r w:rsidRPr="00CE2C5F">
              <w:t>Таблица 3 строка 4 графа 3</w:t>
            </w:r>
          </w:p>
        </w:tc>
      </w:tr>
      <w:tr w:rsidR="00FE2B6C" w:rsidRPr="00CE2C5F" w:rsidTr="005F4BDD">
        <w:trPr>
          <w:cantSplit/>
        </w:trPr>
        <w:tc>
          <w:tcPr>
            <w:tcW w:w="648" w:type="dxa"/>
            <w:vAlign w:val="center"/>
          </w:tcPr>
          <w:p w:rsidR="00FE2B6C" w:rsidRPr="00CE2C5F" w:rsidRDefault="00FE2B6C" w:rsidP="005F4BDD">
            <w:pPr>
              <w:keepNext/>
              <w:jc w:val="center"/>
            </w:pPr>
          </w:p>
        </w:tc>
        <w:tc>
          <w:tcPr>
            <w:tcW w:w="4910" w:type="dxa"/>
            <w:vAlign w:val="center"/>
          </w:tcPr>
          <w:p w:rsidR="00FE2B6C" w:rsidRPr="00CE2C5F" w:rsidRDefault="00FE2B6C" w:rsidP="005F4BDD">
            <w:pPr>
              <w:keepNext/>
              <w:jc w:val="both"/>
            </w:pPr>
            <w:r w:rsidRPr="00CE2C5F">
              <w:rPr>
                <w:b/>
              </w:rPr>
              <w:t>Таблица 3.1</w:t>
            </w:r>
          </w:p>
        </w:tc>
        <w:tc>
          <w:tcPr>
            <w:tcW w:w="540" w:type="dxa"/>
            <w:vAlign w:val="center"/>
          </w:tcPr>
          <w:p w:rsidR="00FE2B6C" w:rsidRPr="00CE2C5F" w:rsidRDefault="00FE2B6C" w:rsidP="005F4BDD">
            <w:pPr>
              <w:keepNext/>
              <w:jc w:val="center"/>
            </w:pPr>
          </w:p>
        </w:tc>
        <w:tc>
          <w:tcPr>
            <w:tcW w:w="8842" w:type="dxa"/>
            <w:vAlign w:val="center"/>
          </w:tcPr>
          <w:p w:rsidR="00FE2B6C" w:rsidRPr="00CE2C5F" w:rsidRDefault="00FE2B6C" w:rsidP="005F4BDD">
            <w:pPr>
              <w:keepNext/>
            </w:pPr>
            <w:r w:rsidRPr="00CE2C5F">
              <w:rPr>
                <w:b/>
              </w:rPr>
              <w:t>Сведения об иностранных гражданах и лицах без гражданства, временно пребывающих в Российской Федерации</w:t>
            </w:r>
          </w:p>
        </w:tc>
      </w:tr>
      <w:tr w:rsidR="00FE2B6C" w:rsidRPr="00CE2C5F" w:rsidTr="005F4BDD">
        <w:trPr>
          <w:cantSplit/>
          <w:trHeight w:val="442"/>
        </w:trPr>
        <w:tc>
          <w:tcPr>
            <w:tcW w:w="648" w:type="dxa"/>
            <w:vAlign w:val="center"/>
          </w:tcPr>
          <w:p w:rsidR="00FE2B6C" w:rsidRPr="00CE2C5F" w:rsidRDefault="00FE2B6C" w:rsidP="005F4BDD">
            <w:pPr>
              <w:jc w:val="center"/>
            </w:pPr>
            <w:r w:rsidRPr="00CE2C5F">
              <w:t>1</w:t>
            </w:r>
          </w:p>
        </w:tc>
        <w:tc>
          <w:tcPr>
            <w:tcW w:w="4910" w:type="dxa"/>
            <w:vAlign w:val="center"/>
          </w:tcPr>
          <w:p w:rsidR="00FE2B6C" w:rsidRPr="00CE2C5F" w:rsidRDefault="00FE2B6C" w:rsidP="005F4BDD">
            <w:r w:rsidRPr="00CE2C5F">
              <w:t>Таблица 3.1 графа 5 (по всем строкам)</w:t>
            </w:r>
          </w:p>
        </w:tc>
        <w:tc>
          <w:tcPr>
            <w:tcW w:w="540" w:type="dxa"/>
            <w:vAlign w:val="center"/>
          </w:tcPr>
          <w:p w:rsidR="00FE2B6C" w:rsidRPr="00CE2C5F" w:rsidRDefault="00FE2B6C" w:rsidP="005F4BDD">
            <w:pPr>
              <w:jc w:val="center"/>
            </w:pPr>
          </w:p>
        </w:tc>
        <w:tc>
          <w:tcPr>
            <w:tcW w:w="8842" w:type="dxa"/>
            <w:vAlign w:val="center"/>
          </w:tcPr>
          <w:p w:rsidR="00FE2B6C" w:rsidRPr="00CE2C5F" w:rsidRDefault="00FE2B6C" w:rsidP="005F4BDD">
            <w:pPr>
              <w:rPr>
                <w:lang w:val="en-US"/>
              </w:rPr>
            </w:pPr>
            <w:r w:rsidRPr="00CE2C5F">
              <w:t>Выбирается из справочника</w:t>
            </w:r>
          </w:p>
        </w:tc>
      </w:tr>
      <w:tr w:rsidR="00FE2B6C" w:rsidRPr="00CE2C5F" w:rsidTr="005F4BDD">
        <w:trPr>
          <w:cantSplit/>
          <w:trHeight w:val="442"/>
        </w:trPr>
        <w:tc>
          <w:tcPr>
            <w:tcW w:w="648" w:type="dxa"/>
            <w:vAlign w:val="center"/>
          </w:tcPr>
          <w:p w:rsidR="00FE2B6C" w:rsidRPr="00CE2C5F" w:rsidRDefault="00FE2B6C" w:rsidP="005F4BDD">
            <w:pPr>
              <w:jc w:val="center"/>
              <w:rPr>
                <w:lang w:val="en-US"/>
              </w:rPr>
            </w:pPr>
            <w:r w:rsidRPr="00CE2C5F">
              <w:rPr>
                <w:lang w:val="en-US"/>
              </w:rPr>
              <w:t>2</w:t>
            </w:r>
          </w:p>
        </w:tc>
        <w:tc>
          <w:tcPr>
            <w:tcW w:w="4910" w:type="dxa"/>
            <w:vAlign w:val="center"/>
          </w:tcPr>
          <w:p w:rsidR="00FE2B6C" w:rsidRPr="00CE2C5F" w:rsidRDefault="00FE2B6C" w:rsidP="005F4BDD">
            <w:r w:rsidRPr="00CE2C5F">
              <w:t>Таблица 3.1 графа 5 (по каждой строке)</w:t>
            </w:r>
          </w:p>
        </w:tc>
        <w:tc>
          <w:tcPr>
            <w:tcW w:w="540" w:type="dxa"/>
            <w:vAlign w:val="center"/>
          </w:tcPr>
          <w:p w:rsidR="00FE2B6C" w:rsidRPr="00CE2C5F" w:rsidRDefault="00FE2B6C" w:rsidP="005F4BDD">
            <w:pPr>
              <w:jc w:val="center"/>
              <w:rPr>
                <w:lang w:val="en-US"/>
              </w:rPr>
            </w:pPr>
            <w:r w:rsidRPr="00CE2C5F">
              <w:rPr>
                <w:lang w:val="en-US"/>
              </w:rPr>
              <w:t>&gt;</w:t>
            </w:r>
          </w:p>
        </w:tc>
        <w:tc>
          <w:tcPr>
            <w:tcW w:w="8842" w:type="dxa"/>
            <w:vAlign w:val="center"/>
          </w:tcPr>
          <w:p w:rsidR="00FE2B6C" w:rsidRPr="00CE2C5F" w:rsidRDefault="00FE2B6C" w:rsidP="005F4BDD">
            <w:r w:rsidRPr="00CE2C5F">
              <w:t>Если Таблица 3.1 графа 2 (по каждой строке)&gt;0:</w:t>
            </w:r>
          </w:p>
          <w:p w:rsidR="00FE2B6C" w:rsidRPr="00CE2C5F" w:rsidRDefault="00FE2B6C" w:rsidP="005F4BDD">
            <w:r w:rsidRPr="00CE2C5F">
              <w:t>0</w:t>
            </w:r>
          </w:p>
        </w:tc>
      </w:tr>
      <w:tr w:rsidR="00FE2B6C" w:rsidRPr="00CE2C5F" w:rsidTr="005F4BDD">
        <w:trPr>
          <w:cantSplit/>
        </w:trPr>
        <w:tc>
          <w:tcPr>
            <w:tcW w:w="648" w:type="dxa"/>
            <w:vAlign w:val="center"/>
          </w:tcPr>
          <w:p w:rsidR="00FE2B6C" w:rsidRPr="00CE2C5F" w:rsidRDefault="00FE2B6C" w:rsidP="005F4BDD">
            <w:pPr>
              <w:keepNext/>
              <w:spacing w:before="240" w:after="240"/>
              <w:jc w:val="center"/>
            </w:pPr>
          </w:p>
        </w:tc>
        <w:tc>
          <w:tcPr>
            <w:tcW w:w="4910" w:type="dxa"/>
            <w:vAlign w:val="center"/>
          </w:tcPr>
          <w:p w:rsidR="00FE2B6C" w:rsidRPr="00CE2C5F" w:rsidRDefault="00FE2B6C" w:rsidP="005F4BDD">
            <w:pPr>
              <w:keepNext/>
              <w:spacing w:before="240" w:after="240"/>
              <w:jc w:val="both"/>
              <w:rPr>
                <w:lang w:val="en-US"/>
              </w:rPr>
            </w:pPr>
            <w:r w:rsidRPr="00CE2C5F">
              <w:rPr>
                <w:b/>
              </w:rPr>
              <w:t>Таблица 4</w:t>
            </w:r>
          </w:p>
        </w:tc>
        <w:tc>
          <w:tcPr>
            <w:tcW w:w="540" w:type="dxa"/>
            <w:vAlign w:val="center"/>
          </w:tcPr>
          <w:p w:rsidR="00FE2B6C" w:rsidRPr="00CE2C5F" w:rsidRDefault="00FE2B6C" w:rsidP="005F4BDD">
            <w:pPr>
              <w:keepNext/>
              <w:spacing w:before="240" w:after="240"/>
              <w:jc w:val="center"/>
            </w:pPr>
          </w:p>
        </w:tc>
        <w:tc>
          <w:tcPr>
            <w:tcW w:w="8842" w:type="dxa"/>
            <w:vAlign w:val="center"/>
          </w:tcPr>
          <w:p w:rsidR="00FE2B6C" w:rsidRPr="00CE2C5F" w:rsidRDefault="00FE2B6C" w:rsidP="005F4BDD">
            <w:pPr>
              <w:keepNext/>
            </w:pPr>
            <w:r w:rsidRPr="00CE2C5F">
              <w:rPr>
                <w:b/>
              </w:rPr>
              <w:t>Расчёт соответствия условий на право применения пониженного тарифа для уплаты страховых взносов плательщиками страховых взносов, указанными в пункте 6 части 1 статьи 58 Федерального закона от 24 июля 2009 г. № 212-ФЗ. Для организаций, осуществляющих деятельность в области информационных технологий</w:t>
            </w:r>
          </w:p>
        </w:tc>
      </w:tr>
      <w:tr w:rsidR="00FE2B6C" w:rsidRPr="00CE2C5F" w:rsidTr="005F4BDD">
        <w:trPr>
          <w:cantSplit/>
        </w:trPr>
        <w:tc>
          <w:tcPr>
            <w:tcW w:w="648" w:type="dxa"/>
            <w:vAlign w:val="center"/>
          </w:tcPr>
          <w:p w:rsidR="00FE2B6C" w:rsidRPr="00CE2C5F" w:rsidRDefault="00FE2B6C" w:rsidP="005F4BDD">
            <w:pPr>
              <w:jc w:val="center"/>
            </w:pPr>
            <w:r w:rsidRPr="00CE2C5F">
              <w:t>1</w:t>
            </w:r>
          </w:p>
        </w:tc>
        <w:tc>
          <w:tcPr>
            <w:tcW w:w="4910" w:type="dxa"/>
            <w:vAlign w:val="center"/>
          </w:tcPr>
          <w:p w:rsidR="00FE2B6C" w:rsidRPr="00CE2C5F" w:rsidRDefault="00FE2B6C" w:rsidP="005F4BDD">
            <w:r w:rsidRPr="00CE2C5F">
              <w:t>Таблица 4 строки 1…3 графы 3…4</w:t>
            </w:r>
          </w:p>
        </w:tc>
        <w:tc>
          <w:tcPr>
            <w:tcW w:w="540" w:type="dxa"/>
            <w:vAlign w:val="center"/>
          </w:tcPr>
          <w:p w:rsidR="00FE2B6C" w:rsidRPr="00CE2C5F" w:rsidRDefault="00FE2B6C" w:rsidP="005F4BDD">
            <w:pPr>
              <w:jc w:val="center"/>
            </w:pPr>
            <w:r w:rsidRPr="00CE2C5F">
              <w:t>=</w:t>
            </w:r>
          </w:p>
        </w:tc>
        <w:tc>
          <w:tcPr>
            <w:tcW w:w="8842" w:type="dxa"/>
            <w:vAlign w:val="center"/>
          </w:tcPr>
          <w:p w:rsidR="00FE2B6C" w:rsidRPr="00CE2C5F" w:rsidRDefault="00FE2B6C" w:rsidP="005F4BDD">
            <w:pPr>
              <w:ind w:left="249"/>
            </w:pPr>
            <w:r w:rsidRPr="00CE2C5F">
              <w:t xml:space="preserve">Если показатель титульного листа «шифр страхователя, 1-я часть» </w:t>
            </w:r>
            <w:r w:rsidRPr="00CE2C5F">
              <w:sym w:font="Symbol" w:char="F0B9"/>
            </w:r>
            <w:r w:rsidRPr="00CE2C5F">
              <w:t>091:</w:t>
            </w:r>
          </w:p>
          <w:p w:rsidR="00FE2B6C" w:rsidRPr="00CE2C5F" w:rsidRDefault="00FE2B6C" w:rsidP="005F4BDD">
            <w:r w:rsidRPr="00CE2C5F">
              <w:t>0</w:t>
            </w:r>
          </w:p>
        </w:tc>
      </w:tr>
      <w:tr w:rsidR="00FE2B6C" w:rsidRPr="00CE2C5F" w:rsidTr="005F4BDD">
        <w:trPr>
          <w:cantSplit/>
        </w:trPr>
        <w:tc>
          <w:tcPr>
            <w:tcW w:w="648" w:type="dxa"/>
            <w:vAlign w:val="center"/>
          </w:tcPr>
          <w:p w:rsidR="00FE2B6C" w:rsidRPr="00CE2C5F" w:rsidRDefault="00FE2B6C" w:rsidP="005F4BDD">
            <w:pPr>
              <w:jc w:val="center"/>
            </w:pPr>
            <w:r w:rsidRPr="00CE2C5F">
              <w:t>2</w:t>
            </w:r>
          </w:p>
        </w:tc>
        <w:tc>
          <w:tcPr>
            <w:tcW w:w="4910" w:type="dxa"/>
            <w:vAlign w:val="center"/>
          </w:tcPr>
          <w:p w:rsidR="00FE2B6C" w:rsidRPr="00CE2C5F" w:rsidRDefault="00FE2B6C" w:rsidP="005F4BDD">
            <w:r w:rsidRPr="00CE2C5F">
              <w:t>Таблица 4 строка 1 графа 3</w:t>
            </w:r>
          </w:p>
        </w:tc>
        <w:tc>
          <w:tcPr>
            <w:tcW w:w="540" w:type="dxa"/>
            <w:vAlign w:val="center"/>
          </w:tcPr>
          <w:p w:rsidR="00FE2B6C" w:rsidRPr="00CE2C5F" w:rsidRDefault="00FE2B6C" w:rsidP="005F4BDD">
            <w:pPr>
              <w:jc w:val="center"/>
            </w:pPr>
            <w:r w:rsidRPr="00CE2C5F">
              <w:t>≥</w:t>
            </w:r>
          </w:p>
        </w:tc>
        <w:tc>
          <w:tcPr>
            <w:tcW w:w="8842" w:type="dxa"/>
            <w:vAlign w:val="center"/>
          </w:tcPr>
          <w:p w:rsidR="00FE2B6C" w:rsidRPr="00CE2C5F" w:rsidRDefault="00FE2B6C" w:rsidP="005F4BDD">
            <w:pPr>
              <w:ind w:left="249"/>
            </w:pPr>
            <w:r w:rsidRPr="00CE2C5F">
              <w:t>Если показатель титульного листа «шифр страхователя, 1-я часть» =091 и дата в таблице 4 строке 5 графе 3 &lt; 1 октября предыдущего года:</w:t>
            </w:r>
          </w:p>
          <w:p w:rsidR="00FE2B6C" w:rsidRPr="00CE2C5F" w:rsidRDefault="00FE2B6C" w:rsidP="005F4BDD">
            <w:r w:rsidRPr="00CE2C5F">
              <w:t>7</w:t>
            </w:r>
          </w:p>
        </w:tc>
      </w:tr>
      <w:tr w:rsidR="00FE2B6C" w:rsidRPr="00CE2C5F" w:rsidTr="005F4BDD">
        <w:trPr>
          <w:cantSplit/>
        </w:trPr>
        <w:tc>
          <w:tcPr>
            <w:tcW w:w="648" w:type="dxa"/>
            <w:vAlign w:val="center"/>
          </w:tcPr>
          <w:p w:rsidR="00FE2B6C" w:rsidRPr="00CE2C5F" w:rsidRDefault="00FE2B6C" w:rsidP="005F4BDD">
            <w:pPr>
              <w:jc w:val="center"/>
            </w:pPr>
            <w:r w:rsidRPr="00CE2C5F">
              <w:lastRenderedPageBreak/>
              <w:t>3</w:t>
            </w:r>
          </w:p>
        </w:tc>
        <w:tc>
          <w:tcPr>
            <w:tcW w:w="4910" w:type="dxa"/>
            <w:vAlign w:val="center"/>
          </w:tcPr>
          <w:p w:rsidR="00FE2B6C" w:rsidRPr="00CE2C5F" w:rsidRDefault="00FE2B6C" w:rsidP="005F4BDD">
            <w:r w:rsidRPr="00CE2C5F">
              <w:t>Таблица 4 строка 1 графа 4</w:t>
            </w:r>
          </w:p>
        </w:tc>
        <w:tc>
          <w:tcPr>
            <w:tcW w:w="540" w:type="dxa"/>
            <w:vAlign w:val="center"/>
          </w:tcPr>
          <w:p w:rsidR="00FE2B6C" w:rsidRPr="00CE2C5F" w:rsidRDefault="00FE2B6C" w:rsidP="005F4BDD">
            <w:pPr>
              <w:jc w:val="center"/>
            </w:pPr>
            <w:r w:rsidRPr="00CE2C5F">
              <w:t>≥</w:t>
            </w:r>
          </w:p>
        </w:tc>
        <w:tc>
          <w:tcPr>
            <w:tcW w:w="8842" w:type="dxa"/>
            <w:vAlign w:val="center"/>
          </w:tcPr>
          <w:p w:rsidR="00FE2B6C" w:rsidRPr="00CE2C5F" w:rsidRDefault="00FE2B6C" w:rsidP="005F4BDD">
            <w:pPr>
              <w:ind w:left="249"/>
            </w:pPr>
            <w:r w:rsidRPr="00CE2C5F">
              <w:t>Если показатель титульного листа «шифр страхователя, 1-я часть» =091 и дата в таблице 4 строке 5 графе 3 ≥ 1 октября предыдущего года:</w:t>
            </w:r>
          </w:p>
          <w:p w:rsidR="00FE2B6C" w:rsidRPr="00CE2C5F" w:rsidRDefault="00FE2B6C" w:rsidP="005F4BDD">
            <w:r w:rsidRPr="00CE2C5F">
              <w:t>7</w:t>
            </w:r>
          </w:p>
        </w:tc>
      </w:tr>
      <w:tr w:rsidR="00FE2B6C" w:rsidRPr="00CE2C5F" w:rsidTr="005F4BDD">
        <w:trPr>
          <w:cantSplit/>
        </w:trPr>
        <w:tc>
          <w:tcPr>
            <w:tcW w:w="648" w:type="dxa"/>
            <w:vAlign w:val="center"/>
          </w:tcPr>
          <w:p w:rsidR="00FE2B6C" w:rsidRPr="00CE2C5F" w:rsidRDefault="00FE2B6C" w:rsidP="005F4BDD">
            <w:pPr>
              <w:jc w:val="center"/>
            </w:pPr>
            <w:r w:rsidRPr="00CE2C5F">
              <w:t>4</w:t>
            </w:r>
          </w:p>
        </w:tc>
        <w:tc>
          <w:tcPr>
            <w:tcW w:w="4910" w:type="dxa"/>
            <w:vAlign w:val="center"/>
          </w:tcPr>
          <w:p w:rsidR="00FE2B6C" w:rsidRPr="00CE2C5F" w:rsidRDefault="00FE2B6C" w:rsidP="005F4BDD">
            <w:r w:rsidRPr="00CE2C5F">
              <w:t>Таблица 4 строка 1 графа 4</w:t>
            </w:r>
          </w:p>
        </w:tc>
        <w:tc>
          <w:tcPr>
            <w:tcW w:w="540" w:type="dxa"/>
            <w:vAlign w:val="center"/>
          </w:tcPr>
          <w:p w:rsidR="00FE2B6C" w:rsidRPr="00CE2C5F" w:rsidRDefault="00FE2B6C" w:rsidP="005F4BDD">
            <w:pPr>
              <w:jc w:val="center"/>
            </w:pPr>
            <w:r w:rsidRPr="00CE2C5F">
              <w:t>=</w:t>
            </w:r>
          </w:p>
        </w:tc>
        <w:tc>
          <w:tcPr>
            <w:tcW w:w="8842" w:type="dxa"/>
            <w:vAlign w:val="center"/>
          </w:tcPr>
          <w:p w:rsidR="00FE2B6C" w:rsidRPr="00CE2C5F" w:rsidRDefault="00FE2B6C" w:rsidP="005F4BDD">
            <w:pPr>
              <w:ind w:left="249"/>
            </w:pPr>
            <w:r w:rsidRPr="00CE2C5F">
              <w:t>Если показатель титульного листа «шифр страхователя, 1-я часть» =091 и дата в таблице 4 строке 5 графе 3 ≥ 1 октября предыдущего года:</w:t>
            </w:r>
          </w:p>
          <w:p w:rsidR="00FE2B6C" w:rsidRPr="00CE2C5F" w:rsidRDefault="00FE2B6C" w:rsidP="005F4BDD">
            <w:r w:rsidRPr="00CE2C5F">
              <w:t>Показатель титульного листа «Численность работников»</w:t>
            </w:r>
          </w:p>
        </w:tc>
      </w:tr>
      <w:tr w:rsidR="00FE2B6C" w:rsidRPr="00CE2C5F" w:rsidTr="005F4BDD">
        <w:trPr>
          <w:cantSplit/>
        </w:trPr>
        <w:tc>
          <w:tcPr>
            <w:tcW w:w="648" w:type="dxa"/>
            <w:vAlign w:val="center"/>
          </w:tcPr>
          <w:p w:rsidR="00FE2B6C" w:rsidRPr="00CE2C5F" w:rsidRDefault="00FE2B6C" w:rsidP="005F4BDD">
            <w:pPr>
              <w:jc w:val="center"/>
            </w:pPr>
            <w:r w:rsidRPr="00CE2C5F">
              <w:t>5</w:t>
            </w:r>
          </w:p>
        </w:tc>
        <w:tc>
          <w:tcPr>
            <w:tcW w:w="4910" w:type="dxa"/>
            <w:vAlign w:val="center"/>
          </w:tcPr>
          <w:p w:rsidR="00FE2B6C" w:rsidRPr="00CE2C5F" w:rsidRDefault="00FE2B6C" w:rsidP="005F4BDD">
            <w:r w:rsidRPr="00CE2C5F">
              <w:t>Таблица 4 строки 2…3 графа 3</w:t>
            </w:r>
          </w:p>
        </w:tc>
        <w:tc>
          <w:tcPr>
            <w:tcW w:w="540" w:type="dxa"/>
            <w:vAlign w:val="center"/>
          </w:tcPr>
          <w:p w:rsidR="00FE2B6C" w:rsidRPr="00CE2C5F" w:rsidRDefault="00FE2B6C" w:rsidP="005F4BDD">
            <w:pPr>
              <w:jc w:val="center"/>
            </w:pPr>
            <w:r w:rsidRPr="00CE2C5F">
              <w:rPr>
                <w:lang w:val="en-US"/>
              </w:rPr>
              <w:t>&gt;</w:t>
            </w:r>
          </w:p>
        </w:tc>
        <w:tc>
          <w:tcPr>
            <w:tcW w:w="8842" w:type="dxa"/>
            <w:vAlign w:val="center"/>
          </w:tcPr>
          <w:p w:rsidR="00FE2B6C" w:rsidRPr="00CE2C5F" w:rsidRDefault="00FE2B6C" w:rsidP="005F4BDD">
            <w:pPr>
              <w:ind w:left="249"/>
            </w:pPr>
            <w:r w:rsidRPr="00CE2C5F">
              <w:t>Если показатель титульного листа «шифр страхователя, 1-я часть» =091 и дата в таблице 4 строке 5 графе 3 &lt; 1 октября предыдущего года:</w:t>
            </w:r>
          </w:p>
          <w:p w:rsidR="00FE2B6C" w:rsidRPr="00CE2C5F" w:rsidRDefault="00FE2B6C" w:rsidP="005F4BDD">
            <w:r w:rsidRPr="00CE2C5F">
              <w:t>0</w:t>
            </w:r>
          </w:p>
        </w:tc>
      </w:tr>
      <w:tr w:rsidR="00FE2B6C" w:rsidRPr="00CE2C5F" w:rsidTr="005F4BDD">
        <w:trPr>
          <w:cantSplit/>
        </w:trPr>
        <w:tc>
          <w:tcPr>
            <w:tcW w:w="648" w:type="dxa"/>
            <w:vAlign w:val="center"/>
          </w:tcPr>
          <w:p w:rsidR="00FE2B6C" w:rsidRPr="00CE2C5F" w:rsidRDefault="00FE2B6C" w:rsidP="005F4BDD">
            <w:pPr>
              <w:jc w:val="center"/>
            </w:pPr>
            <w:r w:rsidRPr="00CE2C5F">
              <w:rPr>
                <w:lang w:val="en-US"/>
              </w:rPr>
              <w:t>6</w:t>
            </w:r>
          </w:p>
        </w:tc>
        <w:tc>
          <w:tcPr>
            <w:tcW w:w="4910" w:type="dxa"/>
            <w:vAlign w:val="center"/>
          </w:tcPr>
          <w:p w:rsidR="00FE2B6C" w:rsidRPr="00CE2C5F" w:rsidRDefault="00FE2B6C" w:rsidP="005F4BDD">
            <w:r w:rsidRPr="00CE2C5F">
              <w:t>Таблица 4 строки 2…3 графа 4</w:t>
            </w:r>
          </w:p>
        </w:tc>
        <w:tc>
          <w:tcPr>
            <w:tcW w:w="540" w:type="dxa"/>
            <w:vAlign w:val="center"/>
          </w:tcPr>
          <w:p w:rsidR="00FE2B6C" w:rsidRPr="00CE2C5F" w:rsidRDefault="00FE2B6C" w:rsidP="005F4BDD">
            <w:pPr>
              <w:jc w:val="center"/>
            </w:pPr>
            <w:r w:rsidRPr="00CE2C5F">
              <w:rPr>
                <w:lang w:val="en-US"/>
              </w:rPr>
              <w:t>&gt;</w:t>
            </w:r>
          </w:p>
        </w:tc>
        <w:tc>
          <w:tcPr>
            <w:tcW w:w="8842" w:type="dxa"/>
            <w:vAlign w:val="center"/>
          </w:tcPr>
          <w:p w:rsidR="00FE2B6C" w:rsidRPr="00CE2C5F" w:rsidRDefault="00FE2B6C" w:rsidP="005F4BDD">
            <w:pPr>
              <w:ind w:left="249"/>
            </w:pPr>
            <w:r w:rsidRPr="00CE2C5F">
              <w:t>Если показатель титульного листа «шифр страхователя, 1-я часть» =091 и дата в таблице 4 строке 5 графе 3 ≥ 1 октября предыдущего года:</w:t>
            </w:r>
          </w:p>
          <w:p w:rsidR="00FE2B6C" w:rsidRPr="00CE2C5F" w:rsidRDefault="00FE2B6C" w:rsidP="005F4BDD">
            <w:r w:rsidRPr="00CE2C5F">
              <w:t>0</w:t>
            </w:r>
          </w:p>
        </w:tc>
      </w:tr>
      <w:tr w:rsidR="00FE2B6C" w:rsidRPr="00CE2C5F" w:rsidTr="005F4BDD">
        <w:trPr>
          <w:cantSplit/>
        </w:trPr>
        <w:tc>
          <w:tcPr>
            <w:tcW w:w="648" w:type="dxa"/>
            <w:vAlign w:val="center"/>
          </w:tcPr>
          <w:p w:rsidR="00FE2B6C" w:rsidRPr="00CE2C5F" w:rsidRDefault="00FE2B6C" w:rsidP="005F4BDD">
            <w:pPr>
              <w:jc w:val="center"/>
            </w:pPr>
            <w:r w:rsidRPr="00CE2C5F">
              <w:t>7</w:t>
            </w:r>
          </w:p>
        </w:tc>
        <w:tc>
          <w:tcPr>
            <w:tcW w:w="4910" w:type="dxa"/>
            <w:vAlign w:val="center"/>
          </w:tcPr>
          <w:p w:rsidR="00FE2B6C" w:rsidRPr="00CE2C5F" w:rsidRDefault="00FE2B6C" w:rsidP="005F4BDD">
            <w:r w:rsidRPr="00CE2C5F">
              <w:t>Таблица 4 строка 3 графа Х</w:t>
            </w:r>
          </w:p>
          <w:p w:rsidR="00FE2B6C" w:rsidRPr="00CE2C5F" w:rsidRDefault="00FE2B6C" w:rsidP="005F4BDD">
            <w:pPr>
              <w:pBdr>
                <w:top w:val="single" w:sz="4" w:space="1" w:color="auto"/>
              </w:pBdr>
              <w:rPr>
                <w:sz w:val="22"/>
                <w:szCs w:val="22"/>
              </w:rPr>
            </w:pPr>
            <w:r w:rsidRPr="00CE2C5F">
              <w:rPr>
                <w:sz w:val="22"/>
                <w:szCs w:val="22"/>
              </w:rPr>
              <w:t>Х = 3…4</w:t>
            </w:r>
          </w:p>
        </w:tc>
        <w:tc>
          <w:tcPr>
            <w:tcW w:w="540" w:type="dxa"/>
            <w:vAlign w:val="center"/>
          </w:tcPr>
          <w:p w:rsidR="00FE2B6C" w:rsidRPr="00CE2C5F" w:rsidRDefault="00FE2B6C" w:rsidP="005F4BDD">
            <w:pPr>
              <w:jc w:val="center"/>
            </w:pPr>
            <w:r w:rsidRPr="00CE2C5F">
              <w:t>≤</w:t>
            </w:r>
          </w:p>
        </w:tc>
        <w:tc>
          <w:tcPr>
            <w:tcW w:w="8842" w:type="dxa"/>
            <w:vAlign w:val="center"/>
          </w:tcPr>
          <w:p w:rsidR="00FE2B6C" w:rsidRPr="00CE2C5F" w:rsidRDefault="00FE2B6C" w:rsidP="005F4BDD">
            <w:r w:rsidRPr="00CE2C5F">
              <w:t>Таблица 4строка 2 графа Х</w:t>
            </w:r>
          </w:p>
          <w:p w:rsidR="00FE2B6C" w:rsidRPr="00CE2C5F" w:rsidRDefault="00FE2B6C" w:rsidP="005F4BDD">
            <w:pPr>
              <w:pBdr>
                <w:top w:val="single" w:sz="4" w:space="1" w:color="auto"/>
              </w:pBdr>
              <w:rPr>
                <w:sz w:val="22"/>
                <w:szCs w:val="22"/>
              </w:rPr>
            </w:pPr>
            <w:r w:rsidRPr="00CE2C5F">
              <w:rPr>
                <w:sz w:val="22"/>
                <w:szCs w:val="22"/>
              </w:rPr>
              <w:t>Х = 3…4</w:t>
            </w:r>
          </w:p>
        </w:tc>
      </w:tr>
      <w:tr w:rsidR="00FE2B6C" w:rsidRPr="00CE2C5F" w:rsidTr="005F4BDD">
        <w:trPr>
          <w:cantSplit/>
        </w:trPr>
        <w:tc>
          <w:tcPr>
            <w:tcW w:w="648" w:type="dxa"/>
            <w:vAlign w:val="center"/>
          </w:tcPr>
          <w:p w:rsidR="00FE2B6C" w:rsidRPr="00CE2C5F" w:rsidRDefault="00FE2B6C" w:rsidP="005F4BDD">
            <w:pPr>
              <w:jc w:val="center"/>
            </w:pPr>
            <w:r w:rsidRPr="00CE2C5F">
              <w:t>8</w:t>
            </w:r>
          </w:p>
        </w:tc>
        <w:tc>
          <w:tcPr>
            <w:tcW w:w="4910" w:type="dxa"/>
            <w:vAlign w:val="center"/>
          </w:tcPr>
          <w:p w:rsidR="00FE2B6C" w:rsidRPr="00CE2C5F" w:rsidRDefault="00FE2B6C" w:rsidP="005F4BDD">
            <w:r w:rsidRPr="00CE2C5F">
              <w:t>Таблица 4 строка 4 графа Х</w:t>
            </w:r>
          </w:p>
          <w:p w:rsidR="00FE2B6C" w:rsidRPr="00CE2C5F" w:rsidRDefault="00FE2B6C" w:rsidP="005F4BDD">
            <w:pPr>
              <w:pBdr>
                <w:top w:val="single" w:sz="4" w:space="1" w:color="auto"/>
              </w:pBdr>
              <w:rPr>
                <w:sz w:val="22"/>
                <w:szCs w:val="22"/>
              </w:rPr>
            </w:pPr>
            <w:r w:rsidRPr="00CE2C5F">
              <w:rPr>
                <w:sz w:val="22"/>
                <w:szCs w:val="22"/>
              </w:rPr>
              <w:t>Х = 3…4</w:t>
            </w:r>
          </w:p>
        </w:tc>
        <w:tc>
          <w:tcPr>
            <w:tcW w:w="540" w:type="dxa"/>
            <w:vAlign w:val="center"/>
          </w:tcPr>
          <w:p w:rsidR="00FE2B6C" w:rsidRPr="00CE2C5F" w:rsidRDefault="00FE2B6C" w:rsidP="005F4BDD">
            <w:pPr>
              <w:jc w:val="center"/>
            </w:pPr>
            <w:r w:rsidRPr="00CE2C5F">
              <w:t>=</w:t>
            </w:r>
          </w:p>
        </w:tc>
        <w:tc>
          <w:tcPr>
            <w:tcW w:w="8842" w:type="dxa"/>
            <w:vAlign w:val="center"/>
          </w:tcPr>
          <w:p w:rsidR="00FE2B6C" w:rsidRPr="00CE2C5F" w:rsidRDefault="00FE2B6C" w:rsidP="005F4BDD">
            <w:r w:rsidRPr="00CE2C5F">
              <w:t xml:space="preserve">(Таблица 4 строка 3 графа Х / таблица 4 строка 2 графа Х) </w:t>
            </w:r>
            <w:r w:rsidRPr="00CE2C5F">
              <w:sym w:font="Symbol" w:char="F0B4"/>
            </w:r>
            <w:r w:rsidRPr="00CE2C5F">
              <w:t xml:space="preserve"> 100</w:t>
            </w:r>
          </w:p>
          <w:p w:rsidR="00FE2B6C" w:rsidRPr="00CE2C5F" w:rsidRDefault="00FE2B6C" w:rsidP="005F4BDD">
            <w:pPr>
              <w:pBdr>
                <w:top w:val="single" w:sz="4" w:space="1" w:color="auto"/>
              </w:pBdr>
              <w:rPr>
                <w:sz w:val="22"/>
                <w:szCs w:val="22"/>
              </w:rPr>
            </w:pPr>
            <w:r w:rsidRPr="00CE2C5F">
              <w:rPr>
                <w:sz w:val="22"/>
                <w:szCs w:val="22"/>
              </w:rPr>
              <w:t>Х = 3…4</w:t>
            </w:r>
          </w:p>
        </w:tc>
      </w:tr>
      <w:tr w:rsidR="00FE2B6C" w:rsidRPr="00CE2C5F" w:rsidTr="005F4BDD">
        <w:trPr>
          <w:cantSplit/>
        </w:trPr>
        <w:tc>
          <w:tcPr>
            <w:tcW w:w="648" w:type="dxa"/>
            <w:vAlign w:val="center"/>
          </w:tcPr>
          <w:p w:rsidR="00FE2B6C" w:rsidRPr="00CE2C5F" w:rsidRDefault="00FE2B6C" w:rsidP="005F4BDD">
            <w:pPr>
              <w:jc w:val="center"/>
            </w:pPr>
            <w:r w:rsidRPr="00CE2C5F">
              <w:t>9</w:t>
            </w:r>
          </w:p>
        </w:tc>
        <w:tc>
          <w:tcPr>
            <w:tcW w:w="4910" w:type="dxa"/>
            <w:vAlign w:val="center"/>
          </w:tcPr>
          <w:p w:rsidR="00FE2B6C" w:rsidRPr="00CE2C5F" w:rsidRDefault="00FE2B6C" w:rsidP="005F4BDD">
            <w:r w:rsidRPr="00CE2C5F">
              <w:t>Таблица 4 строка 4 графа 3</w:t>
            </w:r>
          </w:p>
        </w:tc>
        <w:tc>
          <w:tcPr>
            <w:tcW w:w="540" w:type="dxa"/>
            <w:vAlign w:val="center"/>
          </w:tcPr>
          <w:p w:rsidR="00FE2B6C" w:rsidRPr="00CE2C5F" w:rsidRDefault="00FE2B6C" w:rsidP="005F4BDD">
            <w:pPr>
              <w:jc w:val="center"/>
            </w:pPr>
            <w:r w:rsidRPr="00CE2C5F">
              <w:t>≥</w:t>
            </w:r>
          </w:p>
        </w:tc>
        <w:tc>
          <w:tcPr>
            <w:tcW w:w="8842" w:type="dxa"/>
            <w:vAlign w:val="center"/>
          </w:tcPr>
          <w:p w:rsidR="00FE2B6C" w:rsidRPr="00CE2C5F" w:rsidRDefault="00FE2B6C" w:rsidP="005F4BDD">
            <w:pPr>
              <w:ind w:left="249"/>
            </w:pPr>
            <w:r w:rsidRPr="00CE2C5F">
              <w:t>Если показатель титульного листа «шифр страхователя, 1-я часть» =091 и дата в таблице 4 строке 5 графе 3 &lt; 1 октября предыдущего года:</w:t>
            </w:r>
          </w:p>
          <w:p w:rsidR="00FE2B6C" w:rsidRPr="00CE2C5F" w:rsidRDefault="00FE2B6C" w:rsidP="005F4BDD">
            <w:r w:rsidRPr="00CE2C5F">
              <w:t>90</w:t>
            </w:r>
          </w:p>
        </w:tc>
      </w:tr>
      <w:tr w:rsidR="00FE2B6C" w:rsidRPr="00CE2C5F" w:rsidTr="005F4BDD">
        <w:trPr>
          <w:cantSplit/>
        </w:trPr>
        <w:tc>
          <w:tcPr>
            <w:tcW w:w="648" w:type="dxa"/>
            <w:vAlign w:val="center"/>
          </w:tcPr>
          <w:p w:rsidR="00FE2B6C" w:rsidRPr="00CE2C5F" w:rsidRDefault="00FE2B6C" w:rsidP="005F4BDD">
            <w:pPr>
              <w:jc w:val="center"/>
            </w:pPr>
            <w:r w:rsidRPr="00CE2C5F">
              <w:t>10</w:t>
            </w:r>
          </w:p>
        </w:tc>
        <w:tc>
          <w:tcPr>
            <w:tcW w:w="4910" w:type="dxa"/>
            <w:vAlign w:val="center"/>
          </w:tcPr>
          <w:p w:rsidR="00FE2B6C" w:rsidRPr="00CE2C5F" w:rsidRDefault="00FE2B6C" w:rsidP="005F4BDD">
            <w:r w:rsidRPr="00CE2C5F">
              <w:t>Таблица 4</w:t>
            </w:r>
            <w:r w:rsidRPr="00CE2C5F">
              <w:rPr>
                <w:lang w:val="en-US"/>
              </w:rPr>
              <w:t xml:space="preserve"> </w:t>
            </w:r>
            <w:r w:rsidRPr="00CE2C5F">
              <w:t>строка 4 графа 4</w:t>
            </w:r>
          </w:p>
        </w:tc>
        <w:tc>
          <w:tcPr>
            <w:tcW w:w="540" w:type="dxa"/>
            <w:vAlign w:val="center"/>
          </w:tcPr>
          <w:p w:rsidR="00FE2B6C" w:rsidRPr="00CE2C5F" w:rsidRDefault="00FE2B6C" w:rsidP="005F4BDD">
            <w:pPr>
              <w:jc w:val="center"/>
            </w:pPr>
            <w:r w:rsidRPr="00CE2C5F">
              <w:t>≥</w:t>
            </w:r>
          </w:p>
        </w:tc>
        <w:tc>
          <w:tcPr>
            <w:tcW w:w="8842" w:type="dxa"/>
            <w:vAlign w:val="center"/>
          </w:tcPr>
          <w:p w:rsidR="00FE2B6C" w:rsidRPr="00CE2C5F" w:rsidRDefault="00FE2B6C" w:rsidP="005F4BDD">
            <w:pPr>
              <w:ind w:left="249"/>
            </w:pPr>
            <w:r w:rsidRPr="00CE2C5F">
              <w:t>Если показатель титульного листа «шифр страхователя, 1-я часть» =091 и дата в таблице 4 строке 5 графе 3 ≥ 1 октября предыдущего года:</w:t>
            </w:r>
          </w:p>
          <w:p w:rsidR="00FE2B6C" w:rsidRPr="00CE2C5F" w:rsidRDefault="00FE2B6C" w:rsidP="005F4BDD">
            <w:r w:rsidRPr="00CE2C5F">
              <w:t>90</w:t>
            </w:r>
          </w:p>
        </w:tc>
      </w:tr>
      <w:tr w:rsidR="00FE2B6C" w:rsidRPr="00CE2C5F" w:rsidTr="005F4BDD">
        <w:trPr>
          <w:cantSplit/>
        </w:trPr>
        <w:tc>
          <w:tcPr>
            <w:tcW w:w="648" w:type="dxa"/>
            <w:vAlign w:val="center"/>
          </w:tcPr>
          <w:p w:rsidR="00FE2B6C" w:rsidRPr="00CE2C5F" w:rsidRDefault="00FE2B6C" w:rsidP="005F4BDD">
            <w:pPr>
              <w:jc w:val="center"/>
            </w:pPr>
            <w:r w:rsidRPr="00CE2C5F">
              <w:lastRenderedPageBreak/>
              <w:t>11</w:t>
            </w:r>
          </w:p>
        </w:tc>
        <w:tc>
          <w:tcPr>
            <w:tcW w:w="4910" w:type="dxa"/>
            <w:vAlign w:val="center"/>
          </w:tcPr>
          <w:p w:rsidR="00FE2B6C" w:rsidRPr="00CE2C5F" w:rsidRDefault="00FE2B6C" w:rsidP="005F4BDD">
            <w:r w:rsidRPr="00CE2C5F">
              <w:t>Таблица 4 строка 5 графы 3…4</w:t>
            </w:r>
          </w:p>
        </w:tc>
        <w:tc>
          <w:tcPr>
            <w:tcW w:w="540" w:type="dxa"/>
            <w:vAlign w:val="center"/>
          </w:tcPr>
          <w:p w:rsidR="00FE2B6C" w:rsidRPr="00CE2C5F" w:rsidRDefault="00FE2B6C" w:rsidP="005F4BDD">
            <w:pPr>
              <w:jc w:val="center"/>
              <w:rPr>
                <w:lang w:val="en-US"/>
              </w:rPr>
            </w:pPr>
            <w:r w:rsidRPr="00CE2C5F">
              <w:rPr>
                <w:lang w:val="en-US"/>
              </w:rPr>
              <w:t>:</w:t>
            </w:r>
          </w:p>
        </w:tc>
        <w:tc>
          <w:tcPr>
            <w:tcW w:w="8842" w:type="dxa"/>
            <w:vAlign w:val="center"/>
          </w:tcPr>
          <w:p w:rsidR="00FE2B6C" w:rsidRPr="00CE2C5F" w:rsidRDefault="00FE2B6C" w:rsidP="005F4BDD">
            <w:pPr>
              <w:ind w:left="249"/>
            </w:pPr>
            <w:r w:rsidRPr="00CE2C5F">
              <w:rPr>
                <w:b/>
              </w:rPr>
              <w:t xml:space="preserve">а). </w:t>
            </w:r>
            <w:r w:rsidRPr="00CE2C5F">
              <w:t xml:space="preserve">Если показатель титульного листа «шифр страхователя, 1-я часть» </w:t>
            </w:r>
            <w:r w:rsidRPr="00CE2C5F">
              <w:sym w:font="Symbol" w:char="F0B9"/>
            </w:r>
            <w:r w:rsidRPr="00CE2C5F">
              <w:t>091:</w:t>
            </w:r>
          </w:p>
          <w:p w:rsidR="00FE2B6C" w:rsidRPr="00CE2C5F" w:rsidRDefault="00FE2B6C" w:rsidP="005F4BDD">
            <w:r w:rsidRPr="00CE2C5F">
              <w:t>Поле не должно быть заполнено</w:t>
            </w:r>
          </w:p>
          <w:p w:rsidR="00FE2B6C" w:rsidRPr="00CE2C5F" w:rsidRDefault="00FE2B6C" w:rsidP="005F4BDD">
            <w:pPr>
              <w:ind w:left="249"/>
            </w:pPr>
            <w:r w:rsidRPr="00CE2C5F">
              <w:rPr>
                <w:b/>
              </w:rPr>
              <w:t xml:space="preserve">б). </w:t>
            </w:r>
            <w:r w:rsidRPr="00CE2C5F">
              <w:t>Если показатель титульного листа «шифр страхователя, 1-я часть» =091:</w:t>
            </w:r>
          </w:p>
          <w:p w:rsidR="00FE2B6C" w:rsidRPr="00CE2C5F" w:rsidRDefault="00FE2B6C" w:rsidP="005F4BDD">
            <w:r w:rsidRPr="00CE2C5F">
              <w:t>Поле обязательно к заполнению</w:t>
            </w:r>
          </w:p>
        </w:tc>
      </w:tr>
      <w:tr w:rsidR="00FE2B6C" w:rsidRPr="00CE2C5F" w:rsidTr="005F4BDD">
        <w:trPr>
          <w:cantSplit/>
        </w:trPr>
        <w:tc>
          <w:tcPr>
            <w:tcW w:w="648" w:type="dxa"/>
            <w:vAlign w:val="center"/>
          </w:tcPr>
          <w:p w:rsidR="00FE2B6C" w:rsidRPr="00CE2C5F" w:rsidRDefault="00FE2B6C" w:rsidP="005F4BDD">
            <w:pPr>
              <w:keepNext/>
              <w:spacing w:before="240" w:after="240"/>
              <w:jc w:val="center"/>
            </w:pPr>
          </w:p>
        </w:tc>
        <w:tc>
          <w:tcPr>
            <w:tcW w:w="4910" w:type="dxa"/>
            <w:vAlign w:val="center"/>
          </w:tcPr>
          <w:p w:rsidR="00FE2B6C" w:rsidRPr="00CE2C5F" w:rsidRDefault="00FE2B6C" w:rsidP="005F4BDD">
            <w:pPr>
              <w:keepNext/>
              <w:spacing w:before="240" w:after="240"/>
              <w:jc w:val="both"/>
            </w:pPr>
            <w:r w:rsidRPr="00CE2C5F">
              <w:rPr>
                <w:b/>
              </w:rPr>
              <w:t>Таблица 4.1</w:t>
            </w:r>
          </w:p>
        </w:tc>
        <w:tc>
          <w:tcPr>
            <w:tcW w:w="540" w:type="dxa"/>
            <w:vAlign w:val="center"/>
          </w:tcPr>
          <w:p w:rsidR="00FE2B6C" w:rsidRPr="00CE2C5F" w:rsidRDefault="00FE2B6C" w:rsidP="005F4BDD">
            <w:pPr>
              <w:keepNext/>
              <w:spacing w:before="240" w:after="240"/>
              <w:jc w:val="center"/>
            </w:pPr>
          </w:p>
        </w:tc>
        <w:tc>
          <w:tcPr>
            <w:tcW w:w="8842" w:type="dxa"/>
            <w:vAlign w:val="center"/>
          </w:tcPr>
          <w:p w:rsidR="00FE2B6C" w:rsidRPr="00CE2C5F" w:rsidRDefault="00FE2B6C" w:rsidP="005F4BDD">
            <w:pPr>
              <w:keepNext/>
            </w:pPr>
            <w:r w:rsidRPr="00CE2C5F">
              <w:rPr>
                <w:b/>
              </w:rPr>
              <w:t>Расчёт соответствия условий на право применения пониженного тарифа для уплаты страховых взносов плательщиками страховых взносов, указанными в пункте 8 части 1 статьи 58 Федерального закона от 24 июля 2009 г. № 212-ФЗ</w:t>
            </w:r>
          </w:p>
        </w:tc>
      </w:tr>
      <w:tr w:rsidR="00FE2B6C" w:rsidRPr="00CE2C5F" w:rsidTr="005F4BDD">
        <w:trPr>
          <w:cantSplit/>
        </w:trPr>
        <w:tc>
          <w:tcPr>
            <w:tcW w:w="648" w:type="dxa"/>
            <w:vAlign w:val="center"/>
          </w:tcPr>
          <w:p w:rsidR="00FE2B6C" w:rsidRPr="00CE2C5F" w:rsidRDefault="00FE2B6C" w:rsidP="005F4BDD">
            <w:pPr>
              <w:jc w:val="center"/>
            </w:pPr>
            <w:r w:rsidRPr="00CE2C5F">
              <w:t>1</w:t>
            </w:r>
          </w:p>
        </w:tc>
        <w:tc>
          <w:tcPr>
            <w:tcW w:w="4910" w:type="dxa"/>
            <w:vAlign w:val="center"/>
          </w:tcPr>
          <w:p w:rsidR="00FE2B6C" w:rsidRPr="00CE2C5F" w:rsidRDefault="00FE2B6C" w:rsidP="005F4BDD">
            <w:r w:rsidRPr="00CE2C5F">
              <w:t>Таблица 4.1 строки 1…2 графа 3</w:t>
            </w:r>
          </w:p>
        </w:tc>
        <w:tc>
          <w:tcPr>
            <w:tcW w:w="540" w:type="dxa"/>
            <w:vAlign w:val="center"/>
          </w:tcPr>
          <w:p w:rsidR="00FE2B6C" w:rsidRPr="00CE2C5F" w:rsidRDefault="00FE2B6C" w:rsidP="005F4BDD">
            <w:pPr>
              <w:jc w:val="center"/>
            </w:pPr>
            <w:r w:rsidRPr="00CE2C5F">
              <w:t>=</w:t>
            </w:r>
          </w:p>
        </w:tc>
        <w:tc>
          <w:tcPr>
            <w:tcW w:w="8842" w:type="dxa"/>
            <w:vAlign w:val="center"/>
          </w:tcPr>
          <w:p w:rsidR="00FE2B6C" w:rsidRPr="00CE2C5F" w:rsidRDefault="00FE2B6C" w:rsidP="005F4BDD">
            <w:pPr>
              <w:ind w:left="249"/>
            </w:pPr>
            <w:r w:rsidRPr="00CE2C5F">
              <w:t xml:space="preserve">Если показатель титульного листа «шифр страхователя, 1-я часть» </w:t>
            </w:r>
            <w:r w:rsidRPr="00CE2C5F">
              <w:sym w:font="Symbol" w:char="F0B9"/>
            </w:r>
            <w:r w:rsidRPr="00CE2C5F">
              <w:t>121:</w:t>
            </w:r>
          </w:p>
          <w:p w:rsidR="00FE2B6C" w:rsidRPr="00CE2C5F" w:rsidRDefault="00FE2B6C" w:rsidP="005F4BDD">
            <w:r w:rsidRPr="00CE2C5F">
              <w:t>0</w:t>
            </w:r>
          </w:p>
        </w:tc>
      </w:tr>
      <w:tr w:rsidR="00FE2B6C" w:rsidRPr="00CE2C5F" w:rsidTr="005F4BDD">
        <w:trPr>
          <w:cantSplit/>
        </w:trPr>
        <w:tc>
          <w:tcPr>
            <w:tcW w:w="648" w:type="dxa"/>
            <w:vAlign w:val="center"/>
          </w:tcPr>
          <w:p w:rsidR="00FE2B6C" w:rsidRPr="00CE2C5F" w:rsidRDefault="00FE2B6C" w:rsidP="005F4BDD">
            <w:pPr>
              <w:jc w:val="center"/>
            </w:pPr>
            <w:r w:rsidRPr="00CE2C5F">
              <w:t>2</w:t>
            </w:r>
          </w:p>
        </w:tc>
        <w:tc>
          <w:tcPr>
            <w:tcW w:w="4910" w:type="dxa"/>
            <w:vAlign w:val="center"/>
          </w:tcPr>
          <w:p w:rsidR="00FE2B6C" w:rsidRPr="00CE2C5F" w:rsidRDefault="00FE2B6C" w:rsidP="005F4BDD">
            <w:r w:rsidRPr="00CE2C5F">
              <w:t>Таблица 4.1 строки 1…2 графа 3</w:t>
            </w:r>
          </w:p>
        </w:tc>
        <w:tc>
          <w:tcPr>
            <w:tcW w:w="540" w:type="dxa"/>
            <w:vAlign w:val="center"/>
          </w:tcPr>
          <w:p w:rsidR="00FE2B6C" w:rsidRPr="00CE2C5F" w:rsidRDefault="00FE2B6C" w:rsidP="005F4BDD">
            <w:pPr>
              <w:jc w:val="center"/>
            </w:pPr>
            <w:r w:rsidRPr="00CE2C5F">
              <w:t>&gt;</w:t>
            </w:r>
          </w:p>
        </w:tc>
        <w:tc>
          <w:tcPr>
            <w:tcW w:w="8842" w:type="dxa"/>
            <w:vAlign w:val="center"/>
          </w:tcPr>
          <w:p w:rsidR="00FE2B6C" w:rsidRPr="00CE2C5F" w:rsidRDefault="00FE2B6C" w:rsidP="005F4BDD">
            <w:pPr>
              <w:ind w:left="249"/>
            </w:pPr>
            <w:r w:rsidRPr="00CE2C5F">
              <w:t>Если показатель титульного листа «шифр страхователя, 1-я часть» =121:</w:t>
            </w:r>
          </w:p>
          <w:p w:rsidR="00FE2B6C" w:rsidRPr="00CE2C5F" w:rsidRDefault="00FE2B6C" w:rsidP="005F4BDD">
            <w:r w:rsidRPr="00CE2C5F">
              <w:t>0</w:t>
            </w:r>
          </w:p>
        </w:tc>
      </w:tr>
      <w:tr w:rsidR="00FE2B6C" w:rsidRPr="00CE2C5F" w:rsidTr="005F4BDD">
        <w:trPr>
          <w:cantSplit/>
        </w:trPr>
        <w:tc>
          <w:tcPr>
            <w:tcW w:w="648" w:type="dxa"/>
            <w:vAlign w:val="center"/>
          </w:tcPr>
          <w:p w:rsidR="00FE2B6C" w:rsidRPr="00CE2C5F" w:rsidRDefault="00FE2B6C" w:rsidP="005F4BDD">
            <w:pPr>
              <w:jc w:val="center"/>
            </w:pPr>
            <w:r w:rsidRPr="00CE2C5F">
              <w:t>3</w:t>
            </w:r>
          </w:p>
        </w:tc>
        <w:tc>
          <w:tcPr>
            <w:tcW w:w="4910" w:type="dxa"/>
            <w:vAlign w:val="center"/>
          </w:tcPr>
          <w:p w:rsidR="00FE2B6C" w:rsidRPr="00CE2C5F" w:rsidRDefault="00FE2B6C" w:rsidP="005F4BDD">
            <w:r w:rsidRPr="00CE2C5F">
              <w:t>Таблица 4.1 строка 2 графа 3</w:t>
            </w:r>
          </w:p>
        </w:tc>
        <w:tc>
          <w:tcPr>
            <w:tcW w:w="540" w:type="dxa"/>
            <w:vAlign w:val="center"/>
          </w:tcPr>
          <w:p w:rsidR="00FE2B6C" w:rsidRPr="00CE2C5F" w:rsidRDefault="00FE2B6C" w:rsidP="005F4BDD">
            <w:pPr>
              <w:jc w:val="center"/>
            </w:pPr>
            <w:r w:rsidRPr="00CE2C5F">
              <w:t>≤</w:t>
            </w:r>
          </w:p>
        </w:tc>
        <w:tc>
          <w:tcPr>
            <w:tcW w:w="8842" w:type="dxa"/>
            <w:vAlign w:val="center"/>
          </w:tcPr>
          <w:p w:rsidR="00FE2B6C" w:rsidRPr="00CE2C5F" w:rsidRDefault="00FE2B6C" w:rsidP="005F4BDD">
            <w:r w:rsidRPr="00CE2C5F">
              <w:t>Таблица 4.1 строка 1 графа 3</w:t>
            </w:r>
          </w:p>
        </w:tc>
      </w:tr>
      <w:tr w:rsidR="00FE2B6C" w:rsidRPr="00CE2C5F" w:rsidTr="005F4BDD">
        <w:trPr>
          <w:cantSplit/>
        </w:trPr>
        <w:tc>
          <w:tcPr>
            <w:tcW w:w="648" w:type="dxa"/>
            <w:vAlign w:val="center"/>
          </w:tcPr>
          <w:p w:rsidR="00FE2B6C" w:rsidRPr="00CE2C5F" w:rsidRDefault="00FE2B6C" w:rsidP="005F4BDD">
            <w:pPr>
              <w:jc w:val="center"/>
            </w:pPr>
            <w:r w:rsidRPr="00CE2C5F">
              <w:t>4</w:t>
            </w:r>
          </w:p>
        </w:tc>
        <w:tc>
          <w:tcPr>
            <w:tcW w:w="4910" w:type="dxa"/>
            <w:vAlign w:val="center"/>
          </w:tcPr>
          <w:p w:rsidR="00FE2B6C" w:rsidRPr="00CE2C5F" w:rsidRDefault="00FE2B6C" w:rsidP="005F4BDD">
            <w:r w:rsidRPr="00CE2C5F">
              <w:t>Таблица 4.1 строка 3 графа 3</w:t>
            </w:r>
          </w:p>
        </w:tc>
        <w:tc>
          <w:tcPr>
            <w:tcW w:w="540" w:type="dxa"/>
            <w:vAlign w:val="center"/>
          </w:tcPr>
          <w:p w:rsidR="00FE2B6C" w:rsidRPr="00CE2C5F" w:rsidRDefault="00FE2B6C" w:rsidP="005F4BDD">
            <w:pPr>
              <w:jc w:val="center"/>
            </w:pPr>
            <w:r w:rsidRPr="00CE2C5F">
              <w:t>=</w:t>
            </w:r>
          </w:p>
        </w:tc>
        <w:tc>
          <w:tcPr>
            <w:tcW w:w="8842" w:type="dxa"/>
            <w:vAlign w:val="center"/>
          </w:tcPr>
          <w:p w:rsidR="00FE2B6C" w:rsidRPr="00CE2C5F" w:rsidRDefault="00FE2B6C" w:rsidP="005F4BDD">
            <w:r w:rsidRPr="00CE2C5F">
              <w:t xml:space="preserve">(Таблица 4.1 строка 2 графа 3 / таблица 4.1 строка 1 графа 3) </w:t>
            </w:r>
            <w:r w:rsidRPr="00CE2C5F">
              <w:sym w:font="Symbol" w:char="F0B4"/>
            </w:r>
            <w:r w:rsidRPr="00CE2C5F">
              <w:t xml:space="preserve"> 100</w:t>
            </w:r>
          </w:p>
        </w:tc>
      </w:tr>
      <w:tr w:rsidR="00FE2B6C" w:rsidRPr="00CE2C5F" w:rsidTr="005F4BDD">
        <w:trPr>
          <w:cantSplit/>
        </w:trPr>
        <w:tc>
          <w:tcPr>
            <w:tcW w:w="648" w:type="dxa"/>
            <w:vAlign w:val="center"/>
          </w:tcPr>
          <w:p w:rsidR="00FE2B6C" w:rsidRPr="00CE2C5F" w:rsidRDefault="00FE2B6C" w:rsidP="005F4BDD">
            <w:pPr>
              <w:jc w:val="center"/>
            </w:pPr>
            <w:r w:rsidRPr="00CE2C5F">
              <w:t>5</w:t>
            </w:r>
          </w:p>
        </w:tc>
        <w:tc>
          <w:tcPr>
            <w:tcW w:w="4910" w:type="dxa"/>
            <w:vAlign w:val="center"/>
          </w:tcPr>
          <w:p w:rsidR="00FE2B6C" w:rsidRPr="00CE2C5F" w:rsidRDefault="00FE2B6C" w:rsidP="005F4BDD">
            <w:r w:rsidRPr="00CE2C5F">
              <w:t>Таблица 4.1 строка 3 графа 3</w:t>
            </w:r>
          </w:p>
        </w:tc>
        <w:tc>
          <w:tcPr>
            <w:tcW w:w="540" w:type="dxa"/>
            <w:vAlign w:val="center"/>
          </w:tcPr>
          <w:p w:rsidR="00FE2B6C" w:rsidRPr="00CE2C5F" w:rsidRDefault="00FE2B6C" w:rsidP="005F4BDD">
            <w:pPr>
              <w:jc w:val="center"/>
            </w:pPr>
            <w:r w:rsidRPr="00CE2C5F">
              <w:t>≥</w:t>
            </w:r>
          </w:p>
        </w:tc>
        <w:tc>
          <w:tcPr>
            <w:tcW w:w="8842" w:type="dxa"/>
            <w:vAlign w:val="center"/>
          </w:tcPr>
          <w:p w:rsidR="00FE2B6C" w:rsidRPr="00CE2C5F" w:rsidRDefault="00FE2B6C" w:rsidP="005F4BDD">
            <w:pPr>
              <w:ind w:left="249"/>
            </w:pPr>
            <w:r w:rsidRPr="00CE2C5F">
              <w:t>Если показатель титульного листа «шифр страхователя, 1-я часть» =121:</w:t>
            </w:r>
          </w:p>
          <w:p w:rsidR="00FE2B6C" w:rsidRPr="00CE2C5F" w:rsidRDefault="00FE2B6C" w:rsidP="005F4BDD">
            <w:r w:rsidRPr="00CE2C5F">
              <w:t>70</w:t>
            </w:r>
          </w:p>
        </w:tc>
      </w:tr>
      <w:tr w:rsidR="00FE2B6C" w:rsidRPr="00CE2C5F" w:rsidTr="005F4BDD">
        <w:trPr>
          <w:cantSplit/>
        </w:trPr>
        <w:tc>
          <w:tcPr>
            <w:tcW w:w="648" w:type="dxa"/>
            <w:vAlign w:val="center"/>
          </w:tcPr>
          <w:p w:rsidR="00FE2B6C" w:rsidRPr="00CE2C5F" w:rsidRDefault="00FE2B6C" w:rsidP="005F4BDD">
            <w:pPr>
              <w:keepNext/>
              <w:spacing w:before="240" w:after="240"/>
              <w:jc w:val="center"/>
            </w:pPr>
          </w:p>
        </w:tc>
        <w:tc>
          <w:tcPr>
            <w:tcW w:w="4910" w:type="dxa"/>
            <w:vAlign w:val="center"/>
          </w:tcPr>
          <w:p w:rsidR="00FE2B6C" w:rsidRPr="00CE2C5F" w:rsidRDefault="00FE2B6C" w:rsidP="005F4BDD">
            <w:pPr>
              <w:keepNext/>
              <w:spacing w:before="240" w:after="240"/>
              <w:jc w:val="both"/>
            </w:pPr>
            <w:r w:rsidRPr="00CE2C5F">
              <w:rPr>
                <w:b/>
              </w:rPr>
              <w:t>Таблица 4.2</w:t>
            </w:r>
          </w:p>
        </w:tc>
        <w:tc>
          <w:tcPr>
            <w:tcW w:w="540" w:type="dxa"/>
            <w:vAlign w:val="center"/>
          </w:tcPr>
          <w:p w:rsidR="00FE2B6C" w:rsidRPr="00CE2C5F" w:rsidRDefault="00FE2B6C" w:rsidP="005F4BDD">
            <w:pPr>
              <w:keepNext/>
              <w:spacing w:before="240" w:after="240"/>
              <w:jc w:val="center"/>
            </w:pPr>
          </w:p>
        </w:tc>
        <w:tc>
          <w:tcPr>
            <w:tcW w:w="8842" w:type="dxa"/>
            <w:vAlign w:val="center"/>
          </w:tcPr>
          <w:p w:rsidR="00FE2B6C" w:rsidRPr="00CE2C5F" w:rsidRDefault="00FE2B6C" w:rsidP="005F4BDD">
            <w:pPr>
              <w:keepNext/>
            </w:pPr>
            <w:r w:rsidRPr="00CE2C5F">
              <w:rPr>
                <w:b/>
              </w:rPr>
              <w:t>Расчёт соответствия условий на право применения пониженного тарифа для уплаты страховых взносов плательщиками страховых взносов, указанными в пункте 11 части 1 статьи 58 Федерального закона от 24 июля 2009 г. № 212-ФЗ. Для некоммерческих организаций</w:t>
            </w:r>
          </w:p>
        </w:tc>
      </w:tr>
      <w:tr w:rsidR="00FE2B6C" w:rsidRPr="00CE2C5F" w:rsidTr="005F4BDD">
        <w:trPr>
          <w:cantSplit/>
        </w:trPr>
        <w:tc>
          <w:tcPr>
            <w:tcW w:w="648" w:type="dxa"/>
            <w:vAlign w:val="center"/>
          </w:tcPr>
          <w:p w:rsidR="00FE2B6C" w:rsidRPr="00CE2C5F" w:rsidRDefault="00FE2B6C" w:rsidP="005F4BDD">
            <w:pPr>
              <w:jc w:val="center"/>
            </w:pPr>
            <w:r w:rsidRPr="00CE2C5F">
              <w:t>1</w:t>
            </w:r>
          </w:p>
        </w:tc>
        <w:tc>
          <w:tcPr>
            <w:tcW w:w="4910" w:type="dxa"/>
            <w:vAlign w:val="center"/>
          </w:tcPr>
          <w:p w:rsidR="00FE2B6C" w:rsidRPr="00CE2C5F" w:rsidRDefault="00FE2B6C" w:rsidP="005F4BDD">
            <w:r w:rsidRPr="00CE2C5F">
              <w:t>Таблица 4.2 строки 1…4 графы 3…4</w:t>
            </w:r>
          </w:p>
        </w:tc>
        <w:tc>
          <w:tcPr>
            <w:tcW w:w="540" w:type="dxa"/>
            <w:vAlign w:val="center"/>
          </w:tcPr>
          <w:p w:rsidR="00FE2B6C" w:rsidRPr="00CE2C5F" w:rsidRDefault="00FE2B6C" w:rsidP="005F4BDD">
            <w:pPr>
              <w:jc w:val="center"/>
            </w:pPr>
            <w:r w:rsidRPr="00CE2C5F">
              <w:t>=</w:t>
            </w:r>
          </w:p>
        </w:tc>
        <w:tc>
          <w:tcPr>
            <w:tcW w:w="8842" w:type="dxa"/>
            <w:vAlign w:val="center"/>
          </w:tcPr>
          <w:p w:rsidR="00FE2B6C" w:rsidRPr="00CE2C5F" w:rsidRDefault="00FE2B6C" w:rsidP="005F4BDD">
            <w:pPr>
              <w:ind w:left="249"/>
            </w:pPr>
            <w:r w:rsidRPr="00CE2C5F">
              <w:t xml:space="preserve">Если показатель титульного листа «шифр страхователя, 1-я часть» </w:t>
            </w:r>
            <w:r w:rsidRPr="00CE2C5F">
              <w:sym w:font="Symbol" w:char="F0B9"/>
            </w:r>
            <w:r w:rsidRPr="00CE2C5F">
              <w:t>151:</w:t>
            </w:r>
          </w:p>
          <w:p w:rsidR="00FE2B6C" w:rsidRPr="00CE2C5F" w:rsidRDefault="00FE2B6C" w:rsidP="005F4BDD">
            <w:r w:rsidRPr="00CE2C5F">
              <w:t>0</w:t>
            </w:r>
          </w:p>
        </w:tc>
      </w:tr>
      <w:tr w:rsidR="00FE2B6C" w:rsidRPr="00CE2C5F" w:rsidTr="005F4BDD">
        <w:trPr>
          <w:cantSplit/>
        </w:trPr>
        <w:tc>
          <w:tcPr>
            <w:tcW w:w="648" w:type="dxa"/>
            <w:vAlign w:val="center"/>
          </w:tcPr>
          <w:p w:rsidR="00FE2B6C" w:rsidRPr="00CE2C5F" w:rsidRDefault="00FE2B6C" w:rsidP="005F4BDD">
            <w:pPr>
              <w:jc w:val="center"/>
            </w:pPr>
            <w:r w:rsidRPr="00CE2C5F">
              <w:t>2</w:t>
            </w:r>
          </w:p>
        </w:tc>
        <w:tc>
          <w:tcPr>
            <w:tcW w:w="4910" w:type="dxa"/>
            <w:vAlign w:val="center"/>
          </w:tcPr>
          <w:p w:rsidR="00FE2B6C" w:rsidRPr="00CE2C5F" w:rsidRDefault="00FE2B6C" w:rsidP="005F4BDD">
            <w:r w:rsidRPr="00CE2C5F">
              <w:t>Таблица 4.2 строка 1 графа 3</w:t>
            </w:r>
          </w:p>
        </w:tc>
        <w:tc>
          <w:tcPr>
            <w:tcW w:w="540" w:type="dxa"/>
            <w:vAlign w:val="center"/>
          </w:tcPr>
          <w:p w:rsidR="00FE2B6C" w:rsidRPr="00CE2C5F" w:rsidRDefault="00FE2B6C" w:rsidP="005F4BDD">
            <w:pPr>
              <w:jc w:val="center"/>
            </w:pPr>
            <w:r w:rsidRPr="00CE2C5F">
              <w:rPr>
                <w:lang w:val="en-US"/>
              </w:rPr>
              <w:t>&gt;</w:t>
            </w:r>
          </w:p>
        </w:tc>
        <w:tc>
          <w:tcPr>
            <w:tcW w:w="8842" w:type="dxa"/>
            <w:vAlign w:val="center"/>
          </w:tcPr>
          <w:p w:rsidR="00FE2B6C" w:rsidRPr="00CE2C5F" w:rsidRDefault="00FE2B6C" w:rsidP="005F4BDD">
            <w:pPr>
              <w:ind w:left="249"/>
            </w:pPr>
            <w:r w:rsidRPr="00CE2C5F">
              <w:t>Если показатель титульного листа «шифр страхователя, 1-я часть» =151:</w:t>
            </w:r>
          </w:p>
          <w:p w:rsidR="00FE2B6C" w:rsidRPr="00CE2C5F" w:rsidRDefault="00FE2B6C" w:rsidP="005F4BDD">
            <w:r w:rsidRPr="00CE2C5F">
              <w:t>0</w:t>
            </w:r>
          </w:p>
        </w:tc>
      </w:tr>
      <w:tr w:rsidR="00FE2B6C" w:rsidRPr="00CE2C5F" w:rsidTr="005F4BDD">
        <w:trPr>
          <w:cantSplit/>
        </w:trPr>
        <w:tc>
          <w:tcPr>
            <w:tcW w:w="648" w:type="dxa"/>
            <w:vAlign w:val="center"/>
          </w:tcPr>
          <w:p w:rsidR="00FE2B6C" w:rsidRPr="00CE2C5F" w:rsidRDefault="00FE2B6C" w:rsidP="005F4BDD">
            <w:pPr>
              <w:jc w:val="center"/>
            </w:pPr>
            <w:r w:rsidRPr="00CE2C5F">
              <w:rPr>
                <w:lang w:val="en-US"/>
              </w:rPr>
              <w:t>3</w:t>
            </w:r>
          </w:p>
        </w:tc>
        <w:tc>
          <w:tcPr>
            <w:tcW w:w="4910" w:type="dxa"/>
            <w:vAlign w:val="center"/>
          </w:tcPr>
          <w:p w:rsidR="00FE2B6C" w:rsidRPr="00CE2C5F" w:rsidRDefault="00FE2B6C" w:rsidP="005F4BDD">
            <w:r w:rsidRPr="00CE2C5F">
              <w:t>Таблица 4.2 строка 1 графа 3</w:t>
            </w:r>
          </w:p>
        </w:tc>
        <w:tc>
          <w:tcPr>
            <w:tcW w:w="540" w:type="dxa"/>
            <w:vAlign w:val="center"/>
          </w:tcPr>
          <w:p w:rsidR="00FE2B6C" w:rsidRPr="00CE2C5F" w:rsidRDefault="00FE2B6C" w:rsidP="005F4BDD">
            <w:pPr>
              <w:jc w:val="center"/>
            </w:pPr>
            <w:r w:rsidRPr="00CE2C5F">
              <w:t>≥</w:t>
            </w:r>
          </w:p>
        </w:tc>
        <w:tc>
          <w:tcPr>
            <w:tcW w:w="8842" w:type="dxa"/>
            <w:vAlign w:val="center"/>
          </w:tcPr>
          <w:p w:rsidR="00FE2B6C" w:rsidRPr="00CE2C5F" w:rsidRDefault="00FE2B6C" w:rsidP="005F4BDD">
            <w:r w:rsidRPr="00CE2C5F">
              <w:t>Таблица 4.2 сумма строк 2…4 по графе 3</w:t>
            </w:r>
          </w:p>
        </w:tc>
      </w:tr>
      <w:tr w:rsidR="00FE2B6C" w:rsidRPr="00CE2C5F" w:rsidTr="005F4BDD">
        <w:trPr>
          <w:cantSplit/>
        </w:trPr>
        <w:tc>
          <w:tcPr>
            <w:tcW w:w="648" w:type="dxa"/>
            <w:vAlign w:val="center"/>
          </w:tcPr>
          <w:p w:rsidR="00FE2B6C" w:rsidRPr="00CE2C5F" w:rsidRDefault="00FE2B6C" w:rsidP="005F4BDD">
            <w:pPr>
              <w:jc w:val="center"/>
            </w:pPr>
            <w:r w:rsidRPr="00CE2C5F">
              <w:t>4</w:t>
            </w:r>
          </w:p>
        </w:tc>
        <w:tc>
          <w:tcPr>
            <w:tcW w:w="4910" w:type="dxa"/>
            <w:vAlign w:val="center"/>
          </w:tcPr>
          <w:p w:rsidR="00FE2B6C" w:rsidRPr="00CE2C5F" w:rsidRDefault="00FE2B6C" w:rsidP="005F4BDD">
            <w:r w:rsidRPr="00CE2C5F">
              <w:t>Таблица 4.2 строка 1 графа 4</w:t>
            </w:r>
          </w:p>
        </w:tc>
        <w:tc>
          <w:tcPr>
            <w:tcW w:w="540" w:type="dxa"/>
            <w:vAlign w:val="center"/>
          </w:tcPr>
          <w:p w:rsidR="00FE2B6C" w:rsidRPr="00CE2C5F" w:rsidRDefault="00FE2B6C" w:rsidP="005F4BDD">
            <w:pPr>
              <w:jc w:val="center"/>
            </w:pPr>
            <w:r w:rsidRPr="00CE2C5F">
              <w:t>≥</w:t>
            </w:r>
          </w:p>
        </w:tc>
        <w:tc>
          <w:tcPr>
            <w:tcW w:w="8842" w:type="dxa"/>
            <w:vAlign w:val="center"/>
          </w:tcPr>
          <w:p w:rsidR="00FE2B6C" w:rsidRPr="00CE2C5F" w:rsidRDefault="00FE2B6C" w:rsidP="005F4BDD">
            <w:r w:rsidRPr="00CE2C5F">
              <w:t>Таблица 4.2 сумма строк 2…4 по графе 4</w:t>
            </w:r>
          </w:p>
        </w:tc>
      </w:tr>
      <w:tr w:rsidR="00FE2B6C" w:rsidRPr="00CE2C5F" w:rsidTr="005F4BDD">
        <w:trPr>
          <w:cantSplit/>
        </w:trPr>
        <w:tc>
          <w:tcPr>
            <w:tcW w:w="648" w:type="dxa"/>
            <w:vAlign w:val="center"/>
          </w:tcPr>
          <w:p w:rsidR="00FE2B6C" w:rsidRPr="00CE2C5F" w:rsidRDefault="00FE2B6C" w:rsidP="005F4BDD">
            <w:pPr>
              <w:jc w:val="center"/>
            </w:pPr>
            <w:r w:rsidRPr="00CE2C5F">
              <w:t>5</w:t>
            </w:r>
          </w:p>
        </w:tc>
        <w:tc>
          <w:tcPr>
            <w:tcW w:w="4910" w:type="dxa"/>
            <w:vAlign w:val="center"/>
          </w:tcPr>
          <w:p w:rsidR="00FE2B6C" w:rsidRPr="00CE2C5F" w:rsidRDefault="00FE2B6C" w:rsidP="005F4BDD">
            <w:r w:rsidRPr="00CE2C5F">
              <w:t>Таблица 4.2 строки 1…4 графа 4</w:t>
            </w:r>
          </w:p>
        </w:tc>
        <w:tc>
          <w:tcPr>
            <w:tcW w:w="540" w:type="dxa"/>
            <w:vAlign w:val="center"/>
          </w:tcPr>
          <w:p w:rsidR="00FE2B6C" w:rsidRPr="00CE2C5F" w:rsidRDefault="00FE2B6C" w:rsidP="005F4BDD">
            <w:pPr>
              <w:jc w:val="center"/>
            </w:pPr>
            <w:r w:rsidRPr="00CE2C5F">
              <w:t>=</w:t>
            </w:r>
          </w:p>
        </w:tc>
        <w:tc>
          <w:tcPr>
            <w:tcW w:w="8842" w:type="dxa"/>
            <w:vAlign w:val="center"/>
          </w:tcPr>
          <w:p w:rsidR="00FE2B6C" w:rsidRPr="00CE2C5F" w:rsidRDefault="00FE2B6C" w:rsidP="005F4BDD">
            <w:pPr>
              <w:ind w:left="249"/>
            </w:pPr>
            <w:r w:rsidRPr="00CE2C5F">
              <w:t>Если расчёт не за год:</w:t>
            </w:r>
          </w:p>
          <w:p w:rsidR="00FE2B6C" w:rsidRPr="00CE2C5F" w:rsidRDefault="00FE2B6C" w:rsidP="005F4BDD">
            <w:r w:rsidRPr="00CE2C5F">
              <w:t>0</w:t>
            </w:r>
          </w:p>
        </w:tc>
      </w:tr>
      <w:tr w:rsidR="00FE2B6C" w:rsidRPr="00CE2C5F" w:rsidTr="005F4BDD">
        <w:trPr>
          <w:cantSplit/>
        </w:trPr>
        <w:tc>
          <w:tcPr>
            <w:tcW w:w="648" w:type="dxa"/>
            <w:vAlign w:val="center"/>
          </w:tcPr>
          <w:p w:rsidR="00FE2B6C" w:rsidRPr="00CE2C5F" w:rsidRDefault="00FE2B6C" w:rsidP="005F4BDD">
            <w:pPr>
              <w:jc w:val="center"/>
            </w:pPr>
            <w:r w:rsidRPr="00CE2C5F">
              <w:t>6</w:t>
            </w:r>
          </w:p>
        </w:tc>
        <w:tc>
          <w:tcPr>
            <w:tcW w:w="4910" w:type="dxa"/>
            <w:vAlign w:val="center"/>
          </w:tcPr>
          <w:p w:rsidR="00FE2B6C" w:rsidRPr="00CE2C5F" w:rsidRDefault="00FE2B6C" w:rsidP="005F4BDD">
            <w:r w:rsidRPr="00CE2C5F">
              <w:t>Таблица 4.2 строка 5 графа 3</w:t>
            </w:r>
          </w:p>
        </w:tc>
        <w:tc>
          <w:tcPr>
            <w:tcW w:w="540" w:type="dxa"/>
            <w:vAlign w:val="center"/>
          </w:tcPr>
          <w:p w:rsidR="00FE2B6C" w:rsidRPr="00CE2C5F" w:rsidRDefault="00FE2B6C" w:rsidP="005F4BDD">
            <w:pPr>
              <w:jc w:val="center"/>
            </w:pPr>
            <w:r w:rsidRPr="00CE2C5F">
              <w:t>=</w:t>
            </w:r>
          </w:p>
        </w:tc>
        <w:tc>
          <w:tcPr>
            <w:tcW w:w="8842" w:type="dxa"/>
            <w:vAlign w:val="center"/>
          </w:tcPr>
          <w:p w:rsidR="00FE2B6C" w:rsidRPr="00CE2C5F" w:rsidRDefault="00FE2B6C" w:rsidP="005F4BDD">
            <w:r w:rsidRPr="00CE2C5F">
              <w:t xml:space="preserve">(Табл. 4.2 сумма строк 2…4 по графе 3 / табл. 4.2 стр. 1 графа 3) </w:t>
            </w:r>
            <w:r w:rsidRPr="00CE2C5F">
              <w:sym w:font="Symbol" w:char="F0B4"/>
            </w:r>
            <w:r w:rsidRPr="00CE2C5F">
              <w:t xml:space="preserve"> 100</w:t>
            </w:r>
          </w:p>
        </w:tc>
      </w:tr>
      <w:tr w:rsidR="00FE2B6C" w:rsidRPr="00CE2C5F" w:rsidTr="005F4BDD">
        <w:trPr>
          <w:cantSplit/>
        </w:trPr>
        <w:tc>
          <w:tcPr>
            <w:tcW w:w="648" w:type="dxa"/>
            <w:vAlign w:val="center"/>
          </w:tcPr>
          <w:p w:rsidR="00FE2B6C" w:rsidRPr="00CE2C5F" w:rsidRDefault="00FE2B6C" w:rsidP="005F4BDD">
            <w:pPr>
              <w:jc w:val="center"/>
            </w:pPr>
            <w:r w:rsidRPr="00CE2C5F">
              <w:t>7</w:t>
            </w:r>
          </w:p>
        </w:tc>
        <w:tc>
          <w:tcPr>
            <w:tcW w:w="4910" w:type="dxa"/>
            <w:vAlign w:val="center"/>
          </w:tcPr>
          <w:p w:rsidR="00FE2B6C" w:rsidRPr="00CE2C5F" w:rsidRDefault="00FE2B6C" w:rsidP="005F4BDD">
            <w:r w:rsidRPr="00CE2C5F">
              <w:t>Таблица 4.2 строка 5 графа 3</w:t>
            </w:r>
          </w:p>
        </w:tc>
        <w:tc>
          <w:tcPr>
            <w:tcW w:w="540" w:type="dxa"/>
            <w:vAlign w:val="center"/>
          </w:tcPr>
          <w:p w:rsidR="00FE2B6C" w:rsidRPr="00CE2C5F" w:rsidRDefault="00FE2B6C" w:rsidP="005F4BDD">
            <w:pPr>
              <w:jc w:val="center"/>
            </w:pPr>
            <w:r w:rsidRPr="00CE2C5F">
              <w:t>≥</w:t>
            </w:r>
          </w:p>
        </w:tc>
        <w:tc>
          <w:tcPr>
            <w:tcW w:w="8842" w:type="dxa"/>
            <w:vAlign w:val="center"/>
          </w:tcPr>
          <w:p w:rsidR="00FE2B6C" w:rsidRPr="00CE2C5F" w:rsidRDefault="00FE2B6C" w:rsidP="005F4BDD">
            <w:pPr>
              <w:ind w:left="249"/>
            </w:pPr>
            <w:r w:rsidRPr="00CE2C5F">
              <w:t>Если показатель титульного листа «шифр страхователя, 1-я часть» =151:</w:t>
            </w:r>
          </w:p>
          <w:p w:rsidR="00FE2B6C" w:rsidRPr="00CE2C5F" w:rsidRDefault="00FE2B6C" w:rsidP="005F4BDD">
            <w:r w:rsidRPr="00CE2C5F">
              <w:t>70</w:t>
            </w:r>
          </w:p>
        </w:tc>
      </w:tr>
      <w:tr w:rsidR="00FE2B6C" w:rsidRPr="00CE2C5F" w:rsidTr="005F4BDD">
        <w:trPr>
          <w:cantSplit/>
        </w:trPr>
        <w:tc>
          <w:tcPr>
            <w:tcW w:w="648" w:type="dxa"/>
            <w:vAlign w:val="center"/>
          </w:tcPr>
          <w:p w:rsidR="00FE2B6C" w:rsidRPr="00CE2C5F" w:rsidRDefault="00FE2B6C" w:rsidP="005F4BDD">
            <w:pPr>
              <w:jc w:val="center"/>
            </w:pPr>
            <w:r w:rsidRPr="00CE2C5F">
              <w:t>8</w:t>
            </w:r>
          </w:p>
        </w:tc>
        <w:tc>
          <w:tcPr>
            <w:tcW w:w="4910" w:type="dxa"/>
            <w:vAlign w:val="center"/>
          </w:tcPr>
          <w:p w:rsidR="00FE2B6C" w:rsidRPr="00CE2C5F" w:rsidRDefault="00FE2B6C" w:rsidP="005F4BDD">
            <w:r w:rsidRPr="00CE2C5F">
              <w:t>Таблица 4.2 строка 5 графа 4</w:t>
            </w:r>
          </w:p>
        </w:tc>
        <w:tc>
          <w:tcPr>
            <w:tcW w:w="540" w:type="dxa"/>
            <w:vAlign w:val="center"/>
          </w:tcPr>
          <w:p w:rsidR="00FE2B6C" w:rsidRPr="00CE2C5F" w:rsidRDefault="00FE2B6C" w:rsidP="005F4BDD">
            <w:pPr>
              <w:jc w:val="center"/>
            </w:pPr>
            <w:r w:rsidRPr="00CE2C5F">
              <w:t>=</w:t>
            </w:r>
          </w:p>
        </w:tc>
        <w:tc>
          <w:tcPr>
            <w:tcW w:w="8842" w:type="dxa"/>
            <w:vAlign w:val="center"/>
          </w:tcPr>
          <w:p w:rsidR="00FE2B6C" w:rsidRPr="00CE2C5F" w:rsidRDefault="00FE2B6C" w:rsidP="005F4BDD">
            <w:r w:rsidRPr="00CE2C5F">
              <w:t xml:space="preserve">(Табл. 4.2 сумма строк 2…4 по графе 4 / табл. 4.2 стр. 1 графа 4) </w:t>
            </w:r>
            <w:r w:rsidRPr="00CE2C5F">
              <w:sym w:font="Symbol" w:char="F0B4"/>
            </w:r>
            <w:r w:rsidRPr="00CE2C5F">
              <w:t xml:space="preserve"> 100</w:t>
            </w:r>
          </w:p>
        </w:tc>
      </w:tr>
      <w:tr w:rsidR="00FE2B6C" w:rsidRPr="00CE2C5F" w:rsidTr="005F4BDD">
        <w:trPr>
          <w:cantSplit/>
        </w:trPr>
        <w:tc>
          <w:tcPr>
            <w:tcW w:w="648" w:type="dxa"/>
            <w:vAlign w:val="center"/>
          </w:tcPr>
          <w:p w:rsidR="00FE2B6C" w:rsidRPr="00CE2C5F" w:rsidRDefault="00FE2B6C" w:rsidP="005F4BDD">
            <w:pPr>
              <w:keepNext/>
              <w:jc w:val="center"/>
            </w:pPr>
          </w:p>
        </w:tc>
        <w:tc>
          <w:tcPr>
            <w:tcW w:w="4910" w:type="dxa"/>
            <w:vAlign w:val="center"/>
          </w:tcPr>
          <w:p w:rsidR="00FE2B6C" w:rsidRPr="00CE2C5F" w:rsidRDefault="00FE2B6C" w:rsidP="005F4BDD">
            <w:pPr>
              <w:keepNext/>
              <w:jc w:val="both"/>
            </w:pPr>
            <w:r w:rsidRPr="00CE2C5F">
              <w:rPr>
                <w:b/>
              </w:rPr>
              <w:t>Таблица 4.3</w:t>
            </w:r>
          </w:p>
        </w:tc>
        <w:tc>
          <w:tcPr>
            <w:tcW w:w="540" w:type="dxa"/>
            <w:vAlign w:val="center"/>
          </w:tcPr>
          <w:p w:rsidR="00FE2B6C" w:rsidRPr="00CE2C5F" w:rsidRDefault="00FE2B6C" w:rsidP="005F4BDD">
            <w:pPr>
              <w:keepNext/>
              <w:jc w:val="center"/>
            </w:pPr>
          </w:p>
        </w:tc>
        <w:tc>
          <w:tcPr>
            <w:tcW w:w="8842" w:type="dxa"/>
            <w:vAlign w:val="center"/>
          </w:tcPr>
          <w:p w:rsidR="00FE2B6C" w:rsidRPr="00CE2C5F" w:rsidRDefault="00FE2B6C" w:rsidP="005F4BDD">
            <w:pPr>
              <w:keepNext/>
            </w:pPr>
            <w:r w:rsidRPr="00CE2C5F">
              <w:rPr>
                <w:b/>
              </w:rPr>
              <w:t>Сведения, необходимые для применения пониженного тарифа страховых взносов плательщиками страховых взносов, указанными в пункте 14 части 1 статьи 58 Федерального закона от 24 июля 2009 г. № 212-ФЗ</w:t>
            </w:r>
          </w:p>
        </w:tc>
      </w:tr>
      <w:tr w:rsidR="00FE2B6C" w:rsidRPr="00CE2C5F" w:rsidTr="005F4BDD">
        <w:trPr>
          <w:cantSplit/>
        </w:trPr>
        <w:tc>
          <w:tcPr>
            <w:tcW w:w="648" w:type="dxa"/>
            <w:vAlign w:val="center"/>
          </w:tcPr>
          <w:p w:rsidR="00FE2B6C" w:rsidRPr="00CE2C5F" w:rsidRDefault="00FE2B6C" w:rsidP="005F4BDD">
            <w:pPr>
              <w:jc w:val="center"/>
            </w:pPr>
            <w:r w:rsidRPr="00CE2C5F">
              <w:t>1</w:t>
            </w:r>
          </w:p>
        </w:tc>
        <w:tc>
          <w:tcPr>
            <w:tcW w:w="4910" w:type="dxa"/>
            <w:vAlign w:val="center"/>
          </w:tcPr>
          <w:p w:rsidR="00FE2B6C" w:rsidRPr="00CE2C5F" w:rsidRDefault="00FE2B6C" w:rsidP="005F4BDD">
            <w:r w:rsidRPr="00CE2C5F">
              <w:t>Таблица 4.3 графа 3 по каждой строке</w:t>
            </w:r>
          </w:p>
        </w:tc>
        <w:tc>
          <w:tcPr>
            <w:tcW w:w="540" w:type="dxa"/>
            <w:vAlign w:val="center"/>
          </w:tcPr>
          <w:p w:rsidR="00FE2B6C" w:rsidRPr="00CE2C5F" w:rsidRDefault="00FE2B6C" w:rsidP="005F4BDD">
            <w:pPr>
              <w:jc w:val="center"/>
            </w:pPr>
            <w:r w:rsidRPr="00CE2C5F">
              <w:t>=</w:t>
            </w:r>
          </w:p>
        </w:tc>
        <w:tc>
          <w:tcPr>
            <w:tcW w:w="8842" w:type="dxa"/>
            <w:vAlign w:val="center"/>
          </w:tcPr>
          <w:p w:rsidR="00FE2B6C" w:rsidRPr="00CE2C5F" w:rsidRDefault="00FE2B6C" w:rsidP="005F4BDD">
            <w:r w:rsidRPr="00CE2C5F">
              <w:t>Должен принадлежать множеству кодов видов предпринимательской деятельности (номера подпунктов пункта 2 статьи 346.43 Налогового кодекса Российской Федерации), согласно 212-ФЗ от 24.07.2009 статья 58 часть 1 пункт 14</w:t>
            </w:r>
          </w:p>
        </w:tc>
      </w:tr>
      <w:tr w:rsidR="00FE2B6C" w:rsidRPr="00CE2C5F" w:rsidTr="005F4BDD">
        <w:trPr>
          <w:cantSplit/>
        </w:trPr>
        <w:tc>
          <w:tcPr>
            <w:tcW w:w="648" w:type="dxa"/>
            <w:vAlign w:val="center"/>
          </w:tcPr>
          <w:p w:rsidR="00FE2B6C" w:rsidRPr="00CE2C5F" w:rsidRDefault="00FE2B6C" w:rsidP="005F4BDD">
            <w:pPr>
              <w:jc w:val="center"/>
            </w:pPr>
            <w:r w:rsidRPr="00CE2C5F">
              <w:t>2</w:t>
            </w:r>
          </w:p>
        </w:tc>
        <w:tc>
          <w:tcPr>
            <w:tcW w:w="4910" w:type="dxa"/>
            <w:vAlign w:val="center"/>
          </w:tcPr>
          <w:p w:rsidR="00FE2B6C" w:rsidRPr="00CE2C5F" w:rsidRDefault="00FE2B6C" w:rsidP="005F4BDD">
            <w:r w:rsidRPr="00CE2C5F">
              <w:t>Таблица 4.3  графы 4…5 по каждой строке</w:t>
            </w:r>
          </w:p>
        </w:tc>
        <w:tc>
          <w:tcPr>
            <w:tcW w:w="540" w:type="dxa"/>
            <w:vAlign w:val="center"/>
          </w:tcPr>
          <w:p w:rsidR="00FE2B6C" w:rsidRPr="00CE2C5F" w:rsidRDefault="00FE2B6C" w:rsidP="005F4BDD">
            <w:pPr>
              <w:jc w:val="center"/>
            </w:pPr>
            <w:r w:rsidRPr="00CE2C5F">
              <w:rPr>
                <w:lang w:val="en-US"/>
              </w:rPr>
              <w:t>[ ]</w:t>
            </w:r>
          </w:p>
        </w:tc>
        <w:tc>
          <w:tcPr>
            <w:tcW w:w="8842" w:type="dxa"/>
            <w:vAlign w:val="center"/>
          </w:tcPr>
          <w:p w:rsidR="00FE2B6C" w:rsidRPr="00CE2C5F" w:rsidRDefault="00FE2B6C" w:rsidP="005F4BDD">
            <w:r w:rsidRPr="00CE2C5F">
              <w:t>Должны принадлежать расчетному периоду (показателю титульного листа «Календарный год»)</w:t>
            </w:r>
          </w:p>
        </w:tc>
      </w:tr>
      <w:tr w:rsidR="00FE2B6C" w:rsidRPr="00CE2C5F" w:rsidTr="005F4BDD">
        <w:trPr>
          <w:cantSplit/>
        </w:trPr>
        <w:tc>
          <w:tcPr>
            <w:tcW w:w="648" w:type="dxa"/>
            <w:vAlign w:val="center"/>
          </w:tcPr>
          <w:p w:rsidR="00FE2B6C" w:rsidRPr="00CE2C5F" w:rsidRDefault="00FE2B6C" w:rsidP="005F4BDD">
            <w:pPr>
              <w:jc w:val="center"/>
            </w:pPr>
            <w:r w:rsidRPr="00CE2C5F">
              <w:t>3</w:t>
            </w:r>
          </w:p>
        </w:tc>
        <w:tc>
          <w:tcPr>
            <w:tcW w:w="4910" w:type="dxa"/>
            <w:vAlign w:val="center"/>
          </w:tcPr>
          <w:p w:rsidR="00FE2B6C" w:rsidRPr="00CE2C5F" w:rsidRDefault="00FE2B6C" w:rsidP="005F4BDD">
            <w:r w:rsidRPr="00CE2C5F">
              <w:t>Таблица 4.3 графа 5 по каждой строке</w:t>
            </w:r>
          </w:p>
        </w:tc>
        <w:tc>
          <w:tcPr>
            <w:tcW w:w="540" w:type="dxa"/>
            <w:vAlign w:val="center"/>
          </w:tcPr>
          <w:p w:rsidR="00FE2B6C" w:rsidRPr="00CE2C5F" w:rsidRDefault="00FE2B6C" w:rsidP="005F4BDD">
            <w:pPr>
              <w:jc w:val="center"/>
            </w:pPr>
            <w:r w:rsidRPr="00CE2C5F">
              <w:t>≥</w:t>
            </w:r>
          </w:p>
        </w:tc>
        <w:tc>
          <w:tcPr>
            <w:tcW w:w="8842" w:type="dxa"/>
            <w:vAlign w:val="center"/>
          </w:tcPr>
          <w:p w:rsidR="00FE2B6C" w:rsidRPr="00CE2C5F" w:rsidRDefault="00FE2B6C" w:rsidP="005F4BDD">
            <w:r w:rsidRPr="00CE2C5F">
              <w:t>Таблица 4.3 графа 4</w:t>
            </w:r>
          </w:p>
        </w:tc>
      </w:tr>
      <w:tr w:rsidR="00FE2B6C" w:rsidRPr="00CE2C5F" w:rsidTr="005F4BDD">
        <w:trPr>
          <w:cantSplit/>
        </w:trPr>
        <w:tc>
          <w:tcPr>
            <w:tcW w:w="648" w:type="dxa"/>
            <w:vAlign w:val="center"/>
          </w:tcPr>
          <w:p w:rsidR="00FE2B6C" w:rsidRPr="00CE2C5F" w:rsidRDefault="00FE2B6C" w:rsidP="005F4BDD">
            <w:pPr>
              <w:jc w:val="center"/>
            </w:pPr>
            <w:r w:rsidRPr="00CE2C5F">
              <w:t>4</w:t>
            </w:r>
          </w:p>
        </w:tc>
        <w:tc>
          <w:tcPr>
            <w:tcW w:w="4910" w:type="dxa"/>
            <w:vAlign w:val="center"/>
          </w:tcPr>
          <w:p w:rsidR="00FE2B6C" w:rsidRPr="00CE2C5F" w:rsidRDefault="00FE2B6C" w:rsidP="005F4BDD">
            <w:r w:rsidRPr="00CE2C5F">
              <w:t>Таблица 4.3 графа 7 по каждой строке</w:t>
            </w:r>
          </w:p>
        </w:tc>
        <w:tc>
          <w:tcPr>
            <w:tcW w:w="540" w:type="dxa"/>
            <w:vAlign w:val="center"/>
          </w:tcPr>
          <w:p w:rsidR="00FE2B6C" w:rsidRPr="00CE2C5F" w:rsidRDefault="00FE2B6C" w:rsidP="005F4BDD">
            <w:pPr>
              <w:jc w:val="center"/>
            </w:pPr>
            <w:r w:rsidRPr="00CE2C5F">
              <w:t>=</w:t>
            </w:r>
          </w:p>
        </w:tc>
        <w:tc>
          <w:tcPr>
            <w:tcW w:w="8842" w:type="dxa"/>
            <w:vAlign w:val="center"/>
          </w:tcPr>
          <w:p w:rsidR="00FE2B6C" w:rsidRPr="00CE2C5F" w:rsidRDefault="00FE2B6C" w:rsidP="005F4BDD">
            <w:pPr>
              <w:ind w:left="252"/>
            </w:pPr>
            <w:r w:rsidRPr="00CE2C5F">
              <w:t>Если дата в таблице 4.3 графе 4 &gt; последней даты 1-го месяца отчетного периода или дата в таблице 4.3 графе 5 &lt; первого числа 1-го месяца отчетного периода:</w:t>
            </w:r>
          </w:p>
          <w:p w:rsidR="00FE2B6C" w:rsidRPr="00CE2C5F" w:rsidRDefault="00FE2B6C" w:rsidP="005F4BDD">
            <w:r w:rsidRPr="00CE2C5F">
              <w:t>0</w:t>
            </w:r>
          </w:p>
        </w:tc>
      </w:tr>
      <w:tr w:rsidR="00FE2B6C" w:rsidRPr="00CE2C5F" w:rsidTr="005F4BDD">
        <w:trPr>
          <w:cantSplit/>
        </w:trPr>
        <w:tc>
          <w:tcPr>
            <w:tcW w:w="648" w:type="dxa"/>
            <w:vAlign w:val="center"/>
          </w:tcPr>
          <w:p w:rsidR="00FE2B6C" w:rsidRPr="00CE2C5F" w:rsidRDefault="00FE2B6C" w:rsidP="005F4BDD">
            <w:pPr>
              <w:jc w:val="center"/>
            </w:pPr>
            <w:r w:rsidRPr="00CE2C5F">
              <w:t>5</w:t>
            </w:r>
          </w:p>
        </w:tc>
        <w:tc>
          <w:tcPr>
            <w:tcW w:w="4910" w:type="dxa"/>
            <w:vAlign w:val="center"/>
          </w:tcPr>
          <w:p w:rsidR="00FE2B6C" w:rsidRPr="00CE2C5F" w:rsidRDefault="00FE2B6C" w:rsidP="005F4BDD">
            <w:r w:rsidRPr="00CE2C5F">
              <w:t>Таблица 4.3 графа 8 по каждой строке</w:t>
            </w:r>
          </w:p>
        </w:tc>
        <w:tc>
          <w:tcPr>
            <w:tcW w:w="540" w:type="dxa"/>
            <w:vAlign w:val="center"/>
          </w:tcPr>
          <w:p w:rsidR="00FE2B6C" w:rsidRPr="00CE2C5F" w:rsidRDefault="00FE2B6C" w:rsidP="005F4BDD">
            <w:pPr>
              <w:jc w:val="center"/>
            </w:pPr>
            <w:r w:rsidRPr="00CE2C5F">
              <w:t>=</w:t>
            </w:r>
          </w:p>
        </w:tc>
        <w:tc>
          <w:tcPr>
            <w:tcW w:w="8842" w:type="dxa"/>
            <w:vAlign w:val="center"/>
          </w:tcPr>
          <w:p w:rsidR="00FE2B6C" w:rsidRPr="00CE2C5F" w:rsidRDefault="00FE2B6C" w:rsidP="005F4BDD">
            <w:pPr>
              <w:ind w:left="252"/>
            </w:pPr>
            <w:r w:rsidRPr="00CE2C5F">
              <w:t>Если дата в таблице 4.3 графе 4 &gt; последней даты 2-го месяца отчетного периода или дата в таблице 4.3 графе 5 &lt; первого числа 2-го месяца отчетного периода:</w:t>
            </w:r>
          </w:p>
          <w:p w:rsidR="00FE2B6C" w:rsidRPr="00CE2C5F" w:rsidRDefault="00FE2B6C" w:rsidP="005F4BDD">
            <w:r w:rsidRPr="00CE2C5F">
              <w:t>0</w:t>
            </w:r>
          </w:p>
        </w:tc>
      </w:tr>
      <w:tr w:rsidR="00FE2B6C" w:rsidRPr="00CE2C5F" w:rsidTr="005F4BDD">
        <w:trPr>
          <w:cantSplit/>
        </w:trPr>
        <w:tc>
          <w:tcPr>
            <w:tcW w:w="648" w:type="dxa"/>
            <w:vAlign w:val="center"/>
          </w:tcPr>
          <w:p w:rsidR="00FE2B6C" w:rsidRPr="00CE2C5F" w:rsidRDefault="00FE2B6C" w:rsidP="005F4BDD">
            <w:pPr>
              <w:jc w:val="center"/>
            </w:pPr>
            <w:r w:rsidRPr="00CE2C5F">
              <w:t>6</w:t>
            </w:r>
          </w:p>
        </w:tc>
        <w:tc>
          <w:tcPr>
            <w:tcW w:w="4910" w:type="dxa"/>
            <w:vAlign w:val="center"/>
          </w:tcPr>
          <w:p w:rsidR="00FE2B6C" w:rsidRPr="00CE2C5F" w:rsidRDefault="00FE2B6C" w:rsidP="005F4BDD">
            <w:r w:rsidRPr="00CE2C5F">
              <w:t>Таблица 4.3 графа 9 по каждой строке</w:t>
            </w:r>
          </w:p>
        </w:tc>
        <w:tc>
          <w:tcPr>
            <w:tcW w:w="540" w:type="dxa"/>
            <w:vAlign w:val="center"/>
          </w:tcPr>
          <w:p w:rsidR="00FE2B6C" w:rsidRPr="00CE2C5F" w:rsidRDefault="00FE2B6C" w:rsidP="005F4BDD">
            <w:pPr>
              <w:jc w:val="center"/>
            </w:pPr>
            <w:r w:rsidRPr="00CE2C5F">
              <w:t>=</w:t>
            </w:r>
          </w:p>
        </w:tc>
        <w:tc>
          <w:tcPr>
            <w:tcW w:w="8842" w:type="dxa"/>
            <w:vAlign w:val="center"/>
          </w:tcPr>
          <w:p w:rsidR="00FE2B6C" w:rsidRPr="00CE2C5F" w:rsidRDefault="00FE2B6C" w:rsidP="005F4BDD">
            <w:pPr>
              <w:ind w:left="252"/>
            </w:pPr>
            <w:r w:rsidRPr="00CE2C5F">
              <w:t>Если дата в таблице 4.3 графе 4 &gt; последней даты 3-го месяца отчетного периода или дата в таблице 4.3 графе 5 &lt; первого числа 3-го месяца отчетного периода:</w:t>
            </w:r>
          </w:p>
          <w:p w:rsidR="00FE2B6C" w:rsidRPr="00CE2C5F" w:rsidRDefault="00FE2B6C" w:rsidP="005F4BDD">
            <w:r w:rsidRPr="00CE2C5F">
              <w:t>0</w:t>
            </w:r>
          </w:p>
        </w:tc>
      </w:tr>
      <w:tr w:rsidR="00FE2B6C" w:rsidRPr="00CE2C5F" w:rsidTr="005F4BDD">
        <w:trPr>
          <w:cantSplit/>
        </w:trPr>
        <w:tc>
          <w:tcPr>
            <w:tcW w:w="648" w:type="dxa"/>
            <w:vAlign w:val="center"/>
          </w:tcPr>
          <w:p w:rsidR="00FE2B6C" w:rsidRPr="00CE2C5F" w:rsidRDefault="00FE2B6C" w:rsidP="005F4BDD">
            <w:pPr>
              <w:jc w:val="center"/>
            </w:pPr>
            <w:r w:rsidRPr="00CE2C5F">
              <w:t>7</w:t>
            </w:r>
          </w:p>
        </w:tc>
        <w:tc>
          <w:tcPr>
            <w:tcW w:w="4910" w:type="dxa"/>
            <w:vAlign w:val="center"/>
          </w:tcPr>
          <w:p w:rsidR="00FE2B6C" w:rsidRPr="00CE2C5F" w:rsidRDefault="00FE2B6C" w:rsidP="005F4BDD">
            <w:r w:rsidRPr="00CE2C5F">
              <w:t>Таблица 4.3  показатель «Итого выплат» по графе 6</w:t>
            </w:r>
          </w:p>
        </w:tc>
        <w:tc>
          <w:tcPr>
            <w:tcW w:w="540" w:type="dxa"/>
            <w:vAlign w:val="center"/>
          </w:tcPr>
          <w:p w:rsidR="00FE2B6C" w:rsidRPr="00CE2C5F" w:rsidRDefault="00FE2B6C" w:rsidP="005F4BDD">
            <w:pPr>
              <w:jc w:val="center"/>
            </w:pPr>
            <w:r w:rsidRPr="00CE2C5F">
              <w:t>=</w:t>
            </w:r>
          </w:p>
        </w:tc>
        <w:tc>
          <w:tcPr>
            <w:tcW w:w="8842" w:type="dxa"/>
            <w:vAlign w:val="center"/>
          </w:tcPr>
          <w:p w:rsidR="00FE2B6C" w:rsidRPr="00CE2C5F" w:rsidRDefault="00FE2B6C" w:rsidP="005F4BDD">
            <w:r w:rsidRPr="00CE2C5F">
              <w:t xml:space="preserve">Таблица 3 строка </w:t>
            </w:r>
            <w:r w:rsidRPr="00CE2C5F">
              <w:rPr>
                <w:lang w:val="en-US"/>
              </w:rPr>
              <w:t>7</w:t>
            </w:r>
            <w:r w:rsidRPr="00CE2C5F">
              <w:t xml:space="preserve"> графа 3</w:t>
            </w:r>
          </w:p>
        </w:tc>
      </w:tr>
      <w:tr w:rsidR="00FE2B6C" w:rsidRPr="00CE2C5F" w:rsidTr="005F4BDD">
        <w:trPr>
          <w:cantSplit/>
        </w:trPr>
        <w:tc>
          <w:tcPr>
            <w:tcW w:w="648" w:type="dxa"/>
            <w:vAlign w:val="center"/>
          </w:tcPr>
          <w:p w:rsidR="00FE2B6C" w:rsidRPr="00CE2C5F" w:rsidRDefault="00FE2B6C" w:rsidP="005F4BDD">
            <w:pPr>
              <w:jc w:val="center"/>
            </w:pPr>
            <w:r w:rsidRPr="00CE2C5F">
              <w:t>8</w:t>
            </w:r>
          </w:p>
        </w:tc>
        <w:tc>
          <w:tcPr>
            <w:tcW w:w="4910" w:type="dxa"/>
            <w:vAlign w:val="center"/>
          </w:tcPr>
          <w:p w:rsidR="00FE2B6C" w:rsidRPr="00CE2C5F" w:rsidRDefault="00FE2B6C" w:rsidP="005F4BDD">
            <w:r w:rsidRPr="00CE2C5F">
              <w:t>Таблица 4.3 показатель «Итого выплат» по графе 7</w:t>
            </w:r>
          </w:p>
        </w:tc>
        <w:tc>
          <w:tcPr>
            <w:tcW w:w="540" w:type="dxa"/>
            <w:vAlign w:val="center"/>
          </w:tcPr>
          <w:p w:rsidR="00FE2B6C" w:rsidRPr="00CE2C5F" w:rsidRDefault="00FE2B6C" w:rsidP="005F4BDD">
            <w:pPr>
              <w:jc w:val="center"/>
            </w:pPr>
            <w:r w:rsidRPr="00CE2C5F">
              <w:t>=</w:t>
            </w:r>
          </w:p>
        </w:tc>
        <w:tc>
          <w:tcPr>
            <w:tcW w:w="8842" w:type="dxa"/>
            <w:vAlign w:val="center"/>
          </w:tcPr>
          <w:p w:rsidR="00FE2B6C" w:rsidRPr="00CE2C5F" w:rsidRDefault="00FE2B6C" w:rsidP="005F4BDD">
            <w:r w:rsidRPr="00CE2C5F">
              <w:t xml:space="preserve">Таблица 3 строка </w:t>
            </w:r>
            <w:r w:rsidRPr="00CE2C5F">
              <w:rPr>
                <w:lang w:val="en-US"/>
              </w:rPr>
              <w:t>7</w:t>
            </w:r>
            <w:r w:rsidRPr="00CE2C5F">
              <w:t xml:space="preserve"> графа 4</w:t>
            </w:r>
          </w:p>
        </w:tc>
      </w:tr>
      <w:tr w:rsidR="00FE2B6C" w:rsidRPr="00CE2C5F" w:rsidTr="005F4BDD">
        <w:trPr>
          <w:cantSplit/>
        </w:trPr>
        <w:tc>
          <w:tcPr>
            <w:tcW w:w="648" w:type="dxa"/>
            <w:vAlign w:val="center"/>
          </w:tcPr>
          <w:p w:rsidR="00FE2B6C" w:rsidRPr="00CE2C5F" w:rsidRDefault="00FE2B6C" w:rsidP="005F4BDD">
            <w:pPr>
              <w:jc w:val="center"/>
            </w:pPr>
            <w:r w:rsidRPr="00CE2C5F">
              <w:lastRenderedPageBreak/>
              <w:t>9</w:t>
            </w:r>
          </w:p>
        </w:tc>
        <w:tc>
          <w:tcPr>
            <w:tcW w:w="4910" w:type="dxa"/>
            <w:vAlign w:val="center"/>
          </w:tcPr>
          <w:p w:rsidR="00FE2B6C" w:rsidRPr="00CE2C5F" w:rsidRDefault="00FE2B6C" w:rsidP="005F4BDD">
            <w:r w:rsidRPr="00CE2C5F">
              <w:t>Таблица 4.3 показатель «Итого выплат» по графе 8</w:t>
            </w:r>
          </w:p>
        </w:tc>
        <w:tc>
          <w:tcPr>
            <w:tcW w:w="540" w:type="dxa"/>
            <w:vAlign w:val="center"/>
          </w:tcPr>
          <w:p w:rsidR="00FE2B6C" w:rsidRPr="00CE2C5F" w:rsidRDefault="00FE2B6C" w:rsidP="005F4BDD">
            <w:pPr>
              <w:jc w:val="center"/>
            </w:pPr>
            <w:r w:rsidRPr="00CE2C5F">
              <w:t>=</w:t>
            </w:r>
          </w:p>
        </w:tc>
        <w:tc>
          <w:tcPr>
            <w:tcW w:w="8842" w:type="dxa"/>
            <w:vAlign w:val="center"/>
          </w:tcPr>
          <w:p w:rsidR="00FE2B6C" w:rsidRPr="00CE2C5F" w:rsidRDefault="00FE2B6C" w:rsidP="005F4BDD">
            <w:r w:rsidRPr="00CE2C5F">
              <w:t xml:space="preserve">Таблица 3 строка </w:t>
            </w:r>
            <w:r w:rsidRPr="00CE2C5F">
              <w:rPr>
                <w:lang w:val="en-US"/>
              </w:rPr>
              <w:t>7</w:t>
            </w:r>
            <w:r w:rsidRPr="00CE2C5F">
              <w:t xml:space="preserve"> графа 5</w:t>
            </w:r>
          </w:p>
        </w:tc>
      </w:tr>
      <w:tr w:rsidR="00FE2B6C" w:rsidRPr="00CE2C5F" w:rsidTr="005F4BDD">
        <w:trPr>
          <w:cantSplit/>
        </w:trPr>
        <w:tc>
          <w:tcPr>
            <w:tcW w:w="648" w:type="dxa"/>
            <w:vAlign w:val="center"/>
          </w:tcPr>
          <w:p w:rsidR="00FE2B6C" w:rsidRPr="00CE2C5F" w:rsidRDefault="00FE2B6C" w:rsidP="005F4BDD">
            <w:pPr>
              <w:jc w:val="center"/>
            </w:pPr>
            <w:r w:rsidRPr="00CE2C5F">
              <w:t>10</w:t>
            </w:r>
          </w:p>
        </w:tc>
        <w:tc>
          <w:tcPr>
            <w:tcW w:w="4910" w:type="dxa"/>
            <w:vAlign w:val="center"/>
          </w:tcPr>
          <w:p w:rsidR="00FE2B6C" w:rsidRPr="00CE2C5F" w:rsidRDefault="00FE2B6C" w:rsidP="005F4BDD">
            <w:r w:rsidRPr="00CE2C5F">
              <w:t>Таблица 4.3 показатель «Итого выплат» по графе 9</w:t>
            </w:r>
          </w:p>
        </w:tc>
        <w:tc>
          <w:tcPr>
            <w:tcW w:w="540" w:type="dxa"/>
            <w:vAlign w:val="center"/>
          </w:tcPr>
          <w:p w:rsidR="00FE2B6C" w:rsidRPr="00CE2C5F" w:rsidRDefault="00FE2B6C" w:rsidP="005F4BDD">
            <w:pPr>
              <w:jc w:val="center"/>
            </w:pPr>
            <w:r w:rsidRPr="00CE2C5F">
              <w:t>=</w:t>
            </w:r>
          </w:p>
        </w:tc>
        <w:tc>
          <w:tcPr>
            <w:tcW w:w="8842" w:type="dxa"/>
            <w:vAlign w:val="center"/>
          </w:tcPr>
          <w:p w:rsidR="00FE2B6C" w:rsidRPr="00CE2C5F" w:rsidRDefault="00FE2B6C" w:rsidP="005F4BDD">
            <w:r w:rsidRPr="00CE2C5F">
              <w:t xml:space="preserve">Таблица 3 строка </w:t>
            </w:r>
            <w:r w:rsidRPr="00CE2C5F">
              <w:rPr>
                <w:lang w:val="en-US"/>
              </w:rPr>
              <w:t>7</w:t>
            </w:r>
            <w:r w:rsidRPr="00CE2C5F">
              <w:t xml:space="preserve"> графа 6</w:t>
            </w:r>
          </w:p>
        </w:tc>
      </w:tr>
      <w:tr w:rsidR="00FE2B6C" w:rsidRPr="00CE2C5F" w:rsidTr="005F4BDD">
        <w:trPr>
          <w:cantSplit/>
        </w:trPr>
        <w:tc>
          <w:tcPr>
            <w:tcW w:w="648" w:type="dxa"/>
            <w:vAlign w:val="center"/>
          </w:tcPr>
          <w:p w:rsidR="00FE2B6C" w:rsidRPr="00CE2C5F" w:rsidRDefault="00FE2B6C" w:rsidP="005F4BDD">
            <w:pPr>
              <w:jc w:val="center"/>
            </w:pPr>
            <w:r w:rsidRPr="00CE2C5F">
              <w:t>11</w:t>
            </w:r>
          </w:p>
        </w:tc>
        <w:tc>
          <w:tcPr>
            <w:tcW w:w="4910" w:type="dxa"/>
            <w:vAlign w:val="center"/>
          </w:tcPr>
          <w:p w:rsidR="00FE2B6C" w:rsidRPr="00CE2C5F" w:rsidRDefault="00FE2B6C" w:rsidP="005F4BDD">
            <w:r w:rsidRPr="00CE2C5F">
              <w:t>Таблица 4.3 количество строк по порядку</w:t>
            </w:r>
          </w:p>
        </w:tc>
        <w:tc>
          <w:tcPr>
            <w:tcW w:w="540" w:type="dxa"/>
            <w:vAlign w:val="center"/>
          </w:tcPr>
          <w:p w:rsidR="00FE2B6C" w:rsidRPr="00CE2C5F" w:rsidRDefault="00FE2B6C" w:rsidP="005F4BDD">
            <w:pPr>
              <w:jc w:val="center"/>
            </w:pPr>
            <w:r w:rsidRPr="00CE2C5F">
              <w:t>=</w:t>
            </w:r>
          </w:p>
        </w:tc>
        <w:tc>
          <w:tcPr>
            <w:tcW w:w="8842" w:type="dxa"/>
            <w:vAlign w:val="center"/>
          </w:tcPr>
          <w:p w:rsidR="00FE2B6C" w:rsidRPr="00CE2C5F" w:rsidRDefault="00FE2B6C" w:rsidP="005F4BDD">
            <w:pPr>
              <w:ind w:left="249"/>
            </w:pPr>
            <w:r w:rsidRPr="00CE2C5F">
              <w:t xml:space="preserve">Если расчёт за 1-й квартал и показатель титульного листа «шифр страхователя, 1-я часть» </w:t>
            </w:r>
            <w:r w:rsidRPr="00CE2C5F">
              <w:sym w:font="Symbol" w:char="F0B9"/>
            </w:r>
            <w:r w:rsidRPr="00CE2C5F">
              <w:t>171:</w:t>
            </w:r>
          </w:p>
          <w:p w:rsidR="00FE2B6C" w:rsidRPr="00CE2C5F" w:rsidRDefault="00FE2B6C" w:rsidP="005F4BDD">
            <w:r w:rsidRPr="00CE2C5F">
              <w:t>0</w:t>
            </w:r>
          </w:p>
        </w:tc>
      </w:tr>
      <w:tr w:rsidR="00FE2B6C" w:rsidRPr="00CE2C5F" w:rsidTr="005F4BDD">
        <w:trPr>
          <w:cantSplit/>
        </w:trPr>
        <w:tc>
          <w:tcPr>
            <w:tcW w:w="648" w:type="dxa"/>
            <w:vAlign w:val="center"/>
          </w:tcPr>
          <w:p w:rsidR="00FE2B6C" w:rsidRPr="00CE2C5F" w:rsidRDefault="00FE2B6C" w:rsidP="005F4BDD">
            <w:pPr>
              <w:jc w:val="center"/>
            </w:pPr>
            <w:r w:rsidRPr="00CE2C5F">
              <w:t>12</w:t>
            </w:r>
          </w:p>
        </w:tc>
        <w:tc>
          <w:tcPr>
            <w:tcW w:w="4910" w:type="dxa"/>
            <w:vAlign w:val="center"/>
          </w:tcPr>
          <w:p w:rsidR="00FE2B6C" w:rsidRPr="00CE2C5F" w:rsidRDefault="00FE2B6C" w:rsidP="005F4BDD">
            <w:r w:rsidRPr="00CE2C5F">
              <w:t>Таблица 4.3 количество строк по порядку</w:t>
            </w:r>
          </w:p>
        </w:tc>
        <w:tc>
          <w:tcPr>
            <w:tcW w:w="540" w:type="dxa"/>
            <w:vAlign w:val="center"/>
          </w:tcPr>
          <w:p w:rsidR="00FE2B6C" w:rsidRPr="00CE2C5F" w:rsidRDefault="00FE2B6C" w:rsidP="005F4BDD">
            <w:pPr>
              <w:jc w:val="center"/>
            </w:pPr>
            <w:r w:rsidRPr="00CE2C5F">
              <w:rPr>
                <w:lang w:val="en-US"/>
              </w:rPr>
              <w:t>&gt;</w:t>
            </w:r>
          </w:p>
        </w:tc>
        <w:tc>
          <w:tcPr>
            <w:tcW w:w="8842" w:type="dxa"/>
            <w:vAlign w:val="center"/>
          </w:tcPr>
          <w:p w:rsidR="00FE2B6C" w:rsidRPr="00CE2C5F" w:rsidRDefault="00FE2B6C" w:rsidP="005F4BDD">
            <w:pPr>
              <w:ind w:left="249"/>
            </w:pPr>
            <w:r w:rsidRPr="00CE2C5F">
              <w:t>Если показатель титульного листа «шифр страхователя, 1-я часть» =171:</w:t>
            </w:r>
          </w:p>
          <w:p w:rsidR="00FE2B6C" w:rsidRPr="00CE2C5F" w:rsidRDefault="00FE2B6C" w:rsidP="005F4BDD">
            <w:r w:rsidRPr="00CE2C5F">
              <w:t>0</w:t>
            </w:r>
          </w:p>
        </w:tc>
      </w:tr>
      <w:tr w:rsidR="00FE2B6C" w:rsidRPr="00CE2C5F" w:rsidTr="005F4BDD">
        <w:trPr>
          <w:cantSplit/>
        </w:trPr>
        <w:tc>
          <w:tcPr>
            <w:tcW w:w="648" w:type="dxa"/>
            <w:vAlign w:val="center"/>
          </w:tcPr>
          <w:p w:rsidR="00FE2B6C" w:rsidRPr="00CE2C5F" w:rsidRDefault="00FE2B6C" w:rsidP="005F4BDD">
            <w:pPr>
              <w:keepNext/>
              <w:jc w:val="center"/>
            </w:pPr>
          </w:p>
        </w:tc>
        <w:tc>
          <w:tcPr>
            <w:tcW w:w="4910" w:type="dxa"/>
            <w:vAlign w:val="center"/>
          </w:tcPr>
          <w:p w:rsidR="00FE2B6C" w:rsidRPr="00CE2C5F" w:rsidRDefault="00FE2B6C" w:rsidP="005F4BDD">
            <w:pPr>
              <w:keepNext/>
              <w:spacing w:before="240" w:after="240"/>
            </w:pPr>
            <w:r w:rsidRPr="00CE2C5F">
              <w:rPr>
                <w:b/>
              </w:rPr>
              <w:t>Таблица 5</w:t>
            </w:r>
          </w:p>
        </w:tc>
        <w:tc>
          <w:tcPr>
            <w:tcW w:w="540" w:type="dxa"/>
            <w:vAlign w:val="center"/>
          </w:tcPr>
          <w:p w:rsidR="00FE2B6C" w:rsidRPr="00CE2C5F" w:rsidRDefault="00FE2B6C" w:rsidP="005F4BDD">
            <w:pPr>
              <w:keepNext/>
              <w:jc w:val="center"/>
            </w:pPr>
          </w:p>
        </w:tc>
        <w:tc>
          <w:tcPr>
            <w:tcW w:w="8842" w:type="dxa"/>
            <w:vAlign w:val="center"/>
          </w:tcPr>
          <w:p w:rsidR="00FE2B6C" w:rsidRPr="00CE2C5F" w:rsidRDefault="00FE2B6C" w:rsidP="005F4BDD">
            <w:pPr>
              <w:keepNext/>
            </w:pPr>
            <w:r w:rsidRPr="00CE2C5F">
              <w:rPr>
                <w:b/>
              </w:rPr>
              <w:t>Расшифровка выплат, произведенных за счет средств, финансируемых из  федерального бюджета</w:t>
            </w:r>
          </w:p>
        </w:tc>
      </w:tr>
      <w:tr w:rsidR="00FE2B6C" w:rsidRPr="00CE2C5F" w:rsidTr="005F4BDD">
        <w:trPr>
          <w:cantSplit/>
        </w:trPr>
        <w:tc>
          <w:tcPr>
            <w:tcW w:w="648" w:type="dxa"/>
            <w:vAlign w:val="center"/>
          </w:tcPr>
          <w:p w:rsidR="00FE2B6C" w:rsidRPr="00CE2C5F" w:rsidRDefault="00FE2B6C" w:rsidP="005F4BDD">
            <w:pPr>
              <w:jc w:val="center"/>
            </w:pPr>
            <w:r w:rsidRPr="00CE2C5F">
              <w:t>1</w:t>
            </w:r>
          </w:p>
        </w:tc>
        <w:tc>
          <w:tcPr>
            <w:tcW w:w="4910" w:type="dxa"/>
            <w:vAlign w:val="center"/>
          </w:tcPr>
          <w:p w:rsidR="00FE2B6C" w:rsidRPr="00CE2C5F" w:rsidRDefault="00FE2B6C" w:rsidP="005F4BDD">
            <w:r w:rsidRPr="00CE2C5F">
              <w:t xml:space="preserve">Таблица 5 строка 3 графа 3 </w:t>
            </w:r>
          </w:p>
        </w:tc>
        <w:tc>
          <w:tcPr>
            <w:tcW w:w="540" w:type="dxa"/>
            <w:vAlign w:val="center"/>
          </w:tcPr>
          <w:p w:rsidR="00FE2B6C" w:rsidRPr="00CE2C5F" w:rsidRDefault="00FE2B6C" w:rsidP="005F4BDD">
            <w:pPr>
              <w:jc w:val="center"/>
            </w:pPr>
            <w:r w:rsidRPr="00CE2C5F">
              <w:t>≤</w:t>
            </w:r>
          </w:p>
        </w:tc>
        <w:tc>
          <w:tcPr>
            <w:tcW w:w="8842" w:type="dxa"/>
            <w:vAlign w:val="center"/>
          </w:tcPr>
          <w:p w:rsidR="00FE2B6C" w:rsidRPr="00CE2C5F" w:rsidRDefault="00FE2B6C" w:rsidP="005F4BDD">
            <w:r w:rsidRPr="00CE2C5F">
              <w:t>Таблица 5 сумма строк 4 и 5 по графе 3</w:t>
            </w:r>
          </w:p>
        </w:tc>
      </w:tr>
      <w:tr w:rsidR="00FE2B6C" w:rsidRPr="00CE2C5F" w:rsidTr="005F4BDD">
        <w:trPr>
          <w:cantSplit/>
        </w:trPr>
        <w:tc>
          <w:tcPr>
            <w:tcW w:w="648" w:type="dxa"/>
            <w:vAlign w:val="center"/>
          </w:tcPr>
          <w:p w:rsidR="00FE2B6C" w:rsidRPr="00CE2C5F" w:rsidRDefault="00FE2B6C" w:rsidP="005F4BDD">
            <w:pPr>
              <w:jc w:val="center"/>
            </w:pPr>
            <w:r w:rsidRPr="00CE2C5F">
              <w:t>2</w:t>
            </w:r>
          </w:p>
        </w:tc>
        <w:tc>
          <w:tcPr>
            <w:tcW w:w="4910" w:type="dxa"/>
            <w:vAlign w:val="center"/>
          </w:tcPr>
          <w:p w:rsidR="00FE2B6C" w:rsidRPr="00CE2C5F" w:rsidRDefault="00FE2B6C" w:rsidP="005F4BDD">
            <w:r w:rsidRPr="00CE2C5F">
              <w:t xml:space="preserve">Таблица 5 строка 3 графа 3 </w:t>
            </w:r>
          </w:p>
        </w:tc>
        <w:tc>
          <w:tcPr>
            <w:tcW w:w="540" w:type="dxa"/>
            <w:vAlign w:val="center"/>
          </w:tcPr>
          <w:p w:rsidR="00FE2B6C" w:rsidRPr="00CE2C5F" w:rsidRDefault="00FE2B6C" w:rsidP="005F4BDD">
            <w:pPr>
              <w:jc w:val="center"/>
            </w:pPr>
            <w:r w:rsidRPr="00CE2C5F">
              <w:t>≥</w:t>
            </w:r>
          </w:p>
        </w:tc>
        <w:tc>
          <w:tcPr>
            <w:tcW w:w="8842" w:type="dxa"/>
            <w:vAlign w:val="center"/>
          </w:tcPr>
          <w:p w:rsidR="00FE2B6C" w:rsidRPr="00CE2C5F" w:rsidRDefault="00FE2B6C" w:rsidP="005F4BDD">
            <w:r w:rsidRPr="00CE2C5F">
              <w:t>Таблица 5 строка 4 графа 3</w:t>
            </w:r>
          </w:p>
        </w:tc>
      </w:tr>
      <w:tr w:rsidR="00FE2B6C" w:rsidRPr="00CE2C5F" w:rsidTr="005F4BDD">
        <w:trPr>
          <w:cantSplit/>
        </w:trPr>
        <w:tc>
          <w:tcPr>
            <w:tcW w:w="648" w:type="dxa"/>
            <w:vAlign w:val="center"/>
          </w:tcPr>
          <w:p w:rsidR="00FE2B6C" w:rsidRPr="00CE2C5F" w:rsidRDefault="00FE2B6C" w:rsidP="005F4BDD">
            <w:pPr>
              <w:jc w:val="center"/>
            </w:pPr>
            <w:r w:rsidRPr="00CE2C5F">
              <w:t>3</w:t>
            </w:r>
          </w:p>
        </w:tc>
        <w:tc>
          <w:tcPr>
            <w:tcW w:w="4910" w:type="dxa"/>
            <w:vAlign w:val="center"/>
          </w:tcPr>
          <w:p w:rsidR="00FE2B6C" w:rsidRPr="00CE2C5F" w:rsidRDefault="00FE2B6C" w:rsidP="005F4BDD">
            <w:r w:rsidRPr="00CE2C5F">
              <w:t xml:space="preserve">Таблица 5 строка 3 графа 3 </w:t>
            </w:r>
          </w:p>
        </w:tc>
        <w:tc>
          <w:tcPr>
            <w:tcW w:w="540" w:type="dxa"/>
            <w:vAlign w:val="center"/>
          </w:tcPr>
          <w:p w:rsidR="00FE2B6C" w:rsidRPr="00CE2C5F" w:rsidRDefault="00FE2B6C" w:rsidP="005F4BDD">
            <w:pPr>
              <w:jc w:val="center"/>
            </w:pPr>
            <w:r w:rsidRPr="00CE2C5F">
              <w:t>≥</w:t>
            </w:r>
          </w:p>
        </w:tc>
        <w:tc>
          <w:tcPr>
            <w:tcW w:w="8842" w:type="dxa"/>
            <w:vAlign w:val="center"/>
          </w:tcPr>
          <w:p w:rsidR="00FE2B6C" w:rsidRPr="00CE2C5F" w:rsidRDefault="00FE2B6C" w:rsidP="005F4BDD">
            <w:r w:rsidRPr="00CE2C5F">
              <w:t>Таблица 5 строка 5 графа 3</w:t>
            </w:r>
          </w:p>
        </w:tc>
      </w:tr>
      <w:tr w:rsidR="00FE2B6C" w:rsidRPr="00CE2C5F" w:rsidTr="005F4BDD">
        <w:trPr>
          <w:cantSplit/>
        </w:trPr>
        <w:tc>
          <w:tcPr>
            <w:tcW w:w="648" w:type="dxa"/>
            <w:vAlign w:val="center"/>
          </w:tcPr>
          <w:p w:rsidR="00FE2B6C" w:rsidRPr="00CE2C5F" w:rsidRDefault="00FE2B6C" w:rsidP="005F4BDD">
            <w:pPr>
              <w:jc w:val="center"/>
            </w:pPr>
            <w:r w:rsidRPr="00CE2C5F">
              <w:t>4</w:t>
            </w:r>
          </w:p>
        </w:tc>
        <w:tc>
          <w:tcPr>
            <w:tcW w:w="4910" w:type="dxa"/>
            <w:vAlign w:val="center"/>
          </w:tcPr>
          <w:p w:rsidR="00FE2B6C" w:rsidRPr="00CE2C5F" w:rsidRDefault="00FE2B6C" w:rsidP="005F4BDD">
            <w:r w:rsidRPr="00CE2C5F">
              <w:t>Таблица 5 строка 3 графа 4</w:t>
            </w:r>
          </w:p>
        </w:tc>
        <w:tc>
          <w:tcPr>
            <w:tcW w:w="540" w:type="dxa"/>
            <w:vAlign w:val="center"/>
          </w:tcPr>
          <w:p w:rsidR="00FE2B6C" w:rsidRPr="00CE2C5F" w:rsidRDefault="00FE2B6C" w:rsidP="005F4BDD">
            <w:pPr>
              <w:jc w:val="center"/>
            </w:pPr>
            <w:r w:rsidRPr="00CE2C5F">
              <w:t>=</w:t>
            </w:r>
          </w:p>
        </w:tc>
        <w:tc>
          <w:tcPr>
            <w:tcW w:w="8842" w:type="dxa"/>
            <w:vAlign w:val="center"/>
          </w:tcPr>
          <w:p w:rsidR="00FE2B6C" w:rsidRPr="00CE2C5F" w:rsidRDefault="00FE2B6C" w:rsidP="005F4BDD">
            <w:r w:rsidRPr="00CE2C5F">
              <w:t>Таблица 5 сумма строк 4 и 5 по графе 4</w:t>
            </w:r>
          </w:p>
        </w:tc>
      </w:tr>
      <w:tr w:rsidR="00FE2B6C" w:rsidRPr="00CE2C5F" w:rsidTr="005F4BDD">
        <w:trPr>
          <w:cantSplit/>
        </w:trPr>
        <w:tc>
          <w:tcPr>
            <w:tcW w:w="648" w:type="dxa"/>
            <w:vAlign w:val="center"/>
          </w:tcPr>
          <w:p w:rsidR="00FE2B6C" w:rsidRPr="00CE2C5F" w:rsidRDefault="00FE2B6C" w:rsidP="005F4BDD">
            <w:pPr>
              <w:jc w:val="center"/>
            </w:pPr>
            <w:r w:rsidRPr="00CE2C5F">
              <w:t>5</w:t>
            </w:r>
          </w:p>
        </w:tc>
        <w:tc>
          <w:tcPr>
            <w:tcW w:w="4910" w:type="dxa"/>
            <w:vAlign w:val="center"/>
          </w:tcPr>
          <w:p w:rsidR="00FE2B6C" w:rsidRPr="00CE2C5F" w:rsidRDefault="00FE2B6C" w:rsidP="005F4BDD">
            <w:r w:rsidRPr="00CE2C5F">
              <w:t>Таблица 5 строка 3 графа 5</w:t>
            </w:r>
          </w:p>
        </w:tc>
        <w:tc>
          <w:tcPr>
            <w:tcW w:w="540" w:type="dxa"/>
            <w:vAlign w:val="center"/>
          </w:tcPr>
          <w:p w:rsidR="00FE2B6C" w:rsidRPr="00CE2C5F" w:rsidRDefault="00FE2B6C" w:rsidP="005F4BDD">
            <w:pPr>
              <w:jc w:val="center"/>
            </w:pPr>
            <w:r w:rsidRPr="00CE2C5F">
              <w:t>=</w:t>
            </w:r>
          </w:p>
        </w:tc>
        <w:tc>
          <w:tcPr>
            <w:tcW w:w="8842" w:type="dxa"/>
            <w:vAlign w:val="center"/>
          </w:tcPr>
          <w:p w:rsidR="00FE2B6C" w:rsidRPr="00CE2C5F" w:rsidRDefault="00FE2B6C" w:rsidP="005F4BDD">
            <w:r w:rsidRPr="00CE2C5F">
              <w:t>Таблица 5 сумма строк 4 и 5 по графе 5</w:t>
            </w:r>
          </w:p>
        </w:tc>
      </w:tr>
      <w:tr w:rsidR="00FE2B6C" w:rsidRPr="00CE2C5F" w:rsidTr="005F4BDD">
        <w:trPr>
          <w:cantSplit/>
        </w:trPr>
        <w:tc>
          <w:tcPr>
            <w:tcW w:w="648" w:type="dxa"/>
            <w:vAlign w:val="center"/>
          </w:tcPr>
          <w:p w:rsidR="00FE2B6C" w:rsidRPr="00CE2C5F" w:rsidRDefault="00FE2B6C" w:rsidP="005F4BDD">
            <w:pPr>
              <w:jc w:val="center"/>
            </w:pPr>
            <w:r w:rsidRPr="00CE2C5F">
              <w:t>6</w:t>
            </w:r>
          </w:p>
        </w:tc>
        <w:tc>
          <w:tcPr>
            <w:tcW w:w="4910" w:type="dxa"/>
            <w:vAlign w:val="center"/>
          </w:tcPr>
          <w:p w:rsidR="00FE2B6C" w:rsidRPr="00CE2C5F" w:rsidRDefault="00FE2B6C" w:rsidP="005F4BDD">
            <w:r w:rsidRPr="00CE2C5F">
              <w:t>Таблица 5 строка 3 графа 6</w:t>
            </w:r>
          </w:p>
        </w:tc>
        <w:tc>
          <w:tcPr>
            <w:tcW w:w="540" w:type="dxa"/>
            <w:vAlign w:val="center"/>
          </w:tcPr>
          <w:p w:rsidR="00FE2B6C" w:rsidRPr="00CE2C5F" w:rsidRDefault="00FE2B6C" w:rsidP="005F4BDD">
            <w:pPr>
              <w:jc w:val="center"/>
            </w:pPr>
            <w:r w:rsidRPr="00CE2C5F">
              <w:t>≤</w:t>
            </w:r>
          </w:p>
        </w:tc>
        <w:tc>
          <w:tcPr>
            <w:tcW w:w="8842" w:type="dxa"/>
            <w:vAlign w:val="center"/>
          </w:tcPr>
          <w:p w:rsidR="00FE2B6C" w:rsidRPr="00CE2C5F" w:rsidRDefault="00FE2B6C" w:rsidP="005F4BDD">
            <w:r w:rsidRPr="00CE2C5F">
              <w:t>Таблица 5 сумма строк 4 и 5 по графе 6</w:t>
            </w:r>
          </w:p>
        </w:tc>
      </w:tr>
      <w:tr w:rsidR="00FE2B6C" w:rsidRPr="00CE2C5F" w:rsidTr="005F4BDD">
        <w:trPr>
          <w:cantSplit/>
        </w:trPr>
        <w:tc>
          <w:tcPr>
            <w:tcW w:w="648" w:type="dxa"/>
            <w:vAlign w:val="center"/>
          </w:tcPr>
          <w:p w:rsidR="00FE2B6C" w:rsidRPr="00CE2C5F" w:rsidRDefault="00FE2B6C" w:rsidP="005F4BDD">
            <w:pPr>
              <w:jc w:val="center"/>
            </w:pPr>
            <w:r w:rsidRPr="00CE2C5F">
              <w:t>7</w:t>
            </w:r>
          </w:p>
        </w:tc>
        <w:tc>
          <w:tcPr>
            <w:tcW w:w="4910" w:type="dxa"/>
            <w:vAlign w:val="center"/>
          </w:tcPr>
          <w:p w:rsidR="00FE2B6C" w:rsidRPr="00CE2C5F" w:rsidRDefault="00FE2B6C" w:rsidP="005F4BDD">
            <w:r w:rsidRPr="00CE2C5F">
              <w:t>Таблица 5 строка 3 графа 6</w:t>
            </w:r>
          </w:p>
        </w:tc>
        <w:tc>
          <w:tcPr>
            <w:tcW w:w="540" w:type="dxa"/>
            <w:vAlign w:val="center"/>
          </w:tcPr>
          <w:p w:rsidR="00FE2B6C" w:rsidRPr="00CE2C5F" w:rsidRDefault="00FE2B6C" w:rsidP="005F4BDD">
            <w:pPr>
              <w:jc w:val="center"/>
            </w:pPr>
            <w:r w:rsidRPr="00CE2C5F">
              <w:t>≥</w:t>
            </w:r>
          </w:p>
        </w:tc>
        <w:tc>
          <w:tcPr>
            <w:tcW w:w="8842" w:type="dxa"/>
            <w:vAlign w:val="center"/>
          </w:tcPr>
          <w:p w:rsidR="00FE2B6C" w:rsidRPr="00CE2C5F" w:rsidRDefault="00FE2B6C" w:rsidP="005F4BDD">
            <w:r w:rsidRPr="00CE2C5F">
              <w:t>Таблица 5 строка 4 графа 6</w:t>
            </w:r>
          </w:p>
        </w:tc>
      </w:tr>
      <w:tr w:rsidR="00FE2B6C" w:rsidRPr="00CE2C5F" w:rsidTr="005F4BDD">
        <w:trPr>
          <w:cantSplit/>
        </w:trPr>
        <w:tc>
          <w:tcPr>
            <w:tcW w:w="648" w:type="dxa"/>
            <w:vAlign w:val="center"/>
          </w:tcPr>
          <w:p w:rsidR="00FE2B6C" w:rsidRPr="00CE2C5F" w:rsidRDefault="00FE2B6C" w:rsidP="005F4BDD">
            <w:pPr>
              <w:jc w:val="center"/>
            </w:pPr>
            <w:r w:rsidRPr="00CE2C5F">
              <w:t>8</w:t>
            </w:r>
          </w:p>
        </w:tc>
        <w:tc>
          <w:tcPr>
            <w:tcW w:w="4910" w:type="dxa"/>
            <w:vAlign w:val="center"/>
          </w:tcPr>
          <w:p w:rsidR="00FE2B6C" w:rsidRPr="00CE2C5F" w:rsidRDefault="00FE2B6C" w:rsidP="005F4BDD">
            <w:r w:rsidRPr="00CE2C5F">
              <w:t>Таблица 5 строка 3 графа 6</w:t>
            </w:r>
          </w:p>
        </w:tc>
        <w:tc>
          <w:tcPr>
            <w:tcW w:w="540" w:type="dxa"/>
            <w:vAlign w:val="center"/>
          </w:tcPr>
          <w:p w:rsidR="00FE2B6C" w:rsidRPr="00CE2C5F" w:rsidRDefault="00FE2B6C" w:rsidP="005F4BDD">
            <w:pPr>
              <w:jc w:val="center"/>
            </w:pPr>
            <w:r w:rsidRPr="00CE2C5F">
              <w:t>≥</w:t>
            </w:r>
          </w:p>
        </w:tc>
        <w:tc>
          <w:tcPr>
            <w:tcW w:w="8842" w:type="dxa"/>
            <w:vAlign w:val="center"/>
          </w:tcPr>
          <w:p w:rsidR="00FE2B6C" w:rsidRPr="00CE2C5F" w:rsidRDefault="00FE2B6C" w:rsidP="005F4BDD">
            <w:r w:rsidRPr="00CE2C5F">
              <w:t>Таблица 5 строка 5 графа 6</w:t>
            </w:r>
          </w:p>
        </w:tc>
      </w:tr>
      <w:tr w:rsidR="00FE2B6C" w:rsidRPr="00CE2C5F" w:rsidTr="005F4BDD">
        <w:trPr>
          <w:cantSplit/>
        </w:trPr>
        <w:tc>
          <w:tcPr>
            <w:tcW w:w="648" w:type="dxa"/>
            <w:vAlign w:val="center"/>
          </w:tcPr>
          <w:p w:rsidR="00FE2B6C" w:rsidRPr="00CE2C5F" w:rsidRDefault="00FE2B6C" w:rsidP="005F4BDD">
            <w:pPr>
              <w:jc w:val="center"/>
            </w:pPr>
            <w:r w:rsidRPr="00CE2C5F">
              <w:t>9</w:t>
            </w:r>
          </w:p>
        </w:tc>
        <w:tc>
          <w:tcPr>
            <w:tcW w:w="4910" w:type="dxa"/>
            <w:vAlign w:val="center"/>
          </w:tcPr>
          <w:p w:rsidR="00FE2B6C" w:rsidRPr="00CE2C5F" w:rsidRDefault="00FE2B6C" w:rsidP="005F4BDD">
            <w:r w:rsidRPr="00CE2C5F">
              <w:t xml:space="preserve">Таблица 5 строка 3 графа 7 </w:t>
            </w:r>
          </w:p>
        </w:tc>
        <w:tc>
          <w:tcPr>
            <w:tcW w:w="540" w:type="dxa"/>
            <w:vAlign w:val="center"/>
          </w:tcPr>
          <w:p w:rsidR="00FE2B6C" w:rsidRPr="00CE2C5F" w:rsidRDefault="00FE2B6C" w:rsidP="005F4BDD">
            <w:pPr>
              <w:jc w:val="center"/>
            </w:pPr>
            <w:r w:rsidRPr="00CE2C5F">
              <w:t>=</w:t>
            </w:r>
          </w:p>
        </w:tc>
        <w:tc>
          <w:tcPr>
            <w:tcW w:w="8842" w:type="dxa"/>
            <w:vAlign w:val="center"/>
          </w:tcPr>
          <w:p w:rsidR="00FE2B6C" w:rsidRPr="00CE2C5F" w:rsidRDefault="00FE2B6C" w:rsidP="005F4BDD">
            <w:r w:rsidRPr="00CE2C5F">
              <w:t>Таблица 5 сумма строк 4 и 5 по графе 7</w:t>
            </w:r>
          </w:p>
        </w:tc>
      </w:tr>
      <w:tr w:rsidR="00FE2B6C" w:rsidRPr="00CE2C5F" w:rsidTr="005F4BDD">
        <w:trPr>
          <w:cantSplit/>
        </w:trPr>
        <w:tc>
          <w:tcPr>
            <w:tcW w:w="648" w:type="dxa"/>
            <w:vAlign w:val="center"/>
          </w:tcPr>
          <w:p w:rsidR="00FE2B6C" w:rsidRPr="00CE2C5F" w:rsidRDefault="00FE2B6C" w:rsidP="005F4BDD">
            <w:pPr>
              <w:jc w:val="center"/>
            </w:pPr>
            <w:r w:rsidRPr="00CE2C5F">
              <w:t>10</w:t>
            </w:r>
          </w:p>
        </w:tc>
        <w:tc>
          <w:tcPr>
            <w:tcW w:w="4910" w:type="dxa"/>
            <w:vAlign w:val="center"/>
          </w:tcPr>
          <w:p w:rsidR="00FE2B6C" w:rsidRPr="00CE2C5F" w:rsidRDefault="00FE2B6C" w:rsidP="005F4BDD">
            <w:r w:rsidRPr="00CE2C5F">
              <w:t xml:space="preserve">Таблица 5 строка 3 графа 8 </w:t>
            </w:r>
          </w:p>
        </w:tc>
        <w:tc>
          <w:tcPr>
            <w:tcW w:w="540" w:type="dxa"/>
            <w:vAlign w:val="center"/>
          </w:tcPr>
          <w:p w:rsidR="00FE2B6C" w:rsidRPr="00CE2C5F" w:rsidRDefault="00FE2B6C" w:rsidP="005F4BDD">
            <w:pPr>
              <w:jc w:val="center"/>
            </w:pPr>
            <w:r w:rsidRPr="00CE2C5F">
              <w:t>=</w:t>
            </w:r>
          </w:p>
        </w:tc>
        <w:tc>
          <w:tcPr>
            <w:tcW w:w="8842" w:type="dxa"/>
            <w:vAlign w:val="center"/>
          </w:tcPr>
          <w:p w:rsidR="00FE2B6C" w:rsidRPr="00CE2C5F" w:rsidRDefault="00FE2B6C" w:rsidP="005F4BDD">
            <w:r w:rsidRPr="00CE2C5F">
              <w:t>Таблица 5 сумма строк 4 и 5 по графе 8</w:t>
            </w:r>
          </w:p>
        </w:tc>
      </w:tr>
      <w:tr w:rsidR="00FE2B6C" w:rsidRPr="00CE2C5F" w:rsidTr="005F4BDD">
        <w:trPr>
          <w:cantSplit/>
        </w:trPr>
        <w:tc>
          <w:tcPr>
            <w:tcW w:w="648" w:type="dxa"/>
            <w:vAlign w:val="center"/>
          </w:tcPr>
          <w:p w:rsidR="00FE2B6C" w:rsidRPr="00CE2C5F" w:rsidRDefault="00FE2B6C" w:rsidP="005F4BDD">
            <w:pPr>
              <w:jc w:val="center"/>
            </w:pPr>
            <w:r w:rsidRPr="00CE2C5F">
              <w:t>11</w:t>
            </w:r>
          </w:p>
        </w:tc>
        <w:tc>
          <w:tcPr>
            <w:tcW w:w="4910" w:type="dxa"/>
            <w:vAlign w:val="center"/>
          </w:tcPr>
          <w:p w:rsidR="00FE2B6C" w:rsidRPr="00CE2C5F" w:rsidRDefault="00FE2B6C" w:rsidP="005F4BDD">
            <w:r w:rsidRPr="00CE2C5F">
              <w:t xml:space="preserve">Таблица 5 строка 3 графа 9 </w:t>
            </w:r>
          </w:p>
        </w:tc>
        <w:tc>
          <w:tcPr>
            <w:tcW w:w="540" w:type="dxa"/>
            <w:vAlign w:val="center"/>
          </w:tcPr>
          <w:p w:rsidR="00FE2B6C" w:rsidRPr="00CE2C5F" w:rsidRDefault="00FE2B6C" w:rsidP="005F4BDD">
            <w:pPr>
              <w:jc w:val="center"/>
            </w:pPr>
            <w:r w:rsidRPr="00CE2C5F">
              <w:t>≤</w:t>
            </w:r>
          </w:p>
        </w:tc>
        <w:tc>
          <w:tcPr>
            <w:tcW w:w="8842" w:type="dxa"/>
            <w:vAlign w:val="center"/>
          </w:tcPr>
          <w:p w:rsidR="00FE2B6C" w:rsidRPr="00CE2C5F" w:rsidRDefault="00FE2B6C" w:rsidP="005F4BDD">
            <w:r w:rsidRPr="00CE2C5F">
              <w:t>Таблица 5 сумма строк 4 и 5 по графе 9</w:t>
            </w:r>
          </w:p>
        </w:tc>
      </w:tr>
      <w:tr w:rsidR="00FE2B6C" w:rsidRPr="00CE2C5F" w:rsidTr="005F4BDD">
        <w:trPr>
          <w:cantSplit/>
        </w:trPr>
        <w:tc>
          <w:tcPr>
            <w:tcW w:w="648" w:type="dxa"/>
            <w:vAlign w:val="center"/>
          </w:tcPr>
          <w:p w:rsidR="00FE2B6C" w:rsidRPr="00CE2C5F" w:rsidRDefault="00FE2B6C" w:rsidP="005F4BDD">
            <w:pPr>
              <w:jc w:val="center"/>
            </w:pPr>
            <w:r w:rsidRPr="00CE2C5F">
              <w:t>12</w:t>
            </w:r>
          </w:p>
        </w:tc>
        <w:tc>
          <w:tcPr>
            <w:tcW w:w="4910" w:type="dxa"/>
            <w:vAlign w:val="center"/>
          </w:tcPr>
          <w:p w:rsidR="00FE2B6C" w:rsidRPr="00CE2C5F" w:rsidRDefault="00FE2B6C" w:rsidP="005F4BDD">
            <w:r w:rsidRPr="00CE2C5F">
              <w:t xml:space="preserve">Таблица 5 строка 3 графа 9 </w:t>
            </w:r>
          </w:p>
        </w:tc>
        <w:tc>
          <w:tcPr>
            <w:tcW w:w="540" w:type="dxa"/>
            <w:vAlign w:val="center"/>
          </w:tcPr>
          <w:p w:rsidR="00FE2B6C" w:rsidRPr="00CE2C5F" w:rsidRDefault="00FE2B6C" w:rsidP="005F4BDD">
            <w:pPr>
              <w:jc w:val="center"/>
            </w:pPr>
            <w:r w:rsidRPr="00CE2C5F">
              <w:t>≥</w:t>
            </w:r>
          </w:p>
        </w:tc>
        <w:tc>
          <w:tcPr>
            <w:tcW w:w="8842" w:type="dxa"/>
            <w:vAlign w:val="center"/>
          </w:tcPr>
          <w:p w:rsidR="00FE2B6C" w:rsidRPr="00CE2C5F" w:rsidRDefault="00FE2B6C" w:rsidP="005F4BDD">
            <w:r w:rsidRPr="00CE2C5F">
              <w:t>Таблица 5 строка 4 графа 9</w:t>
            </w:r>
          </w:p>
        </w:tc>
      </w:tr>
      <w:tr w:rsidR="00FE2B6C" w:rsidRPr="00CE2C5F" w:rsidTr="005F4BDD">
        <w:trPr>
          <w:cantSplit/>
        </w:trPr>
        <w:tc>
          <w:tcPr>
            <w:tcW w:w="648" w:type="dxa"/>
            <w:vAlign w:val="center"/>
          </w:tcPr>
          <w:p w:rsidR="00FE2B6C" w:rsidRPr="00CE2C5F" w:rsidRDefault="00FE2B6C" w:rsidP="005F4BDD">
            <w:pPr>
              <w:jc w:val="center"/>
            </w:pPr>
            <w:r w:rsidRPr="00CE2C5F">
              <w:t>13</w:t>
            </w:r>
          </w:p>
        </w:tc>
        <w:tc>
          <w:tcPr>
            <w:tcW w:w="4910" w:type="dxa"/>
            <w:vAlign w:val="center"/>
          </w:tcPr>
          <w:p w:rsidR="00FE2B6C" w:rsidRPr="00CE2C5F" w:rsidRDefault="00FE2B6C" w:rsidP="005F4BDD">
            <w:r w:rsidRPr="00CE2C5F">
              <w:t xml:space="preserve">Таблица 5 строка 3 графа 9 </w:t>
            </w:r>
          </w:p>
        </w:tc>
        <w:tc>
          <w:tcPr>
            <w:tcW w:w="540" w:type="dxa"/>
            <w:vAlign w:val="center"/>
          </w:tcPr>
          <w:p w:rsidR="00FE2B6C" w:rsidRPr="00CE2C5F" w:rsidRDefault="00FE2B6C" w:rsidP="005F4BDD">
            <w:pPr>
              <w:jc w:val="center"/>
            </w:pPr>
            <w:r w:rsidRPr="00CE2C5F">
              <w:t>≥</w:t>
            </w:r>
          </w:p>
        </w:tc>
        <w:tc>
          <w:tcPr>
            <w:tcW w:w="8842" w:type="dxa"/>
            <w:vAlign w:val="center"/>
          </w:tcPr>
          <w:p w:rsidR="00FE2B6C" w:rsidRPr="00CE2C5F" w:rsidRDefault="00FE2B6C" w:rsidP="005F4BDD">
            <w:r w:rsidRPr="00CE2C5F">
              <w:t>Таблица 5 строка 5 графа 9</w:t>
            </w:r>
          </w:p>
        </w:tc>
      </w:tr>
      <w:tr w:rsidR="00FE2B6C" w:rsidRPr="00CE2C5F" w:rsidTr="005F4BDD">
        <w:trPr>
          <w:cantSplit/>
        </w:trPr>
        <w:tc>
          <w:tcPr>
            <w:tcW w:w="648" w:type="dxa"/>
            <w:vAlign w:val="center"/>
          </w:tcPr>
          <w:p w:rsidR="00FE2B6C" w:rsidRPr="00CE2C5F" w:rsidRDefault="00FE2B6C" w:rsidP="005F4BDD">
            <w:pPr>
              <w:jc w:val="center"/>
            </w:pPr>
            <w:r w:rsidRPr="00CE2C5F">
              <w:t>14</w:t>
            </w:r>
          </w:p>
        </w:tc>
        <w:tc>
          <w:tcPr>
            <w:tcW w:w="4910" w:type="dxa"/>
            <w:vAlign w:val="center"/>
          </w:tcPr>
          <w:p w:rsidR="00FE2B6C" w:rsidRPr="00CE2C5F" w:rsidRDefault="00FE2B6C" w:rsidP="005F4BDD">
            <w:r w:rsidRPr="00CE2C5F">
              <w:t>Таблица 5 строка 3 графа 10</w:t>
            </w:r>
          </w:p>
        </w:tc>
        <w:tc>
          <w:tcPr>
            <w:tcW w:w="540" w:type="dxa"/>
            <w:vAlign w:val="center"/>
          </w:tcPr>
          <w:p w:rsidR="00FE2B6C" w:rsidRPr="00CE2C5F" w:rsidRDefault="00FE2B6C" w:rsidP="005F4BDD">
            <w:pPr>
              <w:jc w:val="center"/>
            </w:pPr>
            <w:r w:rsidRPr="00CE2C5F">
              <w:t>=</w:t>
            </w:r>
          </w:p>
        </w:tc>
        <w:tc>
          <w:tcPr>
            <w:tcW w:w="8842" w:type="dxa"/>
            <w:vAlign w:val="center"/>
          </w:tcPr>
          <w:p w:rsidR="00FE2B6C" w:rsidRPr="00CE2C5F" w:rsidRDefault="00FE2B6C" w:rsidP="005F4BDD">
            <w:r w:rsidRPr="00CE2C5F">
              <w:t>Таблица 5 сумма строк 4 и 5 по графе 10</w:t>
            </w:r>
          </w:p>
        </w:tc>
      </w:tr>
      <w:tr w:rsidR="00FE2B6C" w:rsidRPr="00CE2C5F" w:rsidTr="005F4BDD">
        <w:trPr>
          <w:cantSplit/>
        </w:trPr>
        <w:tc>
          <w:tcPr>
            <w:tcW w:w="648" w:type="dxa"/>
            <w:vAlign w:val="center"/>
          </w:tcPr>
          <w:p w:rsidR="00FE2B6C" w:rsidRPr="00CE2C5F" w:rsidRDefault="00FE2B6C" w:rsidP="005F4BDD">
            <w:pPr>
              <w:jc w:val="center"/>
            </w:pPr>
            <w:r w:rsidRPr="00CE2C5F">
              <w:t>15</w:t>
            </w:r>
          </w:p>
        </w:tc>
        <w:tc>
          <w:tcPr>
            <w:tcW w:w="4910" w:type="dxa"/>
            <w:vAlign w:val="center"/>
          </w:tcPr>
          <w:p w:rsidR="00FE2B6C" w:rsidRPr="00CE2C5F" w:rsidRDefault="00FE2B6C" w:rsidP="005F4BDD">
            <w:r w:rsidRPr="00CE2C5F">
              <w:t xml:space="preserve">Таблица 5 строка 3 графа 11 </w:t>
            </w:r>
          </w:p>
        </w:tc>
        <w:tc>
          <w:tcPr>
            <w:tcW w:w="540" w:type="dxa"/>
            <w:vAlign w:val="center"/>
          </w:tcPr>
          <w:p w:rsidR="00FE2B6C" w:rsidRPr="00CE2C5F" w:rsidRDefault="00FE2B6C" w:rsidP="005F4BDD">
            <w:pPr>
              <w:jc w:val="center"/>
            </w:pPr>
            <w:r w:rsidRPr="00CE2C5F">
              <w:t>=</w:t>
            </w:r>
          </w:p>
        </w:tc>
        <w:tc>
          <w:tcPr>
            <w:tcW w:w="8842" w:type="dxa"/>
            <w:vAlign w:val="center"/>
          </w:tcPr>
          <w:p w:rsidR="00FE2B6C" w:rsidRPr="00CE2C5F" w:rsidRDefault="00FE2B6C" w:rsidP="005F4BDD">
            <w:r w:rsidRPr="00CE2C5F">
              <w:t>Таблица 5 сумма строк 4 и 5 по графе 11</w:t>
            </w:r>
          </w:p>
        </w:tc>
      </w:tr>
      <w:tr w:rsidR="00FE2B6C" w:rsidRPr="00CE2C5F" w:rsidTr="005F4BDD">
        <w:trPr>
          <w:cantSplit/>
        </w:trPr>
        <w:tc>
          <w:tcPr>
            <w:tcW w:w="648" w:type="dxa"/>
            <w:vAlign w:val="center"/>
          </w:tcPr>
          <w:p w:rsidR="00FE2B6C" w:rsidRPr="00CE2C5F" w:rsidRDefault="00FE2B6C" w:rsidP="005F4BDD">
            <w:pPr>
              <w:jc w:val="center"/>
            </w:pPr>
            <w:r w:rsidRPr="00CE2C5F">
              <w:lastRenderedPageBreak/>
              <w:t>16</w:t>
            </w:r>
          </w:p>
        </w:tc>
        <w:tc>
          <w:tcPr>
            <w:tcW w:w="4910" w:type="dxa"/>
            <w:vAlign w:val="center"/>
          </w:tcPr>
          <w:p w:rsidR="00FE2B6C" w:rsidRPr="00CE2C5F" w:rsidRDefault="00FE2B6C" w:rsidP="005F4BDD">
            <w:r w:rsidRPr="00CE2C5F">
              <w:t>Таблица 5 строка 3 графа 15</w:t>
            </w:r>
          </w:p>
        </w:tc>
        <w:tc>
          <w:tcPr>
            <w:tcW w:w="540" w:type="dxa"/>
            <w:vAlign w:val="center"/>
          </w:tcPr>
          <w:p w:rsidR="00FE2B6C" w:rsidRPr="00CE2C5F" w:rsidRDefault="00FE2B6C" w:rsidP="005F4BDD">
            <w:pPr>
              <w:jc w:val="center"/>
            </w:pPr>
            <w:r w:rsidRPr="00CE2C5F">
              <w:t>≤</w:t>
            </w:r>
          </w:p>
        </w:tc>
        <w:tc>
          <w:tcPr>
            <w:tcW w:w="8842" w:type="dxa"/>
            <w:vAlign w:val="center"/>
          </w:tcPr>
          <w:p w:rsidR="00FE2B6C" w:rsidRPr="00CE2C5F" w:rsidRDefault="00FE2B6C" w:rsidP="005F4BDD">
            <w:r w:rsidRPr="00CE2C5F">
              <w:t>Таблица 5 сумма строк 4 и 5 по графе 15</w:t>
            </w:r>
          </w:p>
        </w:tc>
      </w:tr>
      <w:tr w:rsidR="00FE2B6C" w:rsidRPr="00CE2C5F" w:rsidTr="005F4BDD">
        <w:trPr>
          <w:cantSplit/>
        </w:trPr>
        <w:tc>
          <w:tcPr>
            <w:tcW w:w="648" w:type="dxa"/>
            <w:vAlign w:val="center"/>
          </w:tcPr>
          <w:p w:rsidR="00FE2B6C" w:rsidRPr="00CE2C5F" w:rsidRDefault="00FE2B6C" w:rsidP="005F4BDD">
            <w:pPr>
              <w:jc w:val="center"/>
            </w:pPr>
            <w:r w:rsidRPr="00CE2C5F">
              <w:t>17</w:t>
            </w:r>
          </w:p>
        </w:tc>
        <w:tc>
          <w:tcPr>
            <w:tcW w:w="4910" w:type="dxa"/>
            <w:vAlign w:val="center"/>
          </w:tcPr>
          <w:p w:rsidR="00FE2B6C" w:rsidRPr="00CE2C5F" w:rsidRDefault="00FE2B6C" w:rsidP="005F4BDD">
            <w:r w:rsidRPr="00CE2C5F">
              <w:t>Таблица 5 строка 3 графа 15</w:t>
            </w:r>
          </w:p>
        </w:tc>
        <w:tc>
          <w:tcPr>
            <w:tcW w:w="540" w:type="dxa"/>
            <w:vAlign w:val="center"/>
          </w:tcPr>
          <w:p w:rsidR="00FE2B6C" w:rsidRPr="00CE2C5F" w:rsidRDefault="00FE2B6C" w:rsidP="005F4BDD">
            <w:pPr>
              <w:jc w:val="center"/>
            </w:pPr>
            <w:r w:rsidRPr="00CE2C5F">
              <w:t>≥</w:t>
            </w:r>
          </w:p>
        </w:tc>
        <w:tc>
          <w:tcPr>
            <w:tcW w:w="8842" w:type="dxa"/>
            <w:vAlign w:val="center"/>
          </w:tcPr>
          <w:p w:rsidR="00FE2B6C" w:rsidRPr="00CE2C5F" w:rsidRDefault="00FE2B6C" w:rsidP="005F4BDD">
            <w:r w:rsidRPr="00CE2C5F">
              <w:t>Таблица 5 строка 4 графа 15</w:t>
            </w:r>
          </w:p>
        </w:tc>
      </w:tr>
      <w:tr w:rsidR="00FE2B6C" w:rsidRPr="00CE2C5F" w:rsidTr="005F4BDD">
        <w:trPr>
          <w:cantSplit/>
        </w:trPr>
        <w:tc>
          <w:tcPr>
            <w:tcW w:w="648" w:type="dxa"/>
            <w:vAlign w:val="center"/>
          </w:tcPr>
          <w:p w:rsidR="00FE2B6C" w:rsidRPr="00CE2C5F" w:rsidRDefault="00FE2B6C" w:rsidP="005F4BDD">
            <w:pPr>
              <w:jc w:val="center"/>
            </w:pPr>
            <w:r w:rsidRPr="00CE2C5F">
              <w:t>18</w:t>
            </w:r>
          </w:p>
        </w:tc>
        <w:tc>
          <w:tcPr>
            <w:tcW w:w="4910" w:type="dxa"/>
            <w:vAlign w:val="center"/>
          </w:tcPr>
          <w:p w:rsidR="00FE2B6C" w:rsidRPr="00CE2C5F" w:rsidRDefault="00FE2B6C" w:rsidP="005F4BDD">
            <w:r w:rsidRPr="00CE2C5F">
              <w:t>Таблица 5 строка 3 графа 15</w:t>
            </w:r>
          </w:p>
        </w:tc>
        <w:tc>
          <w:tcPr>
            <w:tcW w:w="540" w:type="dxa"/>
            <w:vAlign w:val="center"/>
          </w:tcPr>
          <w:p w:rsidR="00FE2B6C" w:rsidRPr="00CE2C5F" w:rsidRDefault="00FE2B6C" w:rsidP="005F4BDD">
            <w:pPr>
              <w:jc w:val="center"/>
            </w:pPr>
            <w:r w:rsidRPr="00CE2C5F">
              <w:t>≥</w:t>
            </w:r>
          </w:p>
        </w:tc>
        <w:tc>
          <w:tcPr>
            <w:tcW w:w="8842" w:type="dxa"/>
            <w:vAlign w:val="center"/>
          </w:tcPr>
          <w:p w:rsidR="00FE2B6C" w:rsidRPr="00CE2C5F" w:rsidRDefault="00FE2B6C" w:rsidP="005F4BDD">
            <w:r w:rsidRPr="00CE2C5F">
              <w:t>Таблица 5 строка 5 графа 15</w:t>
            </w:r>
          </w:p>
        </w:tc>
      </w:tr>
      <w:tr w:rsidR="00FE2B6C" w:rsidRPr="00CE2C5F" w:rsidTr="005F4BDD">
        <w:trPr>
          <w:cantSplit/>
        </w:trPr>
        <w:tc>
          <w:tcPr>
            <w:tcW w:w="648" w:type="dxa"/>
            <w:vAlign w:val="center"/>
          </w:tcPr>
          <w:p w:rsidR="00FE2B6C" w:rsidRPr="00CE2C5F" w:rsidRDefault="00FE2B6C" w:rsidP="005F4BDD">
            <w:pPr>
              <w:jc w:val="center"/>
            </w:pPr>
            <w:r w:rsidRPr="00CE2C5F">
              <w:t>19</w:t>
            </w:r>
          </w:p>
        </w:tc>
        <w:tc>
          <w:tcPr>
            <w:tcW w:w="4910" w:type="dxa"/>
            <w:vAlign w:val="center"/>
          </w:tcPr>
          <w:p w:rsidR="00FE2B6C" w:rsidRPr="00CE2C5F" w:rsidRDefault="00FE2B6C" w:rsidP="005F4BDD">
            <w:r w:rsidRPr="00CE2C5F">
              <w:t>Таблица 5 строка 3 графа 16</w:t>
            </w:r>
          </w:p>
        </w:tc>
        <w:tc>
          <w:tcPr>
            <w:tcW w:w="540" w:type="dxa"/>
            <w:vAlign w:val="center"/>
          </w:tcPr>
          <w:p w:rsidR="00FE2B6C" w:rsidRPr="00CE2C5F" w:rsidRDefault="00FE2B6C" w:rsidP="005F4BDD">
            <w:pPr>
              <w:jc w:val="center"/>
            </w:pPr>
            <w:r w:rsidRPr="00CE2C5F">
              <w:t>=</w:t>
            </w:r>
          </w:p>
        </w:tc>
        <w:tc>
          <w:tcPr>
            <w:tcW w:w="8842" w:type="dxa"/>
            <w:vAlign w:val="center"/>
          </w:tcPr>
          <w:p w:rsidR="00FE2B6C" w:rsidRPr="00CE2C5F" w:rsidRDefault="00FE2B6C" w:rsidP="005F4BDD">
            <w:r w:rsidRPr="00CE2C5F">
              <w:t>Таблица 5 сумма строк 4 и 5 по графе 16</w:t>
            </w:r>
          </w:p>
        </w:tc>
      </w:tr>
      <w:tr w:rsidR="00FE2B6C" w:rsidRPr="00CE2C5F" w:rsidTr="005F4BDD">
        <w:trPr>
          <w:cantSplit/>
        </w:trPr>
        <w:tc>
          <w:tcPr>
            <w:tcW w:w="648" w:type="dxa"/>
            <w:vAlign w:val="center"/>
          </w:tcPr>
          <w:p w:rsidR="00FE2B6C" w:rsidRPr="00CE2C5F" w:rsidRDefault="00FE2B6C" w:rsidP="005F4BDD">
            <w:pPr>
              <w:jc w:val="center"/>
            </w:pPr>
            <w:r w:rsidRPr="00CE2C5F">
              <w:t>20</w:t>
            </w:r>
          </w:p>
        </w:tc>
        <w:tc>
          <w:tcPr>
            <w:tcW w:w="4910" w:type="dxa"/>
            <w:vAlign w:val="center"/>
          </w:tcPr>
          <w:p w:rsidR="00FE2B6C" w:rsidRPr="00CE2C5F" w:rsidRDefault="00FE2B6C" w:rsidP="005F4BDD">
            <w:r w:rsidRPr="00CE2C5F">
              <w:t>Таблица 5 строка 3 графа 17</w:t>
            </w:r>
          </w:p>
        </w:tc>
        <w:tc>
          <w:tcPr>
            <w:tcW w:w="540" w:type="dxa"/>
            <w:vAlign w:val="center"/>
          </w:tcPr>
          <w:p w:rsidR="00FE2B6C" w:rsidRPr="00CE2C5F" w:rsidRDefault="00FE2B6C" w:rsidP="005F4BDD">
            <w:pPr>
              <w:jc w:val="center"/>
            </w:pPr>
            <w:r w:rsidRPr="00CE2C5F">
              <w:t>=</w:t>
            </w:r>
          </w:p>
        </w:tc>
        <w:tc>
          <w:tcPr>
            <w:tcW w:w="8842" w:type="dxa"/>
            <w:vAlign w:val="center"/>
          </w:tcPr>
          <w:p w:rsidR="00FE2B6C" w:rsidRPr="00CE2C5F" w:rsidRDefault="00FE2B6C" w:rsidP="005F4BDD">
            <w:r w:rsidRPr="00CE2C5F">
              <w:t>Таблица 5 сумма строк 4 и 5 по графе 17</w:t>
            </w:r>
          </w:p>
        </w:tc>
      </w:tr>
      <w:tr w:rsidR="00FE2B6C" w:rsidRPr="00CE2C5F" w:rsidTr="005F4BDD">
        <w:trPr>
          <w:cantSplit/>
        </w:trPr>
        <w:tc>
          <w:tcPr>
            <w:tcW w:w="648" w:type="dxa"/>
            <w:vAlign w:val="center"/>
          </w:tcPr>
          <w:p w:rsidR="00FE2B6C" w:rsidRPr="00C26CA2" w:rsidRDefault="00FE2B6C" w:rsidP="005F4BDD">
            <w:pPr>
              <w:jc w:val="center"/>
            </w:pPr>
            <w:r w:rsidRPr="00C26CA2">
              <w:t>21</w:t>
            </w:r>
          </w:p>
        </w:tc>
        <w:tc>
          <w:tcPr>
            <w:tcW w:w="4910" w:type="dxa"/>
            <w:vAlign w:val="center"/>
          </w:tcPr>
          <w:p w:rsidR="00FE2B6C" w:rsidRPr="00C26CA2" w:rsidRDefault="00FE2B6C" w:rsidP="005F4BDD">
            <w:r w:rsidRPr="00C26CA2">
              <w:t>Таблица 5 строка 8 графа 3</w:t>
            </w:r>
          </w:p>
        </w:tc>
        <w:tc>
          <w:tcPr>
            <w:tcW w:w="540" w:type="dxa"/>
            <w:vAlign w:val="center"/>
          </w:tcPr>
          <w:p w:rsidR="00FE2B6C" w:rsidRPr="00C26CA2" w:rsidRDefault="00FE2B6C" w:rsidP="005F4BDD">
            <w:pPr>
              <w:jc w:val="center"/>
            </w:pPr>
            <w:r w:rsidRPr="00C26CA2">
              <w:t>=</w:t>
            </w:r>
          </w:p>
        </w:tc>
        <w:tc>
          <w:tcPr>
            <w:tcW w:w="8842" w:type="dxa"/>
            <w:vAlign w:val="center"/>
          </w:tcPr>
          <w:p w:rsidR="00FE2B6C" w:rsidRPr="00C26CA2" w:rsidRDefault="00FE2B6C" w:rsidP="005F4BDD">
            <w:r w:rsidRPr="00C26CA2">
              <w:t>Таблица 5 сумма строк 1, 2, 3, 6 по графе 3</w:t>
            </w:r>
          </w:p>
        </w:tc>
      </w:tr>
      <w:tr w:rsidR="00FE2B6C" w:rsidRPr="00CE2C5F" w:rsidTr="005F4BDD">
        <w:trPr>
          <w:cantSplit/>
        </w:trPr>
        <w:tc>
          <w:tcPr>
            <w:tcW w:w="648" w:type="dxa"/>
            <w:vAlign w:val="center"/>
          </w:tcPr>
          <w:p w:rsidR="00FE2B6C" w:rsidRPr="00C26CA2" w:rsidRDefault="00FE2B6C" w:rsidP="005F4BDD">
            <w:pPr>
              <w:jc w:val="center"/>
            </w:pPr>
            <w:r w:rsidRPr="00C26CA2">
              <w:t>22</w:t>
            </w:r>
          </w:p>
        </w:tc>
        <w:tc>
          <w:tcPr>
            <w:tcW w:w="4910" w:type="dxa"/>
            <w:vAlign w:val="center"/>
          </w:tcPr>
          <w:p w:rsidR="00FE2B6C" w:rsidRPr="00C26CA2" w:rsidRDefault="00FE2B6C" w:rsidP="005F4BDD">
            <w:r w:rsidRPr="00C26CA2">
              <w:t xml:space="preserve">Таблица 5 строка 8 графа 5 </w:t>
            </w:r>
          </w:p>
        </w:tc>
        <w:tc>
          <w:tcPr>
            <w:tcW w:w="540" w:type="dxa"/>
            <w:vAlign w:val="center"/>
          </w:tcPr>
          <w:p w:rsidR="00FE2B6C" w:rsidRPr="00C26CA2" w:rsidRDefault="00FE2B6C" w:rsidP="005F4BDD">
            <w:pPr>
              <w:jc w:val="center"/>
            </w:pPr>
            <w:r w:rsidRPr="00C26CA2">
              <w:t>=</w:t>
            </w:r>
          </w:p>
        </w:tc>
        <w:tc>
          <w:tcPr>
            <w:tcW w:w="8842" w:type="dxa"/>
            <w:vAlign w:val="center"/>
          </w:tcPr>
          <w:p w:rsidR="00FE2B6C" w:rsidRPr="00C26CA2" w:rsidRDefault="00FE2B6C" w:rsidP="005F4BDD">
            <w:r w:rsidRPr="00C26CA2">
              <w:t>Таблица 5 сумма строк 1, 2, 3, 6, 7 по графе 5</w:t>
            </w:r>
          </w:p>
        </w:tc>
      </w:tr>
      <w:tr w:rsidR="00FE2B6C" w:rsidRPr="00CE2C5F" w:rsidTr="005F4BDD">
        <w:trPr>
          <w:cantSplit/>
        </w:trPr>
        <w:tc>
          <w:tcPr>
            <w:tcW w:w="648" w:type="dxa"/>
            <w:vAlign w:val="center"/>
          </w:tcPr>
          <w:p w:rsidR="00FE2B6C" w:rsidRPr="00C26CA2" w:rsidRDefault="00FE2B6C" w:rsidP="005F4BDD">
            <w:pPr>
              <w:jc w:val="center"/>
            </w:pPr>
            <w:r w:rsidRPr="00C26CA2">
              <w:t>23</w:t>
            </w:r>
          </w:p>
        </w:tc>
        <w:tc>
          <w:tcPr>
            <w:tcW w:w="4910" w:type="dxa"/>
            <w:vAlign w:val="center"/>
          </w:tcPr>
          <w:p w:rsidR="00FE2B6C" w:rsidRPr="00C26CA2" w:rsidRDefault="00FE2B6C" w:rsidP="005F4BDD">
            <w:r w:rsidRPr="00C26CA2">
              <w:t>Таблица 5 строка 8 графа 6</w:t>
            </w:r>
          </w:p>
        </w:tc>
        <w:tc>
          <w:tcPr>
            <w:tcW w:w="540" w:type="dxa"/>
            <w:vAlign w:val="center"/>
          </w:tcPr>
          <w:p w:rsidR="00FE2B6C" w:rsidRPr="00C26CA2" w:rsidRDefault="00FE2B6C" w:rsidP="005F4BDD">
            <w:pPr>
              <w:jc w:val="center"/>
            </w:pPr>
            <w:r w:rsidRPr="00C26CA2">
              <w:t>=</w:t>
            </w:r>
          </w:p>
        </w:tc>
        <w:tc>
          <w:tcPr>
            <w:tcW w:w="8842" w:type="dxa"/>
            <w:vAlign w:val="center"/>
          </w:tcPr>
          <w:p w:rsidR="00FE2B6C" w:rsidRPr="00C26CA2" w:rsidRDefault="00FE2B6C" w:rsidP="005F4BDD">
            <w:r w:rsidRPr="00C26CA2">
              <w:t>Таблица 5 сумма строк 1, 2, 3 по графе 6</w:t>
            </w:r>
          </w:p>
        </w:tc>
      </w:tr>
      <w:tr w:rsidR="00FE2B6C" w:rsidRPr="00CE2C5F" w:rsidTr="005F4BDD">
        <w:trPr>
          <w:cantSplit/>
        </w:trPr>
        <w:tc>
          <w:tcPr>
            <w:tcW w:w="648" w:type="dxa"/>
            <w:vAlign w:val="center"/>
          </w:tcPr>
          <w:p w:rsidR="00FE2B6C" w:rsidRPr="00C26CA2" w:rsidRDefault="00FE2B6C" w:rsidP="005F4BDD">
            <w:pPr>
              <w:jc w:val="center"/>
            </w:pPr>
            <w:r w:rsidRPr="00C26CA2">
              <w:t>24</w:t>
            </w:r>
          </w:p>
        </w:tc>
        <w:tc>
          <w:tcPr>
            <w:tcW w:w="4910" w:type="dxa"/>
            <w:vAlign w:val="center"/>
          </w:tcPr>
          <w:p w:rsidR="00FE2B6C" w:rsidRPr="00C26CA2" w:rsidRDefault="00FE2B6C" w:rsidP="005F4BDD">
            <w:r w:rsidRPr="00C26CA2">
              <w:t xml:space="preserve">Таблица 5 строка 8 графа 8 </w:t>
            </w:r>
          </w:p>
        </w:tc>
        <w:tc>
          <w:tcPr>
            <w:tcW w:w="540" w:type="dxa"/>
            <w:vAlign w:val="center"/>
          </w:tcPr>
          <w:p w:rsidR="00FE2B6C" w:rsidRPr="00C26CA2" w:rsidRDefault="00FE2B6C" w:rsidP="005F4BDD">
            <w:pPr>
              <w:jc w:val="center"/>
            </w:pPr>
            <w:r w:rsidRPr="00C26CA2">
              <w:t>=</w:t>
            </w:r>
          </w:p>
        </w:tc>
        <w:tc>
          <w:tcPr>
            <w:tcW w:w="8842" w:type="dxa"/>
            <w:vAlign w:val="center"/>
          </w:tcPr>
          <w:p w:rsidR="00FE2B6C" w:rsidRPr="00C26CA2" w:rsidRDefault="00FE2B6C" w:rsidP="005F4BDD">
            <w:r w:rsidRPr="00C26CA2">
              <w:t xml:space="preserve">Таблица 5 сумма строк 1, 2, 3 по графе 8 </w:t>
            </w:r>
          </w:p>
        </w:tc>
      </w:tr>
      <w:tr w:rsidR="00FE2B6C" w:rsidRPr="00CE2C5F" w:rsidTr="005F4BDD">
        <w:trPr>
          <w:cantSplit/>
        </w:trPr>
        <w:tc>
          <w:tcPr>
            <w:tcW w:w="648" w:type="dxa"/>
            <w:vAlign w:val="center"/>
          </w:tcPr>
          <w:p w:rsidR="00FE2B6C" w:rsidRPr="00C26CA2" w:rsidRDefault="00FE2B6C" w:rsidP="005F4BDD">
            <w:pPr>
              <w:jc w:val="center"/>
            </w:pPr>
            <w:r w:rsidRPr="00C26CA2">
              <w:t>25</w:t>
            </w:r>
          </w:p>
        </w:tc>
        <w:tc>
          <w:tcPr>
            <w:tcW w:w="4910" w:type="dxa"/>
            <w:vAlign w:val="center"/>
          </w:tcPr>
          <w:p w:rsidR="00FE2B6C" w:rsidRPr="00C26CA2" w:rsidRDefault="00FE2B6C" w:rsidP="005F4BDD">
            <w:r w:rsidRPr="00C26CA2">
              <w:t>Таблица 5 строка 8 графа 9</w:t>
            </w:r>
          </w:p>
        </w:tc>
        <w:tc>
          <w:tcPr>
            <w:tcW w:w="540" w:type="dxa"/>
            <w:vAlign w:val="center"/>
          </w:tcPr>
          <w:p w:rsidR="00FE2B6C" w:rsidRPr="00C26CA2" w:rsidRDefault="00FE2B6C" w:rsidP="005F4BDD">
            <w:pPr>
              <w:jc w:val="center"/>
            </w:pPr>
            <w:r w:rsidRPr="00C26CA2">
              <w:t>=</w:t>
            </w:r>
          </w:p>
        </w:tc>
        <w:tc>
          <w:tcPr>
            <w:tcW w:w="8842" w:type="dxa"/>
            <w:vAlign w:val="center"/>
          </w:tcPr>
          <w:p w:rsidR="00FE2B6C" w:rsidRPr="00C26CA2" w:rsidRDefault="00FE2B6C" w:rsidP="005F4BDD">
            <w:r w:rsidRPr="00C26CA2">
              <w:t>Таблица 5 сумма строк 1, 2, 3 по графе 9</w:t>
            </w:r>
          </w:p>
        </w:tc>
      </w:tr>
      <w:tr w:rsidR="00FE2B6C" w:rsidRPr="00CE2C5F" w:rsidTr="005F4BDD">
        <w:trPr>
          <w:cantSplit/>
        </w:trPr>
        <w:tc>
          <w:tcPr>
            <w:tcW w:w="648" w:type="dxa"/>
            <w:vAlign w:val="center"/>
          </w:tcPr>
          <w:p w:rsidR="00FE2B6C" w:rsidRPr="00C26CA2" w:rsidRDefault="00FE2B6C" w:rsidP="005F4BDD">
            <w:pPr>
              <w:jc w:val="center"/>
            </w:pPr>
            <w:r w:rsidRPr="00C26CA2">
              <w:t>26</w:t>
            </w:r>
          </w:p>
        </w:tc>
        <w:tc>
          <w:tcPr>
            <w:tcW w:w="4910" w:type="dxa"/>
            <w:vAlign w:val="center"/>
          </w:tcPr>
          <w:p w:rsidR="00FE2B6C" w:rsidRPr="00C26CA2" w:rsidRDefault="00FE2B6C" w:rsidP="005F4BDD">
            <w:r w:rsidRPr="00C26CA2">
              <w:t xml:space="preserve">Таблица 5 строка 8 графа 11 </w:t>
            </w:r>
          </w:p>
        </w:tc>
        <w:tc>
          <w:tcPr>
            <w:tcW w:w="540" w:type="dxa"/>
            <w:vAlign w:val="center"/>
          </w:tcPr>
          <w:p w:rsidR="00FE2B6C" w:rsidRPr="00C26CA2" w:rsidRDefault="00FE2B6C" w:rsidP="005F4BDD">
            <w:pPr>
              <w:jc w:val="center"/>
            </w:pPr>
            <w:r w:rsidRPr="00C26CA2">
              <w:t>=</w:t>
            </w:r>
          </w:p>
        </w:tc>
        <w:tc>
          <w:tcPr>
            <w:tcW w:w="8842" w:type="dxa"/>
            <w:vAlign w:val="center"/>
          </w:tcPr>
          <w:p w:rsidR="00FE2B6C" w:rsidRPr="00C26CA2" w:rsidRDefault="00FE2B6C" w:rsidP="005F4BDD">
            <w:r w:rsidRPr="00C26CA2">
              <w:t>Таблица 5 сумма строк 1, 2, 3 по графе 11</w:t>
            </w:r>
          </w:p>
        </w:tc>
      </w:tr>
      <w:tr w:rsidR="00FE2B6C" w:rsidRPr="00CE2C5F" w:rsidTr="005F4BDD">
        <w:trPr>
          <w:cantSplit/>
        </w:trPr>
        <w:tc>
          <w:tcPr>
            <w:tcW w:w="648" w:type="dxa"/>
            <w:vAlign w:val="center"/>
          </w:tcPr>
          <w:p w:rsidR="00FE2B6C" w:rsidRPr="00C26CA2" w:rsidRDefault="00FE2B6C" w:rsidP="005F4BDD">
            <w:pPr>
              <w:jc w:val="center"/>
            </w:pPr>
            <w:r w:rsidRPr="00C26CA2">
              <w:t>27</w:t>
            </w:r>
          </w:p>
        </w:tc>
        <w:tc>
          <w:tcPr>
            <w:tcW w:w="4910" w:type="dxa"/>
            <w:vAlign w:val="center"/>
          </w:tcPr>
          <w:p w:rsidR="00FE2B6C" w:rsidRPr="00C26CA2" w:rsidRDefault="00FE2B6C" w:rsidP="005F4BDD">
            <w:r w:rsidRPr="00C26CA2">
              <w:t>Таблица 5 строка 8 графа 12</w:t>
            </w:r>
          </w:p>
        </w:tc>
        <w:tc>
          <w:tcPr>
            <w:tcW w:w="540" w:type="dxa"/>
            <w:vAlign w:val="center"/>
          </w:tcPr>
          <w:p w:rsidR="00FE2B6C" w:rsidRPr="00C26CA2" w:rsidRDefault="00FE2B6C" w:rsidP="005F4BDD">
            <w:pPr>
              <w:jc w:val="center"/>
            </w:pPr>
            <w:r w:rsidRPr="00C26CA2">
              <w:t>=</w:t>
            </w:r>
          </w:p>
        </w:tc>
        <w:tc>
          <w:tcPr>
            <w:tcW w:w="8842" w:type="dxa"/>
            <w:vAlign w:val="center"/>
          </w:tcPr>
          <w:p w:rsidR="00FE2B6C" w:rsidRPr="00C26CA2" w:rsidRDefault="00FE2B6C" w:rsidP="005F4BDD">
            <w:r w:rsidRPr="00C26CA2">
              <w:t>Таблица 5 строка 1 графа 12</w:t>
            </w:r>
          </w:p>
        </w:tc>
      </w:tr>
      <w:tr w:rsidR="00FE2B6C" w:rsidRPr="00CE2C5F" w:rsidTr="005F4BDD">
        <w:trPr>
          <w:cantSplit/>
        </w:trPr>
        <w:tc>
          <w:tcPr>
            <w:tcW w:w="648" w:type="dxa"/>
            <w:vAlign w:val="center"/>
          </w:tcPr>
          <w:p w:rsidR="00FE2B6C" w:rsidRPr="00C26CA2" w:rsidRDefault="00FE2B6C" w:rsidP="005F4BDD">
            <w:pPr>
              <w:jc w:val="center"/>
            </w:pPr>
            <w:r w:rsidRPr="00C26CA2">
              <w:t>28</w:t>
            </w:r>
          </w:p>
        </w:tc>
        <w:tc>
          <w:tcPr>
            <w:tcW w:w="4910" w:type="dxa"/>
            <w:vAlign w:val="center"/>
          </w:tcPr>
          <w:p w:rsidR="00FE2B6C" w:rsidRPr="00C26CA2" w:rsidRDefault="00FE2B6C" w:rsidP="005F4BDD">
            <w:r w:rsidRPr="00C26CA2">
              <w:t xml:space="preserve">Таблица 5 строка 8 графа 14 </w:t>
            </w:r>
          </w:p>
        </w:tc>
        <w:tc>
          <w:tcPr>
            <w:tcW w:w="540" w:type="dxa"/>
            <w:vAlign w:val="center"/>
          </w:tcPr>
          <w:p w:rsidR="00FE2B6C" w:rsidRPr="00C26CA2" w:rsidRDefault="00FE2B6C" w:rsidP="005F4BDD">
            <w:pPr>
              <w:jc w:val="center"/>
            </w:pPr>
            <w:r w:rsidRPr="00C26CA2">
              <w:t>=</w:t>
            </w:r>
          </w:p>
        </w:tc>
        <w:tc>
          <w:tcPr>
            <w:tcW w:w="8842" w:type="dxa"/>
            <w:vAlign w:val="center"/>
          </w:tcPr>
          <w:p w:rsidR="00FE2B6C" w:rsidRPr="00C26CA2" w:rsidRDefault="00FE2B6C" w:rsidP="005F4BDD">
            <w:r w:rsidRPr="00C26CA2">
              <w:t>Таблица 5 строка 1 графа 14</w:t>
            </w:r>
          </w:p>
        </w:tc>
      </w:tr>
      <w:tr w:rsidR="00FE2B6C" w:rsidRPr="00CE2C5F" w:rsidTr="005F4BDD">
        <w:trPr>
          <w:cantSplit/>
        </w:trPr>
        <w:tc>
          <w:tcPr>
            <w:tcW w:w="648" w:type="dxa"/>
            <w:vAlign w:val="center"/>
          </w:tcPr>
          <w:p w:rsidR="00FE2B6C" w:rsidRPr="00C26CA2" w:rsidRDefault="00FE2B6C" w:rsidP="005F4BDD">
            <w:pPr>
              <w:jc w:val="center"/>
            </w:pPr>
            <w:r w:rsidRPr="00C26CA2">
              <w:t>29</w:t>
            </w:r>
          </w:p>
        </w:tc>
        <w:tc>
          <w:tcPr>
            <w:tcW w:w="4910" w:type="dxa"/>
            <w:vAlign w:val="center"/>
          </w:tcPr>
          <w:p w:rsidR="00FE2B6C" w:rsidRPr="00C26CA2" w:rsidRDefault="00FE2B6C" w:rsidP="005F4BDD">
            <w:r w:rsidRPr="00C26CA2">
              <w:t>Таблица 5 строка 8 графа 15</w:t>
            </w:r>
          </w:p>
        </w:tc>
        <w:tc>
          <w:tcPr>
            <w:tcW w:w="540" w:type="dxa"/>
            <w:vAlign w:val="center"/>
          </w:tcPr>
          <w:p w:rsidR="00FE2B6C" w:rsidRPr="00C26CA2" w:rsidRDefault="00FE2B6C" w:rsidP="005F4BDD">
            <w:pPr>
              <w:jc w:val="center"/>
            </w:pPr>
            <w:r w:rsidRPr="00C26CA2">
              <w:t>=</w:t>
            </w:r>
          </w:p>
        </w:tc>
        <w:tc>
          <w:tcPr>
            <w:tcW w:w="8842" w:type="dxa"/>
            <w:vAlign w:val="center"/>
          </w:tcPr>
          <w:p w:rsidR="00FE2B6C" w:rsidRPr="00C26CA2" w:rsidRDefault="00FE2B6C" w:rsidP="005F4BDD">
            <w:r w:rsidRPr="00C26CA2">
              <w:t>Таблица 5 сумма строк 1, 2, 3 по графе 15</w:t>
            </w:r>
          </w:p>
        </w:tc>
      </w:tr>
      <w:tr w:rsidR="00FE2B6C" w:rsidRPr="00CE2C5F" w:rsidTr="005F4BDD">
        <w:trPr>
          <w:cantSplit/>
        </w:trPr>
        <w:tc>
          <w:tcPr>
            <w:tcW w:w="648" w:type="dxa"/>
            <w:vAlign w:val="center"/>
          </w:tcPr>
          <w:p w:rsidR="00FE2B6C" w:rsidRPr="00C26CA2" w:rsidRDefault="00FE2B6C" w:rsidP="005F4BDD">
            <w:pPr>
              <w:jc w:val="center"/>
            </w:pPr>
            <w:r w:rsidRPr="00C26CA2">
              <w:t>30</w:t>
            </w:r>
          </w:p>
        </w:tc>
        <w:tc>
          <w:tcPr>
            <w:tcW w:w="4910" w:type="dxa"/>
            <w:vAlign w:val="center"/>
          </w:tcPr>
          <w:p w:rsidR="00FE2B6C" w:rsidRPr="00C26CA2" w:rsidRDefault="00FE2B6C" w:rsidP="005F4BDD">
            <w:r w:rsidRPr="00C26CA2">
              <w:t>Таблица 5 строка 8 графа 17</w:t>
            </w:r>
          </w:p>
        </w:tc>
        <w:tc>
          <w:tcPr>
            <w:tcW w:w="540" w:type="dxa"/>
            <w:vAlign w:val="center"/>
          </w:tcPr>
          <w:p w:rsidR="00FE2B6C" w:rsidRPr="00C26CA2" w:rsidRDefault="00FE2B6C" w:rsidP="005F4BDD">
            <w:pPr>
              <w:jc w:val="center"/>
            </w:pPr>
            <w:r w:rsidRPr="00C26CA2">
              <w:t>=</w:t>
            </w:r>
          </w:p>
        </w:tc>
        <w:tc>
          <w:tcPr>
            <w:tcW w:w="8842" w:type="dxa"/>
            <w:vAlign w:val="center"/>
          </w:tcPr>
          <w:p w:rsidR="00FE2B6C" w:rsidRPr="00C26CA2" w:rsidRDefault="00FE2B6C" w:rsidP="005F4BDD">
            <w:r w:rsidRPr="00C26CA2">
              <w:t>Таблица 5 сумма строк 1, 2, 3 по графе 17</w:t>
            </w:r>
          </w:p>
        </w:tc>
      </w:tr>
      <w:tr w:rsidR="00FE2B6C" w:rsidRPr="00CE2C5F" w:rsidTr="005F4BDD">
        <w:trPr>
          <w:cantSplit/>
        </w:trPr>
        <w:tc>
          <w:tcPr>
            <w:tcW w:w="648" w:type="dxa"/>
            <w:vAlign w:val="center"/>
          </w:tcPr>
          <w:p w:rsidR="00FE2B6C" w:rsidRPr="00C26CA2" w:rsidRDefault="00FE2B6C" w:rsidP="005F4BDD">
            <w:pPr>
              <w:jc w:val="center"/>
            </w:pPr>
            <w:r w:rsidRPr="00C26CA2">
              <w:t>31</w:t>
            </w:r>
          </w:p>
        </w:tc>
        <w:tc>
          <w:tcPr>
            <w:tcW w:w="4910" w:type="dxa"/>
            <w:vAlign w:val="center"/>
          </w:tcPr>
          <w:p w:rsidR="00FE2B6C" w:rsidRPr="00C26CA2" w:rsidRDefault="00FE2B6C" w:rsidP="005F4BDD">
            <w:r w:rsidRPr="00C26CA2">
              <w:t>Таблица 5 строка 8 графа 18</w:t>
            </w:r>
          </w:p>
        </w:tc>
        <w:tc>
          <w:tcPr>
            <w:tcW w:w="540" w:type="dxa"/>
            <w:vAlign w:val="center"/>
          </w:tcPr>
          <w:p w:rsidR="00FE2B6C" w:rsidRPr="00C26CA2" w:rsidRDefault="00FE2B6C" w:rsidP="005F4BDD">
            <w:pPr>
              <w:jc w:val="center"/>
            </w:pPr>
            <w:r w:rsidRPr="00C26CA2">
              <w:t>=</w:t>
            </w:r>
          </w:p>
        </w:tc>
        <w:tc>
          <w:tcPr>
            <w:tcW w:w="8842" w:type="dxa"/>
            <w:vAlign w:val="center"/>
          </w:tcPr>
          <w:p w:rsidR="00FE2B6C" w:rsidRPr="00C26CA2" w:rsidRDefault="00FE2B6C" w:rsidP="005F4BDD">
            <w:r w:rsidRPr="00C26CA2">
              <w:t>Таблица 5 сумма строк 1 и 2 по графе 18</w:t>
            </w:r>
          </w:p>
        </w:tc>
      </w:tr>
      <w:tr w:rsidR="00FE2B6C" w:rsidRPr="00CE2C5F" w:rsidTr="005F4BDD">
        <w:trPr>
          <w:cantSplit/>
        </w:trPr>
        <w:tc>
          <w:tcPr>
            <w:tcW w:w="648" w:type="dxa"/>
            <w:vAlign w:val="center"/>
          </w:tcPr>
          <w:p w:rsidR="00FE2B6C" w:rsidRPr="00C26CA2" w:rsidRDefault="00FE2B6C" w:rsidP="005F4BDD">
            <w:pPr>
              <w:jc w:val="center"/>
            </w:pPr>
            <w:r w:rsidRPr="00C26CA2">
              <w:t>32</w:t>
            </w:r>
          </w:p>
        </w:tc>
        <w:tc>
          <w:tcPr>
            <w:tcW w:w="4910" w:type="dxa"/>
            <w:vAlign w:val="center"/>
          </w:tcPr>
          <w:p w:rsidR="00FE2B6C" w:rsidRPr="00C26CA2" w:rsidRDefault="00FE2B6C" w:rsidP="005F4BDD">
            <w:r w:rsidRPr="00C26CA2">
              <w:t>Таблица 5 строка 8 графа 20</w:t>
            </w:r>
          </w:p>
        </w:tc>
        <w:tc>
          <w:tcPr>
            <w:tcW w:w="540" w:type="dxa"/>
            <w:vAlign w:val="center"/>
          </w:tcPr>
          <w:p w:rsidR="00FE2B6C" w:rsidRPr="00C26CA2" w:rsidRDefault="00FE2B6C" w:rsidP="005F4BDD">
            <w:pPr>
              <w:jc w:val="center"/>
            </w:pPr>
            <w:r w:rsidRPr="00C26CA2">
              <w:t>=</w:t>
            </w:r>
          </w:p>
        </w:tc>
        <w:tc>
          <w:tcPr>
            <w:tcW w:w="8842" w:type="dxa"/>
            <w:vAlign w:val="center"/>
          </w:tcPr>
          <w:p w:rsidR="00FE2B6C" w:rsidRPr="00C26CA2" w:rsidRDefault="00FE2B6C" w:rsidP="005F4BDD">
            <w:r w:rsidRPr="00C26CA2">
              <w:t>Таблица 5 сумма строк 1 и 2 по графе 20</w:t>
            </w:r>
          </w:p>
        </w:tc>
      </w:tr>
      <w:tr w:rsidR="00FE2B6C" w:rsidRPr="00CE2C5F" w:rsidTr="005F4BDD">
        <w:trPr>
          <w:cantSplit/>
        </w:trPr>
        <w:tc>
          <w:tcPr>
            <w:tcW w:w="648" w:type="dxa"/>
            <w:vAlign w:val="center"/>
          </w:tcPr>
          <w:p w:rsidR="00FE2B6C" w:rsidRPr="00C26CA2" w:rsidRDefault="00FE2B6C" w:rsidP="005F4BDD">
            <w:pPr>
              <w:keepNext/>
              <w:jc w:val="center"/>
            </w:pPr>
          </w:p>
        </w:tc>
        <w:tc>
          <w:tcPr>
            <w:tcW w:w="4910" w:type="dxa"/>
            <w:vAlign w:val="center"/>
          </w:tcPr>
          <w:p w:rsidR="00FE2B6C" w:rsidRPr="00C26CA2" w:rsidRDefault="00FE2B6C" w:rsidP="005F4BDD">
            <w:pPr>
              <w:keepNext/>
            </w:pPr>
            <w:r w:rsidRPr="00C26CA2">
              <w:rPr>
                <w:b/>
              </w:rPr>
              <w:t>Раздел II</w:t>
            </w:r>
          </w:p>
        </w:tc>
        <w:tc>
          <w:tcPr>
            <w:tcW w:w="540" w:type="dxa"/>
            <w:vAlign w:val="center"/>
          </w:tcPr>
          <w:p w:rsidR="00FE2B6C" w:rsidRPr="00C26CA2" w:rsidRDefault="00FE2B6C" w:rsidP="005F4BDD">
            <w:pPr>
              <w:keepNext/>
              <w:jc w:val="center"/>
            </w:pPr>
          </w:p>
        </w:tc>
        <w:tc>
          <w:tcPr>
            <w:tcW w:w="8842" w:type="dxa"/>
            <w:vAlign w:val="center"/>
          </w:tcPr>
          <w:p w:rsidR="00FE2B6C" w:rsidRPr="00C26CA2" w:rsidRDefault="00FE2B6C" w:rsidP="005F4BDD">
            <w:pPr>
              <w:keepNext/>
            </w:pPr>
            <w:r w:rsidRPr="00C26CA2">
              <w:rPr>
                <w:b/>
              </w:rPr>
              <w:t>Расчёт по начисленным, уплаченным страховым взносам на обязательное социальное страхование от несчастных случаев на производстве и профессиональных заболеваний и расходов на выплату страхового обеспечения</w:t>
            </w:r>
          </w:p>
        </w:tc>
      </w:tr>
      <w:tr w:rsidR="00FE2B6C" w:rsidRPr="00CE2C5F" w:rsidTr="005F4BDD">
        <w:trPr>
          <w:cantSplit/>
        </w:trPr>
        <w:tc>
          <w:tcPr>
            <w:tcW w:w="648" w:type="dxa"/>
            <w:vAlign w:val="center"/>
          </w:tcPr>
          <w:p w:rsidR="00FE2B6C" w:rsidRPr="00C26CA2" w:rsidRDefault="00FE2B6C" w:rsidP="005F4BDD">
            <w:pPr>
              <w:jc w:val="center"/>
            </w:pPr>
            <w:r w:rsidRPr="00C26CA2">
              <w:t>1</w:t>
            </w:r>
          </w:p>
        </w:tc>
        <w:tc>
          <w:tcPr>
            <w:tcW w:w="4910" w:type="dxa"/>
            <w:vAlign w:val="center"/>
          </w:tcPr>
          <w:p w:rsidR="00FE2B6C" w:rsidRPr="00C26CA2" w:rsidRDefault="00FE2B6C" w:rsidP="005F4BDD">
            <w:r w:rsidRPr="00C26CA2">
              <w:t>Показатель «Код по ОКВЭД»</w:t>
            </w:r>
          </w:p>
        </w:tc>
        <w:tc>
          <w:tcPr>
            <w:tcW w:w="540" w:type="dxa"/>
            <w:vAlign w:val="center"/>
          </w:tcPr>
          <w:p w:rsidR="00FE2B6C" w:rsidRPr="00C26CA2" w:rsidRDefault="00FE2B6C" w:rsidP="005F4BDD">
            <w:pPr>
              <w:jc w:val="center"/>
            </w:pPr>
            <w:r w:rsidRPr="00C26CA2">
              <w:t>:</w:t>
            </w:r>
          </w:p>
        </w:tc>
        <w:tc>
          <w:tcPr>
            <w:tcW w:w="8842" w:type="dxa"/>
            <w:vAlign w:val="center"/>
          </w:tcPr>
          <w:p w:rsidR="00FE2B6C" w:rsidRPr="00C26CA2" w:rsidRDefault="00FE2B6C" w:rsidP="005F4BDD">
            <w:pPr>
              <w:ind w:left="249"/>
            </w:pPr>
            <w:r w:rsidRPr="00C26CA2">
              <w:rPr>
                <w:b/>
              </w:rPr>
              <w:t>а).</w:t>
            </w:r>
            <w:r w:rsidRPr="00C26CA2">
              <w:t> Если раздел «</w:t>
            </w:r>
            <w:r w:rsidRPr="00C26CA2">
              <w:rPr>
                <w:bCs/>
              </w:rPr>
              <w:t>Самостоятельные классификационные единицы / источники финансирования» присутствует</w:t>
            </w:r>
            <w:r w:rsidRPr="00C26CA2">
              <w:t>:</w:t>
            </w:r>
          </w:p>
          <w:p w:rsidR="00FE2B6C" w:rsidRPr="00C26CA2" w:rsidRDefault="00FE2B6C" w:rsidP="005F4BDD">
            <w:r w:rsidRPr="00C26CA2">
              <w:t>Поле обязательно к заполнению</w:t>
            </w:r>
          </w:p>
          <w:p w:rsidR="00FE2B6C" w:rsidRPr="00C26CA2" w:rsidRDefault="00FE2B6C" w:rsidP="005F4BDD">
            <w:pPr>
              <w:ind w:left="249"/>
            </w:pPr>
            <w:r w:rsidRPr="00C26CA2">
              <w:rPr>
                <w:b/>
              </w:rPr>
              <w:t>б).</w:t>
            </w:r>
            <w:r w:rsidRPr="00C26CA2">
              <w:t> Если раздел «</w:t>
            </w:r>
            <w:r w:rsidRPr="00C26CA2">
              <w:rPr>
                <w:bCs/>
              </w:rPr>
              <w:t>Самостоятельные классификационные единицы / источники финансирования» отсутствует</w:t>
            </w:r>
            <w:r w:rsidRPr="00C26CA2">
              <w:t>:</w:t>
            </w:r>
          </w:p>
          <w:p w:rsidR="00FE2B6C" w:rsidRPr="00C26CA2" w:rsidRDefault="00FE2B6C" w:rsidP="005F4BDD">
            <w:r w:rsidRPr="00C26CA2">
              <w:t>Поле не обязательно к заполнению</w:t>
            </w:r>
          </w:p>
        </w:tc>
      </w:tr>
      <w:tr w:rsidR="00FE2B6C" w:rsidRPr="00CE2C5F" w:rsidTr="005F4BDD">
        <w:trPr>
          <w:cantSplit/>
        </w:trPr>
        <w:tc>
          <w:tcPr>
            <w:tcW w:w="648" w:type="dxa"/>
            <w:vAlign w:val="center"/>
          </w:tcPr>
          <w:p w:rsidR="00FE2B6C" w:rsidRPr="00C26CA2" w:rsidRDefault="00FE2B6C" w:rsidP="005F4BDD">
            <w:pPr>
              <w:jc w:val="center"/>
            </w:pPr>
            <w:r w:rsidRPr="00C26CA2">
              <w:lastRenderedPageBreak/>
              <w:t>2</w:t>
            </w:r>
          </w:p>
        </w:tc>
        <w:tc>
          <w:tcPr>
            <w:tcW w:w="4910" w:type="dxa"/>
            <w:vAlign w:val="center"/>
          </w:tcPr>
          <w:p w:rsidR="00FE2B6C" w:rsidRPr="00C26CA2" w:rsidRDefault="00FE2B6C" w:rsidP="005F4BDD">
            <w:r w:rsidRPr="00C26CA2">
              <w:t>Показатель «Код по ОКВЭД»</w:t>
            </w:r>
          </w:p>
        </w:tc>
        <w:tc>
          <w:tcPr>
            <w:tcW w:w="540" w:type="dxa"/>
            <w:vAlign w:val="center"/>
          </w:tcPr>
          <w:p w:rsidR="00FE2B6C" w:rsidRPr="00C26CA2" w:rsidRDefault="00FE2B6C" w:rsidP="005F4BDD">
            <w:pPr>
              <w:jc w:val="center"/>
            </w:pPr>
            <w:r w:rsidRPr="00C26CA2">
              <w:t>=</w:t>
            </w:r>
          </w:p>
        </w:tc>
        <w:tc>
          <w:tcPr>
            <w:tcW w:w="8842" w:type="dxa"/>
            <w:vAlign w:val="center"/>
          </w:tcPr>
          <w:p w:rsidR="00FE2B6C" w:rsidRPr="00C26CA2" w:rsidRDefault="00FE2B6C" w:rsidP="005F4BDD">
            <w:pPr>
              <w:ind w:left="249"/>
            </w:pPr>
            <w:r w:rsidRPr="00C26CA2">
              <w:t>Если раздел «</w:t>
            </w:r>
            <w:r w:rsidRPr="00C26CA2">
              <w:rPr>
                <w:bCs/>
              </w:rPr>
              <w:t>Самостоятельные классификационные единицы / источники финансирования» присутствует</w:t>
            </w:r>
            <w:r w:rsidRPr="00C26CA2">
              <w:t>:</w:t>
            </w:r>
          </w:p>
          <w:p w:rsidR="00FE2B6C" w:rsidRPr="00C26CA2" w:rsidRDefault="00FE2B6C" w:rsidP="005F4BDD">
            <w:r w:rsidRPr="00C26CA2">
              <w:t>Показатель «ОКВЭД» одного из элементов «СКЕ/ИФ»</w:t>
            </w:r>
          </w:p>
        </w:tc>
      </w:tr>
      <w:tr w:rsidR="00FE2B6C" w:rsidRPr="00CE2C5F" w:rsidTr="005F4BDD">
        <w:trPr>
          <w:cantSplit/>
        </w:trPr>
        <w:tc>
          <w:tcPr>
            <w:tcW w:w="648" w:type="dxa"/>
            <w:vAlign w:val="center"/>
          </w:tcPr>
          <w:p w:rsidR="00FE2B6C" w:rsidRPr="00C26CA2" w:rsidRDefault="00FE2B6C" w:rsidP="005F4BDD">
            <w:pPr>
              <w:jc w:val="center"/>
            </w:pPr>
            <w:r>
              <w:t>3</w:t>
            </w:r>
          </w:p>
        </w:tc>
        <w:tc>
          <w:tcPr>
            <w:tcW w:w="4910" w:type="dxa"/>
            <w:vAlign w:val="center"/>
          </w:tcPr>
          <w:p w:rsidR="00FE2B6C" w:rsidRPr="00C26CA2" w:rsidRDefault="00FE2B6C" w:rsidP="005F4BDD">
            <w:r w:rsidRPr="00C26CA2">
              <w:t>Показатель «Численность: работающих инвалидов»</w:t>
            </w:r>
          </w:p>
        </w:tc>
        <w:tc>
          <w:tcPr>
            <w:tcW w:w="540" w:type="dxa"/>
            <w:vAlign w:val="center"/>
          </w:tcPr>
          <w:p w:rsidR="00FE2B6C" w:rsidRPr="00C26CA2" w:rsidRDefault="00FE2B6C" w:rsidP="005F4BDD">
            <w:pPr>
              <w:jc w:val="center"/>
              <w:rPr>
                <w:lang w:val="en-US"/>
              </w:rPr>
            </w:pPr>
            <w:r w:rsidRPr="00C26CA2">
              <w:rPr>
                <w:lang w:val="en-US"/>
              </w:rPr>
              <w:t>&gt;</w:t>
            </w:r>
          </w:p>
        </w:tc>
        <w:tc>
          <w:tcPr>
            <w:tcW w:w="8842" w:type="dxa"/>
            <w:vAlign w:val="center"/>
          </w:tcPr>
          <w:p w:rsidR="00FE2B6C" w:rsidRPr="00C26CA2" w:rsidRDefault="00FE2B6C" w:rsidP="005F4BDD">
            <w:pPr>
              <w:ind w:firstLine="252"/>
            </w:pPr>
            <w:r w:rsidRPr="00C26CA2">
              <w:t>Если таблица 6 строка 4 графа 3 &gt;0:</w:t>
            </w:r>
          </w:p>
          <w:p w:rsidR="00FE2B6C" w:rsidRPr="00C26CA2" w:rsidRDefault="00FE2B6C" w:rsidP="005F4BDD">
            <w:r w:rsidRPr="00C26CA2">
              <w:t>0</w:t>
            </w:r>
          </w:p>
        </w:tc>
      </w:tr>
      <w:tr w:rsidR="00FE2B6C" w:rsidRPr="00CE2C5F" w:rsidTr="005F4BDD">
        <w:trPr>
          <w:cantSplit/>
        </w:trPr>
        <w:tc>
          <w:tcPr>
            <w:tcW w:w="648" w:type="dxa"/>
            <w:vAlign w:val="center"/>
          </w:tcPr>
          <w:p w:rsidR="00FE2B6C" w:rsidRPr="00C26CA2" w:rsidRDefault="00FE2B6C" w:rsidP="005F4BDD">
            <w:pPr>
              <w:jc w:val="center"/>
            </w:pPr>
            <w:r>
              <w:t>4</w:t>
            </w:r>
          </w:p>
        </w:tc>
        <w:tc>
          <w:tcPr>
            <w:tcW w:w="4910" w:type="dxa"/>
            <w:vAlign w:val="center"/>
          </w:tcPr>
          <w:p w:rsidR="00FE2B6C" w:rsidRPr="00C26CA2" w:rsidRDefault="00FE2B6C" w:rsidP="005F4BDD">
            <w:r w:rsidRPr="00C26CA2">
              <w:t>Показатель «Численность работников, занятых на работах с вредными и (или) опасными производственными факторами»</w:t>
            </w:r>
          </w:p>
        </w:tc>
        <w:tc>
          <w:tcPr>
            <w:tcW w:w="540" w:type="dxa"/>
            <w:vAlign w:val="center"/>
          </w:tcPr>
          <w:p w:rsidR="00FE2B6C" w:rsidRPr="00C26CA2" w:rsidRDefault="00FE2B6C" w:rsidP="005F4BDD">
            <w:pPr>
              <w:jc w:val="center"/>
            </w:pPr>
            <w:r w:rsidRPr="00C26CA2">
              <w:rPr>
                <w:lang w:val="en-US"/>
              </w:rPr>
              <w:t>&gt;</w:t>
            </w:r>
          </w:p>
        </w:tc>
        <w:tc>
          <w:tcPr>
            <w:tcW w:w="8842" w:type="dxa"/>
            <w:vAlign w:val="center"/>
          </w:tcPr>
          <w:p w:rsidR="00FE2B6C" w:rsidRPr="00C26CA2" w:rsidRDefault="00FE2B6C" w:rsidP="005F4BDD">
            <w:pPr>
              <w:ind w:firstLine="252"/>
            </w:pPr>
            <w:r w:rsidRPr="00C26CA2">
              <w:t>Если таблица 10 строка 2 графа 7 &gt;0:</w:t>
            </w:r>
          </w:p>
          <w:p w:rsidR="00FE2B6C" w:rsidRPr="00C26CA2" w:rsidRDefault="00FE2B6C" w:rsidP="005F4BDD">
            <w:pPr>
              <w:ind w:firstLine="252"/>
            </w:pPr>
            <w:r w:rsidRPr="00C26CA2">
              <w:t>0</w:t>
            </w:r>
          </w:p>
        </w:tc>
      </w:tr>
      <w:tr w:rsidR="00FE2B6C" w:rsidRPr="00CE2C5F" w:rsidTr="005F4BDD">
        <w:trPr>
          <w:cantSplit/>
        </w:trPr>
        <w:tc>
          <w:tcPr>
            <w:tcW w:w="648" w:type="dxa"/>
            <w:vAlign w:val="center"/>
          </w:tcPr>
          <w:p w:rsidR="00FE2B6C" w:rsidRPr="00C26CA2" w:rsidRDefault="00FE2B6C" w:rsidP="005F4BDD">
            <w:pPr>
              <w:keepNext/>
              <w:spacing w:before="240" w:after="240"/>
              <w:jc w:val="center"/>
            </w:pPr>
          </w:p>
        </w:tc>
        <w:tc>
          <w:tcPr>
            <w:tcW w:w="4910" w:type="dxa"/>
            <w:vAlign w:val="center"/>
          </w:tcPr>
          <w:p w:rsidR="00FE2B6C" w:rsidRPr="00C26CA2" w:rsidRDefault="00FE2B6C" w:rsidP="005F4BDD">
            <w:pPr>
              <w:keepNext/>
              <w:spacing w:before="240" w:after="240"/>
            </w:pPr>
            <w:r w:rsidRPr="00C26CA2">
              <w:rPr>
                <w:b/>
              </w:rPr>
              <w:t>Таблица 6</w:t>
            </w:r>
          </w:p>
        </w:tc>
        <w:tc>
          <w:tcPr>
            <w:tcW w:w="540" w:type="dxa"/>
            <w:vAlign w:val="center"/>
          </w:tcPr>
          <w:p w:rsidR="00FE2B6C" w:rsidRPr="00C26CA2" w:rsidRDefault="00FE2B6C" w:rsidP="005F4BDD">
            <w:pPr>
              <w:keepNext/>
              <w:spacing w:before="240" w:after="240"/>
              <w:jc w:val="center"/>
            </w:pPr>
          </w:p>
        </w:tc>
        <w:tc>
          <w:tcPr>
            <w:tcW w:w="8842" w:type="dxa"/>
            <w:vAlign w:val="center"/>
          </w:tcPr>
          <w:p w:rsidR="00FE2B6C" w:rsidRPr="00C26CA2" w:rsidRDefault="00FE2B6C" w:rsidP="005F4BDD">
            <w:pPr>
              <w:keepNext/>
            </w:pPr>
            <w:r w:rsidRPr="00C26CA2">
              <w:rPr>
                <w:b/>
              </w:rPr>
              <w:t>База для начисления страховых взносов</w:t>
            </w:r>
          </w:p>
        </w:tc>
      </w:tr>
      <w:tr w:rsidR="00FE2B6C" w:rsidRPr="00CE2C5F" w:rsidTr="005F4BDD">
        <w:trPr>
          <w:cantSplit/>
        </w:trPr>
        <w:tc>
          <w:tcPr>
            <w:tcW w:w="648" w:type="dxa"/>
            <w:vAlign w:val="center"/>
          </w:tcPr>
          <w:p w:rsidR="00FE2B6C" w:rsidRPr="00C26CA2" w:rsidRDefault="00FE2B6C" w:rsidP="005F4BDD">
            <w:pPr>
              <w:jc w:val="center"/>
            </w:pPr>
            <w:r w:rsidRPr="00C26CA2">
              <w:t>1</w:t>
            </w:r>
          </w:p>
        </w:tc>
        <w:tc>
          <w:tcPr>
            <w:tcW w:w="4910" w:type="dxa"/>
            <w:vAlign w:val="center"/>
          </w:tcPr>
          <w:p w:rsidR="00FE2B6C" w:rsidRPr="00C26CA2" w:rsidRDefault="00FE2B6C" w:rsidP="005F4BDD">
            <w:r w:rsidRPr="00C26CA2">
              <w:t>Таблица 6 строка 9</w:t>
            </w:r>
          </w:p>
        </w:tc>
        <w:tc>
          <w:tcPr>
            <w:tcW w:w="540" w:type="dxa"/>
            <w:vAlign w:val="center"/>
          </w:tcPr>
          <w:p w:rsidR="00FE2B6C" w:rsidRPr="00C26CA2" w:rsidRDefault="00FE2B6C" w:rsidP="005F4BDD">
            <w:pPr>
              <w:jc w:val="center"/>
            </w:pPr>
            <w:r w:rsidRPr="00C26CA2">
              <w:t>=</w:t>
            </w:r>
          </w:p>
        </w:tc>
        <w:tc>
          <w:tcPr>
            <w:tcW w:w="8842" w:type="dxa"/>
            <w:vAlign w:val="center"/>
          </w:tcPr>
          <w:p w:rsidR="00FE2B6C" w:rsidRPr="00C26CA2" w:rsidRDefault="00FE2B6C" w:rsidP="005F4BDD">
            <w:r w:rsidRPr="00C26CA2">
              <w:t xml:space="preserve">Таблица 6 строка 5 </w:t>
            </w:r>
            <w:r w:rsidRPr="00C26CA2">
              <w:sym w:font="Symbol" w:char="F0B4"/>
            </w:r>
            <w:r w:rsidRPr="00C26CA2">
              <w:t xml:space="preserve"> (1 – табл.6 строка 6 / 100 + табл.6 строка 7 / 100); полученное значение округляется до двух десятичных знаков после запятой</w:t>
            </w:r>
          </w:p>
        </w:tc>
      </w:tr>
      <w:tr w:rsidR="00FE2B6C" w:rsidRPr="00CE2C5F" w:rsidTr="005F4BDD">
        <w:trPr>
          <w:cantSplit/>
        </w:trPr>
        <w:tc>
          <w:tcPr>
            <w:tcW w:w="648" w:type="dxa"/>
            <w:vAlign w:val="center"/>
          </w:tcPr>
          <w:p w:rsidR="00FE2B6C" w:rsidRPr="00C26CA2" w:rsidRDefault="00FE2B6C" w:rsidP="005F4BDD">
            <w:pPr>
              <w:jc w:val="center"/>
            </w:pPr>
            <w:r w:rsidRPr="00C26CA2">
              <w:t>2</w:t>
            </w:r>
          </w:p>
        </w:tc>
        <w:tc>
          <w:tcPr>
            <w:tcW w:w="4910" w:type="dxa"/>
            <w:vAlign w:val="center"/>
          </w:tcPr>
          <w:p w:rsidR="00FE2B6C" w:rsidRPr="00C26CA2" w:rsidRDefault="00FE2B6C" w:rsidP="005F4BDD">
            <w:r w:rsidRPr="00C26CA2">
              <w:t>Таблица 6 строка 5</w:t>
            </w:r>
          </w:p>
        </w:tc>
        <w:tc>
          <w:tcPr>
            <w:tcW w:w="540" w:type="dxa"/>
            <w:vAlign w:val="center"/>
          </w:tcPr>
          <w:p w:rsidR="00FE2B6C" w:rsidRPr="00C26CA2" w:rsidRDefault="00FE2B6C" w:rsidP="005F4BDD">
            <w:pPr>
              <w:jc w:val="center"/>
              <w:rPr>
                <w:lang w:val="en-US"/>
              </w:rPr>
            </w:pPr>
            <w:r w:rsidRPr="00C26CA2">
              <w:rPr>
                <w:lang w:val="en-US"/>
              </w:rPr>
              <w:t>&gt;</w:t>
            </w:r>
          </w:p>
        </w:tc>
        <w:tc>
          <w:tcPr>
            <w:tcW w:w="8842" w:type="dxa"/>
            <w:vAlign w:val="center"/>
          </w:tcPr>
          <w:p w:rsidR="00FE2B6C" w:rsidRPr="00C26CA2" w:rsidRDefault="00FE2B6C" w:rsidP="005F4BDD">
            <w:pPr>
              <w:rPr>
                <w:lang w:val="en-US"/>
              </w:rPr>
            </w:pPr>
            <w:r w:rsidRPr="00C26CA2">
              <w:rPr>
                <w:lang w:val="en-US"/>
              </w:rPr>
              <w:t>0</w:t>
            </w:r>
          </w:p>
        </w:tc>
      </w:tr>
      <w:tr w:rsidR="00FE2B6C" w:rsidRPr="00CE2C5F" w:rsidTr="005F4BDD">
        <w:trPr>
          <w:cantSplit/>
        </w:trPr>
        <w:tc>
          <w:tcPr>
            <w:tcW w:w="648" w:type="dxa"/>
            <w:vAlign w:val="center"/>
          </w:tcPr>
          <w:p w:rsidR="00FE2B6C" w:rsidRPr="00C26CA2" w:rsidRDefault="00FE2B6C" w:rsidP="005F4BDD">
            <w:pPr>
              <w:jc w:val="center"/>
              <w:rPr>
                <w:lang w:val="en-US"/>
              </w:rPr>
            </w:pPr>
            <w:r w:rsidRPr="00C26CA2">
              <w:rPr>
                <w:lang w:val="en-US"/>
              </w:rPr>
              <w:t>3</w:t>
            </w:r>
          </w:p>
        </w:tc>
        <w:tc>
          <w:tcPr>
            <w:tcW w:w="4910" w:type="dxa"/>
            <w:vAlign w:val="center"/>
          </w:tcPr>
          <w:p w:rsidR="00FE2B6C" w:rsidRPr="00C26CA2" w:rsidRDefault="00FE2B6C" w:rsidP="005F4BDD">
            <w:r w:rsidRPr="00C26CA2">
              <w:t>Таблица 6 строка 1 графа 3</w:t>
            </w:r>
          </w:p>
        </w:tc>
        <w:tc>
          <w:tcPr>
            <w:tcW w:w="540" w:type="dxa"/>
            <w:vAlign w:val="center"/>
          </w:tcPr>
          <w:p w:rsidR="00FE2B6C" w:rsidRPr="00C26CA2" w:rsidRDefault="00FE2B6C" w:rsidP="005F4BDD">
            <w:pPr>
              <w:jc w:val="center"/>
              <w:rPr>
                <w:lang w:val="en-US"/>
              </w:rPr>
            </w:pPr>
            <w:r w:rsidRPr="00C26CA2">
              <w:t>≥</w:t>
            </w:r>
          </w:p>
        </w:tc>
        <w:tc>
          <w:tcPr>
            <w:tcW w:w="8842" w:type="dxa"/>
            <w:vAlign w:val="center"/>
          </w:tcPr>
          <w:p w:rsidR="00FE2B6C" w:rsidRPr="00C26CA2" w:rsidRDefault="00FE2B6C" w:rsidP="005F4BDD">
            <w:pPr>
              <w:rPr>
                <w:lang w:val="en-US"/>
              </w:rPr>
            </w:pPr>
            <w:r w:rsidRPr="00C26CA2">
              <w:rPr>
                <w:lang w:val="en-US"/>
              </w:rPr>
              <w:t>0</w:t>
            </w:r>
          </w:p>
        </w:tc>
      </w:tr>
      <w:tr w:rsidR="00FE2B6C" w:rsidRPr="00CE2C5F" w:rsidTr="005F4BDD">
        <w:trPr>
          <w:cantSplit/>
        </w:trPr>
        <w:tc>
          <w:tcPr>
            <w:tcW w:w="648" w:type="dxa"/>
            <w:vAlign w:val="center"/>
          </w:tcPr>
          <w:p w:rsidR="00FE2B6C" w:rsidRPr="00C26CA2" w:rsidRDefault="00FE2B6C" w:rsidP="005F4BDD">
            <w:pPr>
              <w:jc w:val="center"/>
              <w:rPr>
                <w:lang w:val="en-US"/>
              </w:rPr>
            </w:pPr>
            <w:r w:rsidRPr="00C26CA2">
              <w:rPr>
                <w:lang w:val="en-US"/>
              </w:rPr>
              <w:t>4</w:t>
            </w:r>
          </w:p>
        </w:tc>
        <w:tc>
          <w:tcPr>
            <w:tcW w:w="4910" w:type="dxa"/>
            <w:vAlign w:val="center"/>
          </w:tcPr>
          <w:p w:rsidR="00FE2B6C" w:rsidRPr="00C26CA2" w:rsidRDefault="00FE2B6C" w:rsidP="005F4BDD">
            <w:r w:rsidRPr="00C26CA2">
              <w:t>Таблица 6 строка 1 графа 3</w:t>
            </w:r>
          </w:p>
        </w:tc>
        <w:tc>
          <w:tcPr>
            <w:tcW w:w="540" w:type="dxa"/>
            <w:vAlign w:val="center"/>
          </w:tcPr>
          <w:p w:rsidR="00FE2B6C" w:rsidRPr="00C26CA2" w:rsidRDefault="00FE2B6C" w:rsidP="005F4BDD">
            <w:pPr>
              <w:jc w:val="center"/>
            </w:pPr>
            <w:r w:rsidRPr="00C26CA2">
              <w:t>=</w:t>
            </w:r>
          </w:p>
        </w:tc>
        <w:tc>
          <w:tcPr>
            <w:tcW w:w="8842" w:type="dxa"/>
            <w:vAlign w:val="center"/>
          </w:tcPr>
          <w:p w:rsidR="00FE2B6C" w:rsidRPr="00C26CA2" w:rsidRDefault="00FE2B6C" w:rsidP="005F4BDD">
            <w:pPr>
              <w:ind w:firstLine="252"/>
            </w:pPr>
            <w:r w:rsidRPr="00C26CA2">
              <w:rPr>
                <w:b/>
              </w:rPr>
              <w:t xml:space="preserve">а). </w:t>
            </w:r>
            <w:r w:rsidRPr="00C26CA2">
              <w:t>Если расчёт за 1-й квартал:</w:t>
            </w:r>
          </w:p>
          <w:p w:rsidR="00FE2B6C" w:rsidRPr="00C26CA2" w:rsidRDefault="00FE2B6C" w:rsidP="005F4BDD">
            <w:r w:rsidRPr="00C26CA2">
              <w:t>Таблица 6 сумма по строке 1 граф 4,5,6</w:t>
            </w:r>
          </w:p>
          <w:p w:rsidR="00FE2B6C" w:rsidRPr="00C26CA2" w:rsidRDefault="00FE2B6C" w:rsidP="005F4BDD">
            <w:pPr>
              <w:ind w:firstLine="252"/>
            </w:pPr>
            <w:r w:rsidRPr="00C26CA2">
              <w:rPr>
                <w:b/>
              </w:rPr>
              <w:t xml:space="preserve">б). </w:t>
            </w:r>
            <w:r w:rsidRPr="00C26CA2">
              <w:t>Если расчёт за другой период:</w:t>
            </w:r>
          </w:p>
          <w:p w:rsidR="00FE2B6C" w:rsidRPr="00C26CA2" w:rsidRDefault="00FE2B6C" w:rsidP="005F4BDD">
            <w:r w:rsidRPr="00C26CA2">
              <w:t>Таблица 6 сумма по строке 1 граф 4,5,6</w:t>
            </w:r>
          </w:p>
          <w:p w:rsidR="00FE2B6C" w:rsidRPr="00C26CA2" w:rsidRDefault="00FE2B6C" w:rsidP="005F4BDD">
            <w:r w:rsidRPr="00C26CA2">
              <w:t xml:space="preserve">+ таблица 6 строка 1 графа 3 за предыдущий отчетный период </w:t>
            </w:r>
          </w:p>
        </w:tc>
      </w:tr>
      <w:tr w:rsidR="00FE2B6C" w:rsidRPr="00CE2C5F" w:rsidTr="005F4BDD">
        <w:trPr>
          <w:cantSplit/>
        </w:trPr>
        <w:tc>
          <w:tcPr>
            <w:tcW w:w="648" w:type="dxa"/>
            <w:vAlign w:val="center"/>
          </w:tcPr>
          <w:p w:rsidR="00FE2B6C" w:rsidRPr="00C26CA2" w:rsidRDefault="00FE2B6C" w:rsidP="005F4BDD">
            <w:pPr>
              <w:jc w:val="center"/>
              <w:rPr>
                <w:lang w:val="en-US"/>
              </w:rPr>
            </w:pPr>
            <w:r w:rsidRPr="00C26CA2">
              <w:rPr>
                <w:lang w:val="en-US"/>
              </w:rPr>
              <w:t>5</w:t>
            </w:r>
          </w:p>
        </w:tc>
        <w:tc>
          <w:tcPr>
            <w:tcW w:w="4910" w:type="dxa"/>
            <w:vAlign w:val="center"/>
          </w:tcPr>
          <w:p w:rsidR="00FE2B6C" w:rsidRPr="00C26CA2" w:rsidRDefault="00FE2B6C" w:rsidP="005F4BDD">
            <w:r w:rsidRPr="00C26CA2">
              <w:t>Таблица 6 строка 1 графа 3</w:t>
            </w:r>
          </w:p>
        </w:tc>
        <w:tc>
          <w:tcPr>
            <w:tcW w:w="540" w:type="dxa"/>
            <w:vAlign w:val="center"/>
          </w:tcPr>
          <w:p w:rsidR="00FE2B6C" w:rsidRPr="00C26CA2" w:rsidRDefault="00FE2B6C" w:rsidP="005F4BDD">
            <w:pPr>
              <w:jc w:val="center"/>
            </w:pPr>
            <w:r w:rsidRPr="00C26CA2">
              <w:t>=</w:t>
            </w:r>
          </w:p>
        </w:tc>
        <w:tc>
          <w:tcPr>
            <w:tcW w:w="8842" w:type="dxa"/>
            <w:vAlign w:val="center"/>
          </w:tcPr>
          <w:p w:rsidR="00FE2B6C" w:rsidRPr="00C26CA2" w:rsidRDefault="00FE2B6C" w:rsidP="005F4BDD">
            <w:r w:rsidRPr="00C26CA2">
              <w:t>Таблица 6 сумма строк 2, 3 по графе 3</w:t>
            </w:r>
          </w:p>
        </w:tc>
      </w:tr>
      <w:tr w:rsidR="00FE2B6C" w:rsidRPr="00CE2C5F" w:rsidTr="005F4BDD">
        <w:trPr>
          <w:cantSplit/>
        </w:trPr>
        <w:tc>
          <w:tcPr>
            <w:tcW w:w="648" w:type="dxa"/>
            <w:vAlign w:val="center"/>
          </w:tcPr>
          <w:p w:rsidR="00FE2B6C" w:rsidRPr="00C26CA2" w:rsidRDefault="00FE2B6C" w:rsidP="005F4BDD">
            <w:pPr>
              <w:jc w:val="center"/>
            </w:pPr>
            <w:r w:rsidRPr="00C26CA2">
              <w:rPr>
                <w:lang w:val="en-US"/>
              </w:rPr>
              <w:t>6</w:t>
            </w:r>
          </w:p>
        </w:tc>
        <w:tc>
          <w:tcPr>
            <w:tcW w:w="4910" w:type="dxa"/>
            <w:vAlign w:val="center"/>
          </w:tcPr>
          <w:p w:rsidR="00FE2B6C" w:rsidRPr="00C26CA2" w:rsidRDefault="00FE2B6C" w:rsidP="005F4BDD">
            <w:r w:rsidRPr="00C26CA2">
              <w:t>Таблица 6 строка 1 графа 4</w:t>
            </w:r>
          </w:p>
        </w:tc>
        <w:tc>
          <w:tcPr>
            <w:tcW w:w="540" w:type="dxa"/>
            <w:vAlign w:val="center"/>
          </w:tcPr>
          <w:p w:rsidR="00FE2B6C" w:rsidRPr="00C26CA2" w:rsidRDefault="00FE2B6C" w:rsidP="005F4BDD">
            <w:pPr>
              <w:jc w:val="center"/>
              <w:rPr>
                <w:lang w:val="en-US"/>
              </w:rPr>
            </w:pPr>
            <w:r w:rsidRPr="00C26CA2">
              <w:rPr>
                <w:lang w:val="en-US"/>
              </w:rPr>
              <w:t>=</w:t>
            </w:r>
          </w:p>
        </w:tc>
        <w:tc>
          <w:tcPr>
            <w:tcW w:w="8842" w:type="dxa"/>
            <w:vAlign w:val="center"/>
          </w:tcPr>
          <w:p w:rsidR="00FE2B6C" w:rsidRPr="00C26CA2" w:rsidRDefault="00FE2B6C" w:rsidP="005F4BDD">
            <w:r w:rsidRPr="00C26CA2">
              <w:t>Таблица 6 сумма строк 2, 3 по графе 4</w:t>
            </w:r>
          </w:p>
        </w:tc>
      </w:tr>
      <w:tr w:rsidR="00FE2B6C" w:rsidRPr="00CE2C5F" w:rsidTr="005F4BDD">
        <w:trPr>
          <w:cantSplit/>
        </w:trPr>
        <w:tc>
          <w:tcPr>
            <w:tcW w:w="648" w:type="dxa"/>
            <w:vAlign w:val="center"/>
          </w:tcPr>
          <w:p w:rsidR="00FE2B6C" w:rsidRPr="00C26CA2" w:rsidRDefault="00FE2B6C" w:rsidP="005F4BDD">
            <w:pPr>
              <w:jc w:val="center"/>
              <w:rPr>
                <w:lang w:val="en-US"/>
              </w:rPr>
            </w:pPr>
            <w:r w:rsidRPr="00C26CA2">
              <w:rPr>
                <w:lang w:val="en-US"/>
              </w:rPr>
              <w:t>7</w:t>
            </w:r>
          </w:p>
        </w:tc>
        <w:tc>
          <w:tcPr>
            <w:tcW w:w="4910" w:type="dxa"/>
            <w:vAlign w:val="center"/>
          </w:tcPr>
          <w:p w:rsidR="00FE2B6C" w:rsidRPr="00C26CA2" w:rsidRDefault="00FE2B6C" w:rsidP="005F4BDD">
            <w:r w:rsidRPr="00C26CA2">
              <w:t>Таблица 6 строка 1 графа 5</w:t>
            </w:r>
          </w:p>
        </w:tc>
        <w:tc>
          <w:tcPr>
            <w:tcW w:w="540" w:type="dxa"/>
            <w:vAlign w:val="center"/>
          </w:tcPr>
          <w:p w:rsidR="00FE2B6C" w:rsidRPr="00C26CA2" w:rsidRDefault="00FE2B6C" w:rsidP="005F4BDD">
            <w:pPr>
              <w:jc w:val="center"/>
              <w:rPr>
                <w:lang w:val="en-US"/>
              </w:rPr>
            </w:pPr>
            <w:r w:rsidRPr="00C26CA2">
              <w:rPr>
                <w:lang w:val="en-US"/>
              </w:rPr>
              <w:t>=</w:t>
            </w:r>
          </w:p>
        </w:tc>
        <w:tc>
          <w:tcPr>
            <w:tcW w:w="8842" w:type="dxa"/>
            <w:vAlign w:val="center"/>
          </w:tcPr>
          <w:p w:rsidR="00FE2B6C" w:rsidRPr="00C26CA2" w:rsidRDefault="00FE2B6C" w:rsidP="005F4BDD">
            <w:r w:rsidRPr="00C26CA2">
              <w:t>Таблица 6 сумма строк 2, 3 по графе 5</w:t>
            </w:r>
          </w:p>
        </w:tc>
      </w:tr>
      <w:tr w:rsidR="00FE2B6C" w:rsidRPr="00CE2C5F" w:rsidTr="005F4BDD">
        <w:trPr>
          <w:cantSplit/>
        </w:trPr>
        <w:tc>
          <w:tcPr>
            <w:tcW w:w="648" w:type="dxa"/>
            <w:vAlign w:val="center"/>
          </w:tcPr>
          <w:p w:rsidR="00FE2B6C" w:rsidRPr="00C26CA2" w:rsidRDefault="00FE2B6C" w:rsidP="005F4BDD">
            <w:pPr>
              <w:jc w:val="center"/>
              <w:rPr>
                <w:lang w:val="en-US"/>
              </w:rPr>
            </w:pPr>
            <w:r w:rsidRPr="00C26CA2">
              <w:rPr>
                <w:lang w:val="en-US"/>
              </w:rPr>
              <w:t>8</w:t>
            </w:r>
          </w:p>
        </w:tc>
        <w:tc>
          <w:tcPr>
            <w:tcW w:w="4910" w:type="dxa"/>
            <w:vAlign w:val="center"/>
          </w:tcPr>
          <w:p w:rsidR="00FE2B6C" w:rsidRPr="00C26CA2" w:rsidRDefault="00FE2B6C" w:rsidP="005F4BDD">
            <w:r w:rsidRPr="00C26CA2">
              <w:t>Таблица 6 строка 1 графа 6</w:t>
            </w:r>
          </w:p>
        </w:tc>
        <w:tc>
          <w:tcPr>
            <w:tcW w:w="540" w:type="dxa"/>
            <w:vAlign w:val="center"/>
          </w:tcPr>
          <w:p w:rsidR="00FE2B6C" w:rsidRPr="00C26CA2" w:rsidRDefault="00FE2B6C" w:rsidP="005F4BDD">
            <w:pPr>
              <w:jc w:val="center"/>
              <w:rPr>
                <w:lang w:val="en-US"/>
              </w:rPr>
            </w:pPr>
            <w:r w:rsidRPr="00C26CA2">
              <w:rPr>
                <w:lang w:val="en-US"/>
              </w:rPr>
              <w:t>=</w:t>
            </w:r>
          </w:p>
        </w:tc>
        <w:tc>
          <w:tcPr>
            <w:tcW w:w="8842" w:type="dxa"/>
            <w:vAlign w:val="center"/>
          </w:tcPr>
          <w:p w:rsidR="00FE2B6C" w:rsidRPr="00C26CA2" w:rsidRDefault="00FE2B6C" w:rsidP="005F4BDD">
            <w:r w:rsidRPr="00C26CA2">
              <w:t>Таблица 6 сумма строк 2, 3 по графе 6</w:t>
            </w:r>
          </w:p>
        </w:tc>
      </w:tr>
      <w:tr w:rsidR="00FE2B6C" w:rsidRPr="00CE2C5F" w:rsidTr="005F4BDD">
        <w:trPr>
          <w:cantSplit/>
        </w:trPr>
        <w:tc>
          <w:tcPr>
            <w:tcW w:w="648" w:type="dxa"/>
            <w:vAlign w:val="center"/>
          </w:tcPr>
          <w:p w:rsidR="00FE2B6C" w:rsidRPr="00C26CA2" w:rsidRDefault="00FE2B6C" w:rsidP="005F4BDD">
            <w:pPr>
              <w:jc w:val="center"/>
              <w:rPr>
                <w:lang w:val="en-US"/>
              </w:rPr>
            </w:pPr>
            <w:r w:rsidRPr="00C26CA2">
              <w:rPr>
                <w:lang w:val="en-US"/>
              </w:rPr>
              <w:t>9</w:t>
            </w:r>
          </w:p>
        </w:tc>
        <w:tc>
          <w:tcPr>
            <w:tcW w:w="4910" w:type="dxa"/>
            <w:vAlign w:val="center"/>
          </w:tcPr>
          <w:p w:rsidR="00FE2B6C" w:rsidRPr="00C26CA2" w:rsidRDefault="00FE2B6C" w:rsidP="005F4BDD">
            <w:r w:rsidRPr="00C26CA2">
              <w:t>Таблица 6 строка 2 графа 3</w:t>
            </w:r>
          </w:p>
        </w:tc>
        <w:tc>
          <w:tcPr>
            <w:tcW w:w="540" w:type="dxa"/>
            <w:vAlign w:val="center"/>
          </w:tcPr>
          <w:p w:rsidR="00FE2B6C" w:rsidRPr="00C26CA2" w:rsidRDefault="00FE2B6C" w:rsidP="005F4BDD">
            <w:pPr>
              <w:jc w:val="center"/>
              <w:rPr>
                <w:lang w:val="en-US"/>
              </w:rPr>
            </w:pPr>
            <w:r w:rsidRPr="00C26CA2">
              <w:t>≥</w:t>
            </w:r>
          </w:p>
        </w:tc>
        <w:tc>
          <w:tcPr>
            <w:tcW w:w="8842" w:type="dxa"/>
            <w:vAlign w:val="center"/>
          </w:tcPr>
          <w:p w:rsidR="00FE2B6C" w:rsidRPr="00C26CA2" w:rsidRDefault="00FE2B6C" w:rsidP="005F4BDD">
            <w:pPr>
              <w:rPr>
                <w:lang w:val="en-US"/>
              </w:rPr>
            </w:pPr>
            <w:r w:rsidRPr="00C26CA2">
              <w:rPr>
                <w:lang w:val="en-US"/>
              </w:rPr>
              <w:t>0</w:t>
            </w:r>
          </w:p>
        </w:tc>
      </w:tr>
      <w:tr w:rsidR="00FE2B6C" w:rsidRPr="00CE2C5F" w:rsidTr="005F4BDD">
        <w:trPr>
          <w:cantSplit/>
        </w:trPr>
        <w:tc>
          <w:tcPr>
            <w:tcW w:w="648" w:type="dxa"/>
            <w:vAlign w:val="center"/>
          </w:tcPr>
          <w:p w:rsidR="00FE2B6C" w:rsidRPr="00C26CA2" w:rsidRDefault="00FE2B6C" w:rsidP="005F4BDD">
            <w:pPr>
              <w:jc w:val="center"/>
              <w:rPr>
                <w:lang w:val="en-US"/>
              </w:rPr>
            </w:pPr>
            <w:r w:rsidRPr="00C26CA2">
              <w:rPr>
                <w:lang w:val="en-US"/>
              </w:rPr>
              <w:lastRenderedPageBreak/>
              <w:t>10</w:t>
            </w:r>
          </w:p>
        </w:tc>
        <w:tc>
          <w:tcPr>
            <w:tcW w:w="4910" w:type="dxa"/>
            <w:vAlign w:val="center"/>
          </w:tcPr>
          <w:p w:rsidR="00FE2B6C" w:rsidRPr="00C26CA2" w:rsidRDefault="00FE2B6C" w:rsidP="005F4BDD">
            <w:r w:rsidRPr="00C26CA2">
              <w:t>Таблица 6 строка 2 графа 3</w:t>
            </w:r>
          </w:p>
        </w:tc>
        <w:tc>
          <w:tcPr>
            <w:tcW w:w="540" w:type="dxa"/>
            <w:vAlign w:val="center"/>
          </w:tcPr>
          <w:p w:rsidR="00FE2B6C" w:rsidRPr="00C26CA2" w:rsidRDefault="00FE2B6C" w:rsidP="005F4BDD">
            <w:pPr>
              <w:jc w:val="center"/>
            </w:pPr>
            <w:r w:rsidRPr="00C26CA2">
              <w:t>=</w:t>
            </w:r>
          </w:p>
        </w:tc>
        <w:tc>
          <w:tcPr>
            <w:tcW w:w="8842" w:type="dxa"/>
            <w:vAlign w:val="center"/>
          </w:tcPr>
          <w:p w:rsidR="00FE2B6C" w:rsidRPr="00C26CA2" w:rsidRDefault="00FE2B6C" w:rsidP="005F4BDD">
            <w:pPr>
              <w:ind w:firstLine="252"/>
            </w:pPr>
            <w:r w:rsidRPr="00C26CA2">
              <w:rPr>
                <w:b/>
              </w:rPr>
              <w:t xml:space="preserve">а). </w:t>
            </w:r>
            <w:r w:rsidRPr="00C26CA2">
              <w:t>Если расчёт за 1-й квартал:</w:t>
            </w:r>
          </w:p>
          <w:p w:rsidR="00FE2B6C" w:rsidRPr="00C26CA2" w:rsidRDefault="00FE2B6C" w:rsidP="005F4BDD">
            <w:r w:rsidRPr="00C26CA2">
              <w:t>Таблица 6 сумма по строке 2 граф 4,5,6</w:t>
            </w:r>
          </w:p>
          <w:p w:rsidR="00FE2B6C" w:rsidRPr="00C26CA2" w:rsidRDefault="00FE2B6C" w:rsidP="005F4BDD">
            <w:pPr>
              <w:ind w:firstLine="252"/>
            </w:pPr>
            <w:r w:rsidRPr="00C26CA2">
              <w:rPr>
                <w:b/>
              </w:rPr>
              <w:t xml:space="preserve">б). </w:t>
            </w:r>
            <w:r w:rsidRPr="00C26CA2">
              <w:t>Если расчёт за другой период:</w:t>
            </w:r>
          </w:p>
          <w:p w:rsidR="00FE2B6C" w:rsidRPr="00C26CA2" w:rsidRDefault="00FE2B6C" w:rsidP="005F4BDD">
            <w:r w:rsidRPr="00C26CA2">
              <w:t>Таблица 6 сумма по строке 2 граф 4,5,6</w:t>
            </w:r>
          </w:p>
          <w:p w:rsidR="00FE2B6C" w:rsidRPr="00C26CA2" w:rsidRDefault="00FE2B6C" w:rsidP="005F4BDD">
            <w:r w:rsidRPr="00C26CA2">
              <w:t xml:space="preserve">+ таблица 6 строка 2 графа 3 за предыдущий отчетный период </w:t>
            </w:r>
          </w:p>
        </w:tc>
      </w:tr>
      <w:tr w:rsidR="00FE2B6C" w:rsidRPr="00CE2C5F" w:rsidTr="005F4BDD">
        <w:trPr>
          <w:cantSplit/>
        </w:trPr>
        <w:tc>
          <w:tcPr>
            <w:tcW w:w="648" w:type="dxa"/>
            <w:vAlign w:val="center"/>
          </w:tcPr>
          <w:p w:rsidR="00FE2B6C" w:rsidRPr="00C26CA2" w:rsidRDefault="00FE2B6C" w:rsidP="005F4BDD">
            <w:pPr>
              <w:jc w:val="center"/>
              <w:rPr>
                <w:lang w:val="en-US"/>
              </w:rPr>
            </w:pPr>
            <w:r w:rsidRPr="00C26CA2">
              <w:t>1</w:t>
            </w:r>
            <w:r w:rsidRPr="00C26CA2">
              <w:rPr>
                <w:lang w:val="en-US"/>
              </w:rPr>
              <w:t>1</w:t>
            </w:r>
          </w:p>
        </w:tc>
        <w:tc>
          <w:tcPr>
            <w:tcW w:w="4910" w:type="dxa"/>
            <w:vAlign w:val="center"/>
          </w:tcPr>
          <w:p w:rsidR="00FE2B6C" w:rsidRPr="00C26CA2" w:rsidRDefault="00FE2B6C" w:rsidP="005F4BDD">
            <w:r w:rsidRPr="00C26CA2">
              <w:t>Таблица 6 строка 2 графа 3</w:t>
            </w:r>
          </w:p>
        </w:tc>
        <w:tc>
          <w:tcPr>
            <w:tcW w:w="540" w:type="dxa"/>
            <w:vAlign w:val="center"/>
          </w:tcPr>
          <w:p w:rsidR="00FE2B6C" w:rsidRPr="00C26CA2" w:rsidRDefault="00FE2B6C" w:rsidP="005F4BDD">
            <w:pPr>
              <w:jc w:val="center"/>
              <w:rPr>
                <w:lang w:val="en-US"/>
              </w:rPr>
            </w:pPr>
            <w:r w:rsidRPr="00C26CA2">
              <w:t>=</w:t>
            </w:r>
          </w:p>
        </w:tc>
        <w:tc>
          <w:tcPr>
            <w:tcW w:w="8842" w:type="dxa"/>
            <w:vAlign w:val="center"/>
          </w:tcPr>
          <w:p w:rsidR="00FE2B6C" w:rsidRPr="00C26CA2" w:rsidRDefault="00FE2B6C" w:rsidP="005F4BDD">
            <w:pPr>
              <w:ind w:left="249"/>
            </w:pPr>
            <w:r w:rsidRPr="00C26CA2">
              <w:t>Если раздел «</w:t>
            </w:r>
            <w:r w:rsidRPr="00C26CA2">
              <w:rPr>
                <w:bCs/>
              </w:rPr>
              <w:t>Самостоятельные классификационные единицы / источники финансирования» присутствует</w:t>
            </w:r>
            <w:r w:rsidRPr="00C26CA2">
              <w:t>:</w:t>
            </w:r>
          </w:p>
          <w:p w:rsidR="00FE2B6C" w:rsidRPr="00C26CA2" w:rsidRDefault="00FE2B6C" w:rsidP="005F4BDD">
            <w:r w:rsidRPr="00C26CA2">
              <w:t>Сумма показателей «Выплаты в пользу работников, на которые не начисляются страховые взносы» по всем элементам «СКЕ/ИФ»</w:t>
            </w:r>
          </w:p>
        </w:tc>
      </w:tr>
      <w:tr w:rsidR="00FE2B6C" w:rsidRPr="00CE2C5F" w:rsidTr="005F4BDD">
        <w:trPr>
          <w:cantSplit/>
        </w:trPr>
        <w:tc>
          <w:tcPr>
            <w:tcW w:w="648" w:type="dxa"/>
            <w:vAlign w:val="center"/>
          </w:tcPr>
          <w:p w:rsidR="00FE2B6C" w:rsidRPr="00C26CA2" w:rsidRDefault="00FE2B6C" w:rsidP="005F4BDD">
            <w:pPr>
              <w:jc w:val="center"/>
              <w:rPr>
                <w:lang w:val="en-US"/>
              </w:rPr>
            </w:pPr>
            <w:r w:rsidRPr="00C26CA2">
              <w:rPr>
                <w:lang w:val="en-US"/>
              </w:rPr>
              <w:t>12</w:t>
            </w:r>
          </w:p>
        </w:tc>
        <w:tc>
          <w:tcPr>
            <w:tcW w:w="4910" w:type="dxa"/>
            <w:vAlign w:val="center"/>
          </w:tcPr>
          <w:p w:rsidR="00FE2B6C" w:rsidRPr="00C26CA2" w:rsidRDefault="00FE2B6C" w:rsidP="005F4BDD">
            <w:r w:rsidRPr="00C26CA2">
              <w:t>Таблица 6 строка 3 графа 3</w:t>
            </w:r>
          </w:p>
        </w:tc>
        <w:tc>
          <w:tcPr>
            <w:tcW w:w="540" w:type="dxa"/>
            <w:vAlign w:val="center"/>
          </w:tcPr>
          <w:p w:rsidR="00FE2B6C" w:rsidRPr="00C26CA2" w:rsidRDefault="00FE2B6C" w:rsidP="005F4BDD">
            <w:pPr>
              <w:jc w:val="center"/>
              <w:rPr>
                <w:lang w:val="en-US"/>
              </w:rPr>
            </w:pPr>
            <w:r w:rsidRPr="00C26CA2">
              <w:t>≥</w:t>
            </w:r>
          </w:p>
        </w:tc>
        <w:tc>
          <w:tcPr>
            <w:tcW w:w="8842" w:type="dxa"/>
            <w:vAlign w:val="center"/>
          </w:tcPr>
          <w:p w:rsidR="00FE2B6C" w:rsidRPr="00C26CA2" w:rsidRDefault="00FE2B6C" w:rsidP="005F4BDD">
            <w:pPr>
              <w:rPr>
                <w:lang w:val="en-US"/>
              </w:rPr>
            </w:pPr>
            <w:r w:rsidRPr="00C26CA2">
              <w:rPr>
                <w:lang w:val="en-US"/>
              </w:rPr>
              <w:t>0</w:t>
            </w:r>
          </w:p>
        </w:tc>
      </w:tr>
      <w:tr w:rsidR="00FE2B6C" w:rsidRPr="00CE2C5F" w:rsidTr="005F4BDD">
        <w:trPr>
          <w:cantSplit/>
        </w:trPr>
        <w:tc>
          <w:tcPr>
            <w:tcW w:w="648" w:type="dxa"/>
            <w:vAlign w:val="center"/>
          </w:tcPr>
          <w:p w:rsidR="00FE2B6C" w:rsidRPr="00C26CA2" w:rsidRDefault="00FE2B6C" w:rsidP="005F4BDD">
            <w:pPr>
              <w:jc w:val="center"/>
              <w:rPr>
                <w:lang w:val="en-US"/>
              </w:rPr>
            </w:pPr>
            <w:r w:rsidRPr="00C26CA2">
              <w:rPr>
                <w:lang w:val="en-US"/>
              </w:rPr>
              <w:t>13</w:t>
            </w:r>
          </w:p>
        </w:tc>
        <w:tc>
          <w:tcPr>
            <w:tcW w:w="4910" w:type="dxa"/>
            <w:vAlign w:val="center"/>
          </w:tcPr>
          <w:p w:rsidR="00FE2B6C" w:rsidRPr="00C26CA2" w:rsidRDefault="00FE2B6C" w:rsidP="005F4BDD">
            <w:r w:rsidRPr="00C26CA2">
              <w:t>Таблица 6 строка 3 графа 3</w:t>
            </w:r>
          </w:p>
        </w:tc>
        <w:tc>
          <w:tcPr>
            <w:tcW w:w="540" w:type="dxa"/>
            <w:vAlign w:val="center"/>
          </w:tcPr>
          <w:p w:rsidR="00FE2B6C" w:rsidRPr="00C26CA2" w:rsidRDefault="00FE2B6C" w:rsidP="005F4BDD">
            <w:pPr>
              <w:jc w:val="center"/>
            </w:pPr>
            <w:r w:rsidRPr="00C26CA2">
              <w:t>=</w:t>
            </w:r>
          </w:p>
        </w:tc>
        <w:tc>
          <w:tcPr>
            <w:tcW w:w="8842" w:type="dxa"/>
            <w:vAlign w:val="center"/>
          </w:tcPr>
          <w:p w:rsidR="00FE2B6C" w:rsidRPr="00C26CA2" w:rsidRDefault="00FE2B6C" w:rsidP="005F4BDD">
            <w:pPr>
              <w:ind w:firstLine="252"/>
            </w:pPr>
            <w:r w:rsidRPr="00C26CA2">
              <w:rPr>
                <w:b/>
              </w:rPr>
              <w:t xml:space="preserve">а). </w:t>
            </w:r>
            <w:r w:rsidRPr="00C26CA2">
              <w:t>Если расчёт за 1-й квартал:</w:t>
            </w:r>
          </w:p>
          <w:p w:rsidR="00FE2B6C" w:rsidRPr="00C26CA2" w:rsidRDefault="00FE2B6C" w:rsidP="005F4BDD">
            <w:r w:rsidRPr="00C26CA2">
              <w:t>Таблица 6 сумма по строке 3 граф 4,5,6</w:t>
            </w:r>
          </w:p>
          <w:p w:rsidR="00FE2B6C" w:rsidRPr="00C26CA2" w:rsidRDefault="00FE2B6C" w:rsidP="005F4BDD">
            <w:pPr>
              <w:ind w:firstLine="252"/>
            </w:pPr>
            <w:r w:rsidRPr="00C26CA2">
              <w:rPr>
                <w:b/>
              </w:rPr>
              <w:t xml:space="preserve">б). </w:t>
            </w:r>
            <w:r w:rsidRPr="00C26CA2">
              <w:t>Если расчёт за другой период:</w:t>
            </w:r>
          </w:p>
          <w:p w:rsidR="00FE2B6C" w:rsidRPr="00C26CA2" w:rsidRDefault="00FE2B6C" w:rsidP="005F4BDD">
            <w:r w:rsidRPr="00C26CA2">
              <w:t>Таблица 6 сумма по строке 3 граф 4,5,6</w:t>
            </w:r>
          </w:p>
          <w:p w:rsidR="00FE2B6C" w:rsidRPr="00C26CA2" w:rsidRDefault="00FE2B6C" w:rsidP="005F4BDD">
            <w:r w:rsidRPr="00C26CA2">
              <w:t xml:space="preserve">+ таблица 6 строка 3 графа 3 за предыдущий отчетный период </w:t>
            </w:r>
          </w:p>
        </w:tc>
      </w:tr>
      <w:tr w:rsidR="00FE2B6C" w:rsidRPr="00CE2C5F" w:rsidTr="005F4BDD">
        <w:trPr>
          <w:cantSplit/>
        </w:trPr>
        <w:tc>
          <w:tcPr>
            <w:tcW w:w="648" w:type="dxa"/>
            <w:vAlign w:val="center"/>
          </w:tcPr>
          <w:p w:rsidR="00FE2B6C" w:rsidRPr="00C26CA2" w:rsidRDefault="00FE2B6C" w:rsidP="005F4BDD">
            <w:pPr>
              <w:jc w:val="center"/>
              <w:rPr>
                <w:lang w:val="en-US"/>
              </w:rPr>
            </w:pPr>
            <w:r w:rsidRPr="00C26CA2">
              <w:rPr>
                <w:lang w:val="en-US"/>
              </w:rPr>
              <w:t>1</w:t>
            </w:r>
            <w:r w:rsidRPr="00C26CA2">
              <w:t>4</w:t>
            </w:r>
          </w:p>
        </w:tc>
        <w:tc>
          <w:tcPr>
            <w:tcW w:w="4910" w:type="dxa"/>
            <w:vAlign w:val="center"/>
          </w:tcPr>
          <w:p w:rsidR="00FE2B6C" w:rsidRPr="00C26CA2" w:rsidRDefault="00FE2B6C" w:rsidP="005F4BDD">
            <w:r w:rsidRPr="00C26CA2">
              <w:t>Таблица 6 строка 3 графа 3</w:t>
            </w:r>
          </w:p>
        </w:tc>
        <w:tc>
          <w:tcPr>
            <w:tcW w:w="540" w:type="dxa"/>
            <w:vAlign w:val="center"/>
          </w:tcPr>
          <w:p w:rsidR="00FE2B6C" w:rsidRPr="00C26CA2" w:rsidRDefault="00FE2B6C" w:rsidP="005F4BDD">
            <w:pPr>
              <w:jc w:val="center"/>
              <w:rPr>
                <w:lang w:val="en-US"/>
              </w:rPr>
            </w:pPr>
            <w:r w:rsidRPr="00C26CA2">
              <w:t>=</w:t>
            </w:r>
          </w:p>
        </w:tc>
        <w:tc>
          <w:tcPr>
            <w:tcW w:w="8842" w:type="dxa"/>
            <w:vAlign w:val="center"/>
          </w:tcPr>
          <w:p w:rsidR="00FE2B6C" w:rsidRPr="00C26CA2" w:rsidRDefault="00FE2B6C" w:rsidP="005F4BDD">
            <w:pPr>
              <w:ind w:left="249"/>
            </w:pPr>
            <w:r w:rsidRPr="00C26CA2">
              <w:t>Если раздел «</w:t>
            </w:r>
            <w:r w:rsidRPr="00C26CA2">
              <w:rPr>
                <w:bCs/>
              </w:rPr>
              <w:t>Самостоятельные классификационные единицы / источники финансирования» присутствует</w:t>
            </w:r>
            <w:r w:rsidRPr="00C26CA2">
              <w:t>:</w:t>
            </w:r>
          </w:p>
          <w:p w:rsidR="00FE2B6C" w:rsidRPr="00C26CA2" w:rsidRDefault="00FE2B6C" w:rsidP="005F4BDD">
            <w:r w:rsidRPr="00C26CA2">
              <w:t>Сумма показателей «Выплаты в пользу работников, на которые начисляются страховые взносы, всего» по всем элементам «СКЕ/ИФ»</w:t>
            </w:r>
          </w:p>
        </w:tc>
      </w:tr>
      <w:tr w:rsidR="00FE2B6C" w:rsidRPr="00CE2C5F" w:rsidTr="005F4BDD">
        <w:trPr>
          <w:cantSplit/>
        </w:trPr>
        <w:tc>
          <w:tcPr>
            <w:tcW w:w="648" w:type="dxa"/>
            <w:vAlign w:val="center"/>
          </w:tcPr>
          <w:p w:rsidR="00FE2B6C" w:rsidRPr="00C26CA2" w:rsidRDefault="00FE2B6C" w:rsidP="005F4BDD">
            <w:pPr>
              <w:jc w:val="center"/>
              <w:rPr>
                <w:lang w:val="en-US"/>
              </w:rPr>
            </w:pPr>
            <w:r w:rsidRPr="00C26CA2">
              <w:t>1</w:t>
            </w:r>
            <w:r w:rsidRPr="00C26CA2">
              <w:rPr>
                <w:lang w:val="en-US"/>
              </w:rPr>
              <w:t>5</w:t>
            </w:r>
          </w:p>
        </w:tc>
        <w:tc>
          <w:tcPr>
            <w:tcW w:w="4910" w:type="dxa"/>
            <w:vAlign w:val="center"/>
          </w:tcPr>
          <w:p w:rsidR="00FE2B6C" w:rsidRPr="00C26CA2" w:rsidRDefault="00FE2B6C" w:rsidP="005F4BDD">
            <w:r w:rsidRPr="00C26CA2">
              <w:t>Таблица 6 строка 3 графа 4</w:t>
            </w:r>
          </w:p>
        </w:tc>
        <w:tc>
          <w:tcPr>
            <w:tcW w:w="540" w:type="dxa"/>
            <w:vAlign w:val="center"/>
          </w:tcPr>
          <w:p w:rsidR="00FE2B6C" w:rsidRPr="00C26CA2" w:rsidRDefault="00FE2B6C" w:rsidP="005F4BDD">
            <w:pPr>
              <w:jc w:val="center"/>
            </w:pPr>
            <w:r w:rsidRPr="00C26CA2">
              <w:t>=</w:t>
            </w:r>
          </w:p>
        </w:tc>
        <w:tc>
          <w:tcPr>
            <w:tcW w:w="8842" w:type="dxa"/>
            <w:vAlign w:val="center"/>
          </w:tcPr>
          <w:p w:rsidR="00FE2B6C" w:rsidRPr="00C26CA2" w:rsidRDefault="00FE2B6C" w:rsidP="005F4BDD">
            <w:pPr>
              <w:ind w:left="249"/>
            </w:pPr>
            <w:r w:rsidRPr="00C26CA2">
              <w:t>Если раздел «</w:t>
            </w:r>
            <w:r w:rsidRPr="00C26CA2">
              <w:rPr>
                <w:bCs/>
              </w:rPr>
              <w:t>Самостоятельные классификационные единицы / источники финансирования» присутствует</w:t>
            </w:r>
            <w:r w:rsidRPr="00C26CA2">
              <w:t>:</w:t>
            </w:r>
          </w:p>
          <w:p w:rsidR="00FE2B6C" w:rsidRPr="00C26CA2" w:rsidRDefault="00FE2B6C" w:rsidP="005F4BDD">
            <w:r w:rsidRPr="00C26CA2">
              <w:t>Сумма показателей «Выплаты в пользу работников, на которые начисляются страховые взносы, «1-й месяц» по всем элементам «СКЕ/ИФ»</w:t>
            </w:r>
          </w:p>
        </w:tc>
      </w:tr>
      <w:tr w:rsidR="00FE2B6C" w:rsidRPr="00CE2C5F" w:rsidTr="005F4BDD">
        <w:trPr>
          <w:cantSplit/>
        </w:trPr>
        <w:tc>
          <w:tcPr>
            <w:tcW w:w="648" w:type="dxa"/>
            <w:vAlign w:val="center"/>
          </w:tcPr>
          <w:p w:rsidR="00FE2B6C" w:rsidRPr="00C26CA2" w:rsidRDefault="00FE2B6C" w:rsidP="005F4BDD">
            <w:pPr>
              <w:jc w:val="center"/>
              <w:rPr>
                <w:lang w:val="en-US"/>
              </w:rPr>
            </w:pPr>
            <w:r w:rsidRPr="00C26CA2">
              <w:lastRenderedPageBreak/>
              <w:t>1</w:t>
            </w:r>
            <w:r w:rsidRPr="00C26CA2">
              <w:rPr>
                <w:lang w:val="en-US"/>
              </w:rPr>
              <w:t>6</w:t>
            </w:r>
          </w:p>
        </w:tc>
        <w:tc>
          <w:tcPr>
            <w:tcW w:w="4910" w:type="dxa"/>
            <w:vAlign w:val="center"/>
          </w:tcPr>
          <w:p w:rsidR="00FE2B6C" w:rsidRPr="00C26CA2" w:rsidRDefault="00FE2B6C" w:rsidP="005F4BDD">
            <w:r w:rsidRPr="00C26CA2">
              <w:t>Таблица 6 строка 3 графа 5</w:t>
            </w:r>
          </w:p>
        </w:tc>
        <w:tc>
          <w:tcPr>
            <w:tcW w:w="540" w:type="dxa"/>
            <w:vAlign w:val="center"/>
          </w:tcPr>
          <w:p w:rsidR="00FE2B6C" w:rsidRPr="00C26CA2" w:rsidRDefault="00FE2B6C" w:rsidP="005F4BDD">
            <w:pPr>
              <w:jc w:val="center"/>
            </w:pPr>
            <w:r w:rsidRPr="00C26CA2">
              <w:t>=</w:t>
            </w:r>
          </w:p>
        </w:tc>
        <w:tc>
          <w:tcPr>
            <w:tcW w:w="8842" w:type="dxa"/>
            <w:vAlign w:val="center"/>
          </w:tcPr>
          <w:p w:rsidR="00FE2B6C" w:rsidRPr="00C26CA2" w:rsidRDefault="00FE2B6C" w:rsidP="005F4BDD">
            <w:pPr>
              <w:ind w:left="249"/>
            </w:pPr>
            <w:r w:rsidRPr="00C26CA2">
              <w:t>Если раздел «</w:t>
            </w:r>
            <w:r w:rsidRPr="00C26CA2">
              <w:rPr>
                <w:bCs/>
              </w:rPr>
              <w:t>Самостоятельные классификационные единицы / источники финансирования» присутствует</w:t>
            </w:r>
            <w:r w:rsidRPr="00C26CA2">
              <w:t>:</w:t>
            </w:r>
          </w:p>
          <w:p w:rsidR="00FE2B6C" w:rsidRPr="00C26CA2" w:rsidRDefault="00FE2B6C" w:rsidP="005F4BDD">
            <w:r w:rsidRPr="00C26CA2">
              <w:t>Сумма показателей «Выплаты в пользу работников, на которые начисляются страховые взносы, «2-й месяц» по всем элементам «СКЕ/ИФ»</w:t>
            </w:r>
          </w:p>
        </w:tc>
      </w:tr>
      <w:tr w:rsidR="00FE2B6C" w:rsidRPr="00CE2C5F" w:rsidTr="005F4BDD">
        <w:trPr>
          <w:cantSplit/>
        </w:trPr>
        <w:tc>
          <w:tcPr>
            <w:tcW w:w="648" w:type="dxa"/>
            <w:vAlign w:val="center"/>
          </w:tcPr>
          <w:p w:rsidR="00FE2B6C" w:rsidRPr="00C26CA2" w:rsidRDefault="00FE2B6C" w:rsidP="005F4BDD">
            <w:pPr>
              <w:jc w:val="center"/>
              <w:rPr>
                <w:lang w:val="en-US"/>
              </w:rPr>
            </w:pPr>
            <w:r w:rsidRPr="00C26CA2">
              <w:rPr>
                <w:lang w:val="en-US"/>
              </w:rPr>
              <w:t>17</w:t>
            </w:r>
          </w:p>
        </w:tc>
        <w:tc>
          <w:tcPr>
            <w:tcW w:w="4910" w:type="dxa"/>
            <w:vAlign w:val="center"/>
          </w:tcPr>
          <w:p w:rsidR="00FE2B6C" w:rsidRPr="00C26CA2" w:rsidRDefault="00FE2B6C" w:rsidP="005F4BDD">
            <w:r w:rsidRPr="00C26CA2">
              <w:t>Таблица 6 строка 3 графа 6</w:t>
            </w:r>
          </w:p>
        </w:tc>
        <w:tc>
          <w:tcPr>
            <w:tcW w:w="540" w:type="dxa"/>
            <w:vAlign w:val="center"/>
          </w:tcPr>
          <w:p w:rsidR="00FE2B6C" w:rsidRPr="00C26CA2" w:rsidRDefault="00FE2B6C" w:rsidP="005F4BDD">
            <w:pPr>
              <w:jc w:val="center"/>
            </w:pPr>
            <w:r w:rsidRPr="00C26CA2">
              <w:t>=</w:t>
            </w:r>
          </w:p>
        </w:tc>
        <w:tc>
          <w:tcPr>
            <w:tcW w:w="8842" w:type="dxa"/>
            <w:vAlign w:val="center"/>
          </w:tcPr>
          <w:p w:rsidR="00FE2B6C" w:rsidRPr="00C26CA2" w:rsidRDefault="00FE2B6C" w:rsidP="005F4BDD">
            <w:pPr>
              <w:ind w:left="249"/>
            </w:pPr>
            <w:r w:rsidRPr="00C26CA2">
              <w:t>Если раздел «</w:t>
            </w:r>
            <w:r w:rsidRPr="00C26CA2">
              <w:rPr>
                <w:bCs/>
              </w:rPr>
              <w:t>Самостоятельные классификационные единицы / источники финансирования» присутствует</w:t>
            </w:r>
            <w:r w:rsidRPr="00C26CA2">
              <w:t>:</w:t>
            </w:r>
          </w:p>
          <w:p w:rsidR="00FE2B6C" w:rsidRPr="00C26CA2" w:rsidRDefault="00FE2B6C" w:rsidP="005F4BDD">
            <w:r w:rsidRPr="00C26CA2">
              <w:t>Сумма показателей «Выплаты в пользу работников, на которые начисляются страховые взносы, «3-й месяц» по всем элементам «СКЕ/ИФ»</w:t>
            </w:r>
          </w:p>
        </w:tc>
      </w:tr>
      <w:tr w:rsidR="00FE2B6C" w:rsidRPr="00CE2C5F" w:rsidTr="005F4BDD">
        <w:trPr>
          <w:cantSplit/>
        </w:trPr>
        <w:tc>
          <w:tcPr>
            <w:tcW w:w="648" w:type="dxa"/>
            <w:vAlign w:val="center"/>
          </w:tcPr>
          <w:p w:rsidR="00FE2B6C" w:rsidRPr="00C26CA2" w:rsidRDefault="00FE2B6C" w:rsidP="005F4BDD">
            <w:pPr>
              <w:jc w:val="center"/>
            </w:pPr>
            <w:r w:rsidRPr="00C26CA2">
              <w:rPr>
                <w:lang w:val="en-US"/>
              </w:rPr>
              <w:t>1</w:t>
            </w:r>
            <w:r w:rsidRPr="00C26CA2">
              <w:t>8</w:t>
            </w:r>
          </w:p>
        </w:tc>
        <w:tc>
          <w:tcPr>
            <w:tcW w:w="4910" w:type="dxa"/>
            <w:vAlign w:val="center"/>
          </w:tcPr>
          <w:p w:rsidR="00FE2B6C" w:rsidRPr="00C26CA2" w:rsidRDefault="00FE2B6C" w:rsidP="005F4BDD">
            <w:r w:rsidRPr="00C26CA2">
              <w:t>Таблица 6 строка 4 графа 3</w:t>
            </w:r>
          </w:p>
        </w:tc>
        <w:tc>
          <w:tcPr>
            <w:tcW w:w="540" w:type="dxa"/>
            <w:vAlign w:val="center"/>
          </w:tcPr>
          <w:p w:rsidR="00FE2B6C" w:rsidRPr="00C26CA2" w:rsidRDefault="00FE2B6C" w:rsidP="005F4BDD">
            <w:pPr>
              <w:jc w:val="center"/>
              <w:rPr>
                <w:lang w:val="en-US"/>
              </w:rPr>
            </w:pPr>
            <w:r w:rsidRPr="00C26CA2">
              <w:t>≥</w:t>
            </w:r>
          </w:p>
        </w:tc>
        <w:tc>
          <w:tcPr>
            <w:tcW w:w="8842" w:type="dxa"/>
            <w:vAlign w:val="center"/>
          </w:tcPr>
          <w:p w:rsidR="00FE2B6C" w:rsidRPr="00C26CA2" w:rsidRDefault="00FE2B6C" w:rsidP="005F4BDD">
            <w:pPr>
              <w:rPr>
                <w:lang w:val="en-US"/>
              </w:rPr>
            </w:pPr>
            <w:r w:rsidRPr="00C26CA2">
              <w:rPr>
                <w:lang w:val="en-US"/>
              </w:rPr>
              <w:t>0</w:t>
            </w:r>
          </w:p>
        </w:tc>
      </w:tr>
      <w:tr w:rsidR="00FE2B6C" w:rsidRPr="00CE2C5F" w:rsidTr="005F4BDD">
        <w:trPr>
          <w:cantSplit/>
        </w:trPr>
        <w:tc>
          <w:tcPr>
            <w:tcW w:w="648" w:type="dxa"/>
            <w:vAlign w:val="center"/>
          </w:tcPr>
          <w:p w:rsidR="00FE2B6C" w:rsidRPr="00C26CA2" w:rsidRDefault="00FE2B6C" w:rsidP="005F4BDD">
            <w:pPr>
              <w:jc w:val="center"/>
              <w:rPr>
                <w:lang w:val="en-US"/>
              </w:rPr>
            </w:pPr>
            <w:r w:rsidRPr="00C26CA2">
              <w:rPr>
                <w:lang w:val="en-US"/>
              </w:rPr>
              <w:t>19</w:t>
            </w:r>
          </w:p>
        </w:tc>
        <w:tc>
          <w:tcPr>
            <w:tcW w:w="4910" w:type="dxa"/>
            <w:vAlign w:val="center"/>
          </w:tcPr>
          <w:p w:rsidR="00FE2B6C" w:rsidRPr="00C26CA2" w:rsidRDefault="00FE2B6C" w:rsidP="005F4BDD">
            <w:r w:rsidRPr="00C26CA2">
              <w:t>Таблица 6 строка 4 графа 3</w:t>
            </w:r>
          </w:p>
        </w:tc>
        <w:tc>
          <w:tcPr>
            <w:tcW w:w="540" w:type="dxa"/>
            <w:vAlign w:val="center"/>
          </w:tcPr>
          <w:p w:rsidR="00FE2B6C" w:rsidRPr="00C26CA2" w:rsidRDefault="00FE2B6C" w:rsidP="005F4BDD">
            <w:pPr>
              <w:jc w:val="center"/>
            </w:pPr>
            <w:r w:rsidRPr="00C26CA2">
              <w:t>=</w:t>
            </w:r>
          </w:p>
        </w:tc>
        <w:tc>
          <w:tcPr>
            <w:tcW w:w="8842" w:type="dxa"/>
            <w:vAlign w:val="center"/>
          </w:tcPr>
          <w:p w:rsidR="00FE2B6C" w:rsidRPr="00C26CA2" w:rsidRDefault="00FE2B6C" w:rsidP="005F4BDD">
            <w:pPr>
              <w:ind w:firstLine="252"/>
            </w:pPr>
            <w:r w:rsidRPr="00C26CA2">
              <w:rPr>
                <w:b/>
              </w:rPr>
              <w:t xml:space="preserve">а). </w:t>
            </w:r>
            <w:r w:rsidRPr="00C26CA2">
              <w:t>Если расчёт за 1-й квартал:</w:t>
            </w:r>
          </w:p>
          <w:p w:rsidR="00FE2B6C" w:rsidRPr="00C26CA2" w:rsidRDefault="00FE2B6C" w:rsidP="005F4BDD">
            <w:r w:rsidRPr="00C26CA2">
              <w:t>Таблица 6 сумма по строке 4 граф 4,5,6</w:t>
            </w:r>
          </w:p>
          <w:p w:rsidR="00FE2B6C" w:rsidRPr="00C26CA2" w:rsidRDefault="00FE2B6C" w:rsidP="005F4BDD">
            <w:pPr>
              <w:ind w:firstLine="252"/>
            </w:pPr>
            <w:r w:rsidRPr="00C26CA2">
              <w:rPr>
                <w:b/>
              </w:rPr>
              <w:t xml:space="preserve">б). </w:t>
            </w:r>
            <w:r w:rsidRPr="00C26CA2">
              <w:t>Если расчёт за другой период:</w:t>
            </w:r>
          </w:p>
          <w:p w:rsidR="00FE2B6C" w:rsidRPr="00C26CA2" w:rsidRDefault="00FE2B6C" w:rsidP="005F4BDD">
            <w:r w:rsidRPr="00C26CA2">
              <w:t>Таблица 6 сумма по строке 4 граф 4,5,6</w:t>
            </w:r>
          </w:p>
          <w:p w:rsidR="00FE2B6C" w:rsidRPr="00C26CA2" w:rsidRDefault="00FE2B6C" w:rsidP="005F4BDD">
            <w:r w:rsidRPr="00C26CA2">
              <w:t xml:space="preserve">+ таблица 6 строка 4 графа 3 за предыдущий отчетный период </w:t>
            </w:r>
          </w:p>
        </w:tc>
      </w:tr>
      <w:tr w:rsidR="00FE2B6C" w:rsidRPr="00CE2C5F" w:rsidTr="005F4BDD">
        <w:trPr>
          <w:cantSplit/>
        </w:trPr>
        <w:tc>
          <w:tcPr>
            <w:tcW w:w="648" w:type="dxa"/>
            <w:vAlign w:val="center"/>
          </w:tcPr>
          <w:p w:rsidR="00FE2B6C" w:rsidRPr="00C26CA2" w:rsidRDefault="00FE2B6C" w:rsidP="005F4BDD">
            <w:pPr>
              <w:jc w:val="center"/>
              <w:rPr>
                <w:lang w:val="en-US"/>
              </w:rPr>
            </w:pPr>
            <w:r w:rsidRPr="00C26CA2">
              <w:rPr>
                <w:lang w:val="en-US"/>
              </w:rPr>
              <w:t>20</w:t>
            </w:r>
          </w:p>
        </w:tc>
        <w:tc>
          <w:tcPr>
            <w:tcW w:w="4910" w:type="dxa"/>
            <w:vAlign w:val="center"/>
          </w:tcPr>
          <w:p w:rsidR="00FE2B6C" w:rsidRPr="00C26CA2" w:rsidRDefault="00FE2B6C" w:rsidP="005F4BDD">
            <w:pPr>
              <w:rPr>
                <w:lang w:val="en-US"/>
              </w:rPr>
            </w:pPr>
            <w:r w:rsidRPr="00C26CA2">
              <w:t>Таблица 6 строка 4 графа 3</w:t>
            </w:r>
          </w:p>
        </w:tc>
        <w:tc>
          <w:tcPr>
            <w:tcW w:w="540" w:type="dxa"/>
            <w:vAlign w:val="center"/>
          </w:tcPr>
          <w:p w:rsidR="00FE2B6C" w:rsidRPr="00C26CA2" w:rsidRDefault="00FE2B6C" w:rsidP="005F4BDD">
            <w:pPr>
              <w:jc w:val="center"/>
            </w:pPr>
            <w:r w:rsidRPr="00C26CA2">
              <w:t>≤</w:t>
            </w:r>
          </w:p>
        </w:tc>
        <w:tc>
          <w:tcPr>
            <w:tcW w:w="8842" w:type="dxa"/>
            <w:vAlign w:val="center"/>
          </w:tcPr>
          <w:p w:rsidR="00FE2B6C" w:rsidRPr="00C26CA2" w:rsidRDefault="00FE2B6C" w:rsidP="005F4BDD">
            <w:pPr>
              <w:rPr>
                <w:lang w:val="en-US"/>
              </w:rPr>
            </w:pPr>
            <w:r w:rsidRPr="00C26CA2">
              <w:t>Таблица 6 строка 3 графа 3</w:t>
            </w:r>
          </w:p>
        </w:tc>
      </w:tr>
      <w:tr w:rsidR="00FE2B6C" w:rsidRPr="00CE2C5F" w:rsidTr="005F4BDD">
        <w:trPr>
          <w:cantSplit/>
        </w:trPr>
        <w:tc>
          <w:tcPr>
            <w:tcW w:w="648" w:type="dxa"/>
            <w:vAlign w:val="center"/>
          </w:tcPr>
          <w:p w:rsidR="00FE2B6C" w:rsidRPr="00C26CA2" w:rsidRDefault="00FE2B6C" w:rsidP="005F4BDD">
            <w:pPr>
              <w:jc w:val="center"/>
              <w:rPr>
                <w:lang w:val="en-US"/>
              </w:rPr>
            </w:pPr>
            <w:r w:rsidRPr="00C26CA2">
              <w:rPr>
                <w:lang w:val="en-US"/>
              </w:rPr>
              <w:t>21</w:t>
            </w:r>
          </w:p>
        </w:tc>
        <w:tc>
          <w:tcPr>
            <w:tcW w:w="4910" w:type="dxa"/>
            <w:vAlign w:val="center"/>
          </w:tcPr>
          <w:p w:rsidR="00FE2B6C" w:rsidRPr="00C26CA2" w:rsidRDefault="00FE2B6C" w:rsidP="005F4BDD">
            <w:pPr>
              <w:jc w:val="both"/>
            </w:pPr>
            <w:r w:rsidRPr="00C26CA2">
              <w:t>Таблица 6 строка 4 графа 3</w:t>
            </w:r>
          </w:p>
        </w:tc>
        <w:tc>
          <w:tcPr>
            <w:tcW w:w="540" w:type="dxa"/>
            <w:vAlign w:val="center"/>
          </w:tcPr>
          <w:p w:rsidR="00FE2B6C" w:rsidRPr="00C26CA2" w:rsidRDefault="00FE2B6C" w:rsidP="005F4BDD">
            <w:pPr>
              <w:jc w:val="center"/>
            </w:pPr>
            <w:r w:rsidRPr="00C26CA2">
              <w:t>=</w:t>
            </w:r>
          </w:p>
        </w:tc>
        <w:tc>
          <w:tcPr>
            <w:tcW w:w="8842" w:type="dxa"/>
            <w:vAlign w:val="center"/>
          </w:tcPr>
          <w:p w:rsidR="00FE2B6C" w:rsidRPr="00C26CA2" w:rsidRDefault="00FE2B6C" w:rsidP="005F4BDD">
            <w:pPr>
              <w:ind w:left="252"/>
            </w:pPr>
            <w:r w:rsidRPr="00C26CA2">
              <w:t>Если Показатель «Численность: работающих инвалидов» =0:</w:t>
            </w:r>
          </w:p>
          <w:p w:rsidR="00FE2B6C" w:rsidRPr="00C26CA2" w:rsidRDefault="00FE2B6C" w:rsidP="005F4BDD">
            <w:r w:rsidRPr="00C26CA2">
              <w:t>0</w:t>
            </w:r>
          </w:p>
        </w:tc>
      </w:tr>
      <w:tr w:rsidR="00FE2B6C" w:rsidRPr="00CE2C5F" w:rsidTr="005F4BDD">
        <w:trPr>
          <w:cantSplit/>
        </w:trPr>
        <w:tc>
          <w:tcPr>
            <w:tcW w:w="648" w:type="dxa"/>
            <w:vAlign w:val="center"/>
          </w:tcPr>
          <w:p w:rsidR="00FE2B6C" w:rsidRPr="00C26CA2" w:rsidRDefault="00FE2B6C" w:rsidP="005F4BDD">
            <w:pPr>
              <w:jc w:val="center"/>
              <w:rPr>
                <w:lang w:val="en-US"/>
              </w:rPr>
            </w:pPr>
            <w:r w:rsidRPr="00C26CA2">
              <w:rPr>
                <w:lang w:val="en-US"/>
              </w:rPr>
              <w:t>22</w:t>
            </w:r>
          </w:p>
        </w:tc>
        <w:tc>
          <w:tcPr>
            <w:tcW w:w="4910" w:type="dxa"/>
            <w:vAlign w:val="center"/>
          </w:tcPr>
          <w:p w:rsidR="00FE2B6C" w:rsidRPr="00C26CA2" w:rsidRDefault="00FE2B6C" w:rsidP="005F4BDD">
            <w:r w:rsidRPr="00C26CA2">
              <w:t>Таблица 6 строка 4 графа 3</w:t>
            </w:r>
          </w:p>
        </w:tc>
        <w:tc>
          <w:tcPr>
            <w:tcW w:w="540" w:type="dxa"/>
            <w:vAlign w:val="center"/>
          </w:tcPr>
          <w:p w:rsidR="00FE2B6C" w:rsidRPr="00C26CA2" w:rsidRDefault="00FE2B6C" w:rsidP="005F4BDD">
            <w:pPr>
              <w:jc w:val="center"/>
              <w:rPr>
                <w:lang w:val="en-US"/>
              </w:rPr>
            </w:pPr>
            <w:r w:rsidRPr="00C26CA2">
              <w:t>=</w:t>
            </w:r>
          </w:p>
        </w:tc>
        <w:tc>
          <w:tcPr>
            <w:tcW w:w="8842" w:type="dxa"/>
            <w:vAlign w:val="center"/>
          </w:tcPr>
          <w:p w:rsidR="00FE2B6C" w:rsidRPr="00C26CA2" w:rsidRDefault="00FE2B6C" w:rsidP="005F4BDD">
            <w:pPr>
              <w:ind w:left="249"/>
            </w:pPr>
            <w:r w:rsidRPr="00C26CA2">
              <w:t>Если раздел «</w:t>
            </w:r>
            <w:r w:rsidRPr="00C26CA2">
              <w:rPr>
                <w:bCs/>
              </w:rPr>
              <w:t>Самостоятельные классификационные единицы / источники финансирования» присутствует</w:t>
            </w:r>
            <w:r w:rsidRPr="00C26CA2">
              <w:t>:</w:t>
            </w:r>
          </w:p>
          <w:p w:rsidR="00FE2B6C" w:rsidRPr="00C26CA2" w:rsidRDefault="00FE2B6C" w:rsidP="005F4BDD">
            <w:r w:rsidRPr="00C26CA2">
              <w:t>Сумма показателей «Выплаты в пользу работников, на которые начисляются страховые взносы, в т.ч. выплаты в пользу работающих инвалидов, всего» по всем элементам «СКЕ/ИФ»</w:t>
            </w:r>
          </w:p>
        </w:tc>
      </w:tr>
      <w:tr w:rsidR="00FE2B6C" w:rsidRPr="00CE2C5F" w:rsidTr="005F4BDD">
        <w:trPr>
          <w:cantSplit/>
        </w:trPr>
        <w:tc>
          <w:tcPr>
            <w:tcW w:w="648" w:type="dxa"/>
            <w:vAlign w:val="center"/>
          </w:tcPr>
          <w:p w:rsidR="00FE2B6C" w:rsidRPr="00C26CA2" w:rsidRDefault="00FE2B6C" w:rsidP="005F4BDD">
            <w:pPr>
              <w:jc w:val="center"/>
              <w:rPr>
                <w:lang w:val="en-US"/>
              </w:rPr>
            </w:pPr>
            <w:r w:rsidRPr="00C26CA2">
              <w:rPr>
                <w:lang w:val="en-US"/>
              </w:rPr>
              <w:lastRenderedPageBreak/>
              <w:t>23</w:t>
            </w:r>
          </w:p>
        </w:tc>
        <w:tc>
          <w:tcPr>
            <w:tcW w:w="4910" w:type="dxa"/>
            <w:vAlign w:val="center"/>
          </w:tcPr>
          <w:p w:rsidR="00FE2B6C" w:rsidRPr="00C26CA2" w:rsidRDefault="00FE2B6C" w:rsidP="005F4BDD">
            <w:r w:rsidRPr="00C26CA2">
              <w:t>Таблица 6 строка 4 графа 4</w:t>
            </w:r>
          </w:p>
        </w:tc>
        <w:tc>
          <w:tcPr>
            <w:tcW w:w="540" w:type="dxa"/>
            <w:vAlign w:val="center"/>
          </w:tcPr>
          <w:p w:rsidR="00FE2B6C" w:rsidRPr="00C26CA2" w:rsidRDefault="00FE2B6C" w:rsidP="005F4BDD">
            <w:pPr>
              <w:jc w:val="center"/>
            </w:pPr>
            <w:r w:rsidRPr="00C26CA2">
              <w:t>=</w:t>
            </w:r>
          </w:p>
        </w:tc>
        <w:tc>
          <w:tcPr>
            <w:tcW w:w="8842" w:type="dxa"/>
            <w:vAlign w:val="center"/>
          </w:tcPr>
          <w:p w:rsidR="00FE2B6C" w:rsidRPr="00C26CA2" w:rsidRDefault="00FE2B6C" w:rsidP="005F4BDD">
            <w:pPr>
              <w:ind w:left="249"/>
            </w:pPr>
            <w:r w:rsidRPr="00C26CA2">
              <w:t>Если раздел «</w:t>
            </w:r>
            <w:r w:rsidRPr="00C26CA2">
              <w:rPr>
                <w:bCs/>
              </w:rPr>
              <w:t>Самостоятельные классификационные единицы / источники финансирования» присутствует</w:t>
            </w:r>
            <w:r w:rsidRPr="00C26CA2">
              <w:t>:</w:t>
            </w:r>
          </w:p>
          <w:p w:rsidR="00FE2B6C" w:rsidRPr="00C26CA2" w:rsidRDefault="00FE2B6C" w:rsidP="005F4BDD">
            <w:r w:rsidRPr="00C26CA2">
              <w:t>Сумма показателей «Выплаты в пользу работников, на которые начисляются страховые взносы, в т.ч. выплаты в пользу работающих инвалидов, «1-й месяц» по всем элементам «СКЕ/ИФ»</w:t>
            </w:r>
          </w:p>
        </w:tc>
      </w:tr>
      <w:tr w:rsidR="00FE2B6C" w:rsidRPr="00CE2C5F" w:rsidTr="005F4BDD">
        <w:trPr>
          <w:cantSplit/>
        </w:trPr>
        <w:tc>
          <w:tcPr>
            <w:tcW w:w="648" w:type="dxa"/>
            <w:vAlign w:val="center"/>
          </w:tcPr>
          <w:p w:rsidR="00FE2B6C" w:rsidRPr="00C26CA2" w:rsidRDefault="00FE2B6C" w:rsidP="005F4BDD">
            <w:pPr>
              <w:jc w:val="center"/>
              <w:rPr>
                <w:lang w:val="en-US"/>
              </w:rPr>
            </w:pPr>
            <w:r w:rsidRPr="00C26CA2">
              <w:rPr>
                <w:lang w:val="en-US"/>
              </w:rPr>
              <w:t>24</w:t>
            </w:r>
          </w:p>
        </w:tc>
        <w:tc>
          <w:tcPr>
            <w:tcW w:w="4910" w:type="dxa"/>
            <w:vAlign w:val="center"/>
          </w:tcPr>
          <w:p w:rsidR="00FE2B6C" w:rsidRPr="00C26CA2" w:rsidRDefault="00FE2B6C" w:rsidP="005F4BDD">
            <w:r w:rsidRPr="00C26CA2">
              <w:t>Таблица 6 строка 4 графа 5</w:t>
            </w:r>
          </w:p>
        </w:tc>
        <w:tc>
          <w:tcPr>
            <w:tcW w:w="540" w:type="dxa"/>
            <w:vAlign w:val="center"/>
          </w:tcPr>
          <w:p w:rsidR="00FE2B6C" w:rsidRPr="00C26CA2" w:rsidRDefault="00FE2B6C" w:rsidP="005F4BDD">
            <w:pPr>
              <w:jc w:val="center"/>
            </w:pPr>
            <w:r w:rsidRPr="00C26CA2">
              <w:t>=</w:t>
            </w:r>
          </w:p>
        </w:tc>
        <w:tc>
          <w:tcPr>
            <w:tcW w:w="8842" w:type="dxa"/>
            <w:vAlign w:val="center"/>
          </w:tcPr>
          <w:p w:rsidR="00FE2B6C" w:rsidRPr="00C26CA2" w:rsidRDefault="00FE2B6C" w:rsidP="005F4BDD">
            <w:pPr>
              <w:ind w:left="249"/>
            </w:pPr>
            <w:r w:rsidRPr="00C26CA2">
              <w:t>Если раздел «</w:t>
            </w:r>
            <w:r w:rsidRPr="00C26CA2">
              <w:rPr>
                <w:bCs/>
              </w:rPr>
              <w:t>Самостоятельные классификационные единицы / источники финансирования» присутствует</w:t>
            </w:r>
            <w:r w:rsidRPr="00C26CA2">
              <w:t>:</w:t>
            </w:r>
          </w:p>
          <w:p w:rsidR="00FE2B6C" w:rsidRPr="00C26CA2" w:rsidRDefault="00FE2B6C" w:rsidP="005F4BDD">
            <w:r w:rsidRPr="00C26CA2">
              <w:t>Сумма показателей «Выплаты в пользу работников, на которые начисляются страховые взносы, в т.ч. выплаты в пользу работающих инвалидов, «2-й месяц» по всем элементам «СКЕ/ИФ»</w:t>
            </w:r>
          </w:p>
        </w:tc>
      </w:tr>
      <w:tr w:rsidR="00FE2B6C" w:rsidRPr="00CE2C5F" w:rsidTr="005F4BDD">
        <w:trPr>
          <w:cantSplit/>
        </w:trPr>
        <w:tc>
          <w:tcPr>
            <w:tcW w:w="648" w:type="dxa"/>
            <w:vAlign w:val="center"/>
          </w:tcPr>
          <w:p w:rsidR="00FE2B6C" w:rsidRPr="00C26CA2" w:rsidRDefault="00FE2B6C" w:rsidP="005F4BDD">
            <w:pPr>
              <w:jc w:val="center"/>
              <w:rPr>
                <w:lang w:val="en-US"/>
              </w:rPr>
            </w:pPr>
            <w:r w:rsidRPr="00C26CA2">
              <w:t>2</w:t>
            </w:r>
            <w:r w:rsidRPr="00C26CA2">
              <w:rPr>
                <w:lang w:val="en-US"/>
              </w:rPr>
              <w:t>5</w:t>
            </w:r>
          </w:p>
        </w:tc>
        <w:tc>
          <w:tcPr>
            <w:tcW w:w="4910" w:type="dxa"/>
            <w:vAlign w:val="center"/>
          </w:tcPr>
          <w:p w:rsidR="00FE2B6C" w:rsidRPr="00C26CA2" w:rsidRDefault="00FE2B6C" w:rsidP="005F4BDD">
            <w:r w:rsidRPr="00C26CA2">
              <w:t>Таблица 6 строка 4 графа 6</w:t>
            </w:r>
          </w:p>
        </w:tc>
        <w:tc>
          <w:tcPr>
            <w:tcW w:w="540" w:type="dxa"/>
            <w:vAlign w:val="center"/>
          </w:tcPr>
          <w:p w:rsidR="00FE2B6C" w:rsidRPr="00C26CA2" w:rsidRDefault="00FE2B6C" w:rsidP="005F4BDD">
            <w:pPr>
              <w:jc w:val="center"/>
            </w:pPr>
            <w:r w:rsidRPr="00C26CA2">
              <w:t>=</w:t>
            </w:r>
          </w:p>
        </w:tc>
        <w:tc>
          <w:tcPr>
            <w:tcW w:w="8842" w:type="dxa"/>
            <w:vAlign w:val="center"/>
          </w:tcPr>
          <w:p w:rsidR="00FE2B6C" w:rsidRPr="00C26CA2" w:rsidRDefault="00FE2B6C" w:rsidP="005F4BDD">
            <w:pPr>
              <w:ind w:left="249"/>
            </w:pPr>
            <w:r w:rsidRPr="00C26CA2">
              <w:t>Если раздел «</w:t>
            </w:r>
            <w:r w:rsidRPr="00C26CA2">
              <w:rPr>
                <w:bCs/>
              </w:rPr>
              <w:t>Самостоятельные классификационные единицы / источники финансирования» присутствует</w:t>
            </w:r>
            <w:r w:rsidRPr="00C26CA2">
              <w:t>:</w:t>
            </w:r>
          </w:p>
          <w:p w:rsidR="00FE2B6C" w:rsidRPr="00C26CA2" w:rsidRDefault="00FE2B6C" w:rsidP="005F4BDD">
            <w:r w:rsidRPr="00C26CA2">
              <w:t>Сумма показателей «Выплаты в пользу работников, на которые начисляются страховые взносы, в т.ч. выплаты в пользу работающих инвалидов, «3-й месяц» по всем элементам «СКЕ/ИФ»</w:t>
            </w:r>
          </w:p>
        </w:tc>
      </w:tr>
      <w:tr w:rsidR="00FE2B6C" w:rsidRPr="00CE2C5F" w:rsidTr="005F4BDD">
        <w:trPr>
          <w:cantSplit/>
        </w:trPr>
        <w:tc>
          <w:tcPr>
            <w:tcW w:w="648" w:type="dxa"/>
            <w:vAlign w:val="center"/>
          </w:tcPr>
          <w:p w:rsidR="00FE2B6C" w:rsidRPr="00C26CA2" w:rsidRDefault="00FE2B6C" w:rsidP="005F4BDD">
            <w:pPr>
              <w:keepNext/>
              <w:jc w:val="center"/>
              <w:rPr>
                <w:b/>
              </w:rPr>
            </w:pPr>
          </w:p>
        </w:tc>
        <w:tc>
          <w:tcPr>
            <w:tcW w:w="4910" w:type="dxa"/>
            <w:vAlign w:val="center"/>
          </w:tcPr>
          <w:p w:rsidR="00FE2B6C" w:rsidRPr="00C26CA2" w:rsidRDefault="00FE2B6C" w:rsidP="005F4BDD">
            <w:pPr>
              <w:keepNext/>
              <w:rPr>
                <w:b/>
              </w:rPr>
            </w:pPr>
            <w:r w:rsidRPr="00C26CA2">
              <w:rPr>
                <w:b/>
                <w:bCs/>
              </w:rPr>
              <w:t>Элемент раздела «Самостоятельные классификационные единицы / источники финансирования»</w:t>
            </w:r>
          </w:p>
        </w:tc>
        <w:tc>
          <w:tcPr>
            <w:tcW w:w="540" w:type="dxa"/>
            <w:vAlign w:val="center"/>
          </w:tcPr>
          <w:p w:rsidR="00FE2B6C" w:rsidRPr="00C26CA2" w:rsidRDefault="00FE2B6C" w:rsidP="005F4BDD">
            <w:pPr>
              <w:keepNext/>
              <w:jc w:val="center"/>
              <w:rPr>
                <w:b/>
              </w:rPr>
            </w:pPr>
          </w:p>
        </w:tc>
        <w:tc>
          <w:tcPr>
            <w:tcW w:w="8842" w:type="dxa"/>
            <w:vAlign w:val="center"/>
          </w:tcPr>
          <w:p w:rsidR="00FE2B6C" w:rsidRPr="00C26CA2" w:rsidRDefault="00FE2B6C" w:rsidP="005F4BDD">
            <w:pPr>
              <w:keepNext/>
              <w:rPr>
                <w:b/>
              </w:rPr>
            </w:pPr>
          </w:p>
        </w:tc>
      </w:tr>
      <w:tr w:rsidR="00FE2B6C" w:rsidRPr="00CE2C5F" w:rsidTr="005F4BDD">
        <w:trPr>
          <w:cantSplit/>
        </w:trPr>
        <w:tc>
          <w:tcPr>
            <w:tcW w:w="648" w:type="dxa"/>
            <w:vAlign w:val="center"/>
          </w:tcPr>
          <w:p w:rsidR="00FE2B6C" w:rsidRPr="00C26CA2" w:rsidRDefault="00FE2B6C" w:rsidP="005F4BDD">
            <w:pPr>
              <w:jc w:val="center"/>
            </w:pPr>
            <w:r w:rsidRPr="00C26CA2">
              <w:t>1</w:t>
            </w:r>
          </w:p>
        </w:tc>
        <w:tc>
          <w:tcPr>
            <w:tcW w:w="4910" w:type="dxa"/>
            <w:vAlign w:val="center"/>
          </w:tcPr>
          <w:p w:rsidR="00FE2B6C" w:rsidRPr="00C26CA2" w:rsidRDefault="00FE2B6C" w:rsidP="005F4BDD">
            <w:r w:rsidRPr="00C26CA2">
              <w:t>Показатель «Страховой тариф»</w:t>
            </w:r>
          </w:p>
        </w:tc>
        <w:tc>
          <w:tcPr>
            <w:tcW w:w="540" w:type="dxa"/>
            <w:vAlign w:val="center"/>
          </w:tcPr>
          <w:p w:rsidR="00FE2B6C" w:rsidRPr="00C26CA2" w:rsidRDefault="00FE2B6C" w:rsidP="005F4BDD">
            <w:pPr>
              <w:jc w:val="center"/>
            </w:pPr>
            <w:r w:rsidRPr="00C26CA2">
              <w:t>=</w:t>
            </w:r>
          </w:p>
        </w:tc>
        <w:tc>
          <w:tcPr>
            <w:tcW w:w="8842" w:type="dxa"/>
            <w:vAlign w:val="center"/>
          </w:tcPr>
          <w:p w:rsidR="00FE2B6C" w:rsidRPr="00C26CA2" w:rsidRDefault="00FE2B6C" w:rsidP="005F4BDD">
            <w:pPr>
              <w:ind w:left="249"/>
            </w:pPr>
            <w:r w:rsidRPr="00C26CA2">
              <w:rPr>
                <w:b/>
              </w:rPr>
              <w:t xml:space="preserve">а). </w:t>
            </w:r>
            <w:r w:rsidRPr="00C26CA2">
              <w:t>Если показатель «ОКВЭД» элемента «СКЕ/ИФ» = показателю «Код по ОКВЭД» 2-го раздела и признак «Частичное финансирование из бюджета» не установлен:</w:t>
            </w:r>
          </w:p>
          <w:p w:rsidR="00FE2B6C" w:rsidRPr="00C26CA2" w:rsidRDefault="00FE2B6C" w:rsidP="005F4BDD">
            <w:r w:rsidRPr="00C26CA2">
              <w:t>Таблица 6 строка 5</w:t>
            </w:r>
          </w:p>
          <w:p w:rsidR="00FE2B6C" w:rsidRPr="00C26CA2" w:rsidRDefault="00FE2B6C" w:rsidP="005F4BDD">
            <w:pPr>
              <w:ind w:left="249"/>
            </w:pPr>
            <w:r w:rsidRPr="00C26CA2">
              <w:rPr>
                <w:b/>
              </w:rPr>
              <w:t xml:space="preserve">б). </w:t>
            </w:r>
            <w:r w:rsidRPr="00C26CA2">
              <w:t>Если показатель «ОКВЭД» элемента «СКЕ/ИФ» = показателю «Код по ОКВЭД» 2-го раздела и признак «Частичное финансирование из бюджета» установлен:</w:t>
            </w:r>
          </w:p>
          <w:p w:rsidR="00FE2B6C" w:rsidRPr="00C26CA2" w:rsidRDefault="00FE2B6C" w:rsidP="005F4BDD">
            <w:r w:rsidRPr="00C26CA2">
              <w:t>Таблица 6 строка 5 или «0,2»</w:t>
            </w:r>
          </w:p>
        </w:tc>
      </w:tr>
      <w:tr w:rsidR="00FE2B6C" w:rsidRPr="00CE2C5F" w:rsidTr="005F4BDD">
        <w:trPr>
          <w:cantSplit/>
        </w:trPr>
        <w:tc>
          <w:tcPr>
            <w:tcW w:w="648" w:type="dxa"/>
            <w:vAlign w:val="center"/>
          </w:tcPr>
          <w:p w:rsidR="00FE2B6C" w:rsidRPr="00C26CA2" w:rsidRDefault="00FE2B6C" w:rsidP="005F4BDD">
            <w:pPr>
              <w:jc w:val="center"/>
            </w:pPr>
            <w:r w:rsidRPr="00C26CA2">
              <w:lastRenderedPageBreak/>
              <w:t>2</w:t>
            </w:r>
          </w:p>
        </w:tc>
        <w:tc>
          <w:tcPr>
            <w:tcW w:w="4910" w:type="dxa"/>
            <w:vAlign w:val="center"/>
          </w:tcPr>
          <w:p w:rsidR="00FE2B6C" w:rsidRPr="00C26CA2" w:rsidRDefault="00FE2B6C" w:rsidP="005F4BDD">
            <w:r w:rsidRPr="00C26CA2">
              <w:t>Показатель «Скидка к страховому тарифу»</w:t>
            </w:r>
          </w:p>
        </w:tc>
        <w:tc>
          <w:tcPr>
            <w:tcW w:w="540" w:type="dxa"/>
            <w:vAlign w:val="center"/>
          </w:tcPr>
          <w:p w:rsidR="00FE2B6C" w:rsidRPr="00C26CA2" w:rsidRDefault="00FE2B6C" w:rsidP="005F4BDD">
            <w:pPr>
              <w:jc w:val="center"/>
            </w:pPr>
            <w:r w:rsidRPr="00C26CA2">
              <w:t>=</w:t>
            </w:r>
          </w:p>
        </w:tc>
        <w:tc>
          <w:tcPr>
            <w:tcW w:w="8842" w:type="dxa"/>
            <w:vAlign w:val="center"/>
          </w:tcPr>
          <w:p w:rsidR="00FE2B6C" w:rsidRPr="00C26CA2" w:rsidRDefault="00FE2B6C" w:rsidP="005F4BDD">
            <w:pPr>
              <w:ind w:left="249"/>
            </w:pPr>
            <w:r w:rsidRPr="00C26CA2">
              <w:rPr>
                <w:b/>
              </w:rPr>
              <w:t xml:space="preserve">а). </w:t>
            </w:r>
            <w:r w:rsidRPr="00C26CA2">
              <w:t>Если показатель «ОКВЭД» элемента «СКЕ/ИФ» = показателю «Код по ОКВЭД» 2-го раздела:</w:t>
            </w:r>
          </w:p>
          <w:p w:rsidR="00FE2B6C" w:rsidRPr="00C26CA2" w:rsidRDefault="00FE2B6C" w:rsidP="005F4BDD">
            <w:r w:rsidRPr="00C26CA2">
              <w:t>Таблица 6 строка 6</w:t>
            </w:r>
          </w:p>
          <w:p w:rsidR="00FE2B6C" w:rsidRPr="00C26CA2" w:rsidRDefault="00FE2B6C" w:rsidP="005F4BDD">
            <w:pPr>
              <w:ind w:left="249"/>
            </w:pPr>
            <w:r w:rsidRPr="00C26CA2">
              <w:rPr>
                <w:b/>
              </w:rPr>
              <w:t xml:space="preserve">б). </w:t>
            </w:r>
            <w:r w:rsidRPr="00C26CA2">
              <w:t xml:space="preserve">Если показатель «ОКВЭД» элемента «СКЕ/ИФ» </w:t>
            </w:r>
            <w:r w:rsidRPr="00C26CA2">
              <w:sym w:font="Symbol" w:char="F0B9"/>
            </w:r>
            <w:r w:rsidRPr="00C26CA2">
              <w:t xml:space="preserve"> показателю «Код по ОКВЭД» 2-го раздела:</w:t>
            </w:r>
          </w:p>
          <w:p w:rsidR="00FE2B6C" w:rsidRPr="00C26CA2" w:rsidRDefault="00FE2B6C" w:rsidP="005F4BDD">
            <w:r w:rsidRPr="00C26CA2">
              <w:t>0</w:t>
            </w:r>
          </w:p>
        </w:tc>
      </w:tr>
      <w:tr w:rsidR="00FE2B6C" w:rsidRPr="00CE2C5F" w:rsidTr="005F4BDD">
        <w:trPr>
          <w:cantSplit/>
        </w:trPr>
        <w:tc>
          <w:tcPr>
            <w:tcW w:w="648" w:type="dxa"/>
            <w:vAlign w:val="center"/>
          </w:tcPr>
          <w:p w:rsidR="00FE2B6C" w:rsidRPr="00C26CA2" w:rsidRDefault="00FE2B6C" w:rsidP="005F4BDD">
            <w:pPr>
              <w:jc w:val="center"/>
            </w:pPr>
            <w:r w:rsidRPr="00C26CA2">
              <w:t>3</w:t>
            </w:r>
          </w:p>
        </w:tc>
        <w:tc>
          <w:tcPr>
            <w:tcW w:w="4910" w:type="dxa"/>
            <w:vAlign w:val="center"/>
          </w:tcPr>
          <w:p w:rsidR="00FE2B6C" w:rsidRPr="00C26CA2" w:rsidRDefault="00FE2B6C" w:rsidP="005F4BDD">
            <w:r w:rsidRPr="00C26CA2">
              <w:t>Показатель «Надбавка к страховому тарифу»</w:t>
            </w:r>
          </w:p>
        </w:tc>
        <w:tc>
          <w:tcPr>
            <w:tcW w:w="540" w:type="dxa"/>
            <w:vAlign w:val="center"/>
          </w:tcPr>
          <w:p w:rsidR="00FE2B6C" w:rsidRPr="00C26CA2" w:rsidRDefault="00FE2B6C" w:rsidP="005F4BDD">
            <w:pPr>
              <w:jc w:val="center"/>
            </w:pPr>
            <w:r w:rsidRPr="00C26CA2">
              <w:t>=</w:t>
            </w:r>
          </w:p>
        </w:tc>
        <w:tc>
          <w:tcPr>
            <w:tcW w:w="8842" w:type="dxa"/>
            <w:vAlign w:val="center"/>
          </w:tcPr>
          <w:p w:rsidR="00FE2B6C" w:rsidRPr="00C26CA2" w:rsidRDefault="00FE2B6C" w:rsidP="005F4BDD">
            <w:pPr>
              <w:ind w:left="249"/>
            </w:pPr>
            <w:r w:rsidRPr="00C26CA2">
              <w:rPr>
                <w:b/>
              </w:rPr>
              <w:t xml:space="preserve">а). </w:t>
            </w:r>
            <w:r w:rsidRPr="00C26CA2">
              <w:t>Если показатель «ОКВЭД» элемента «СКЕ/ИФ» = показателю «Код по ОКВЭД» 2-го раздела:</w:t>
            </w:r>
          </w:p>
          <w:p w:rsidR="00FE2B6C" w:rsidRPr="00C26CA2" w:rsidRDefault="00FE2B6C" w:rsidP="005F4BDD">
            <w:r w:rsidRPr="00C26CA2">
              <w:t>Таблица 6 строка 7</w:t>
            </w:r>
          </w:p>
          <w:p w:rsidR="00FE2B6C" w:rsidRPr="00C26CA2" w:rsidRDefault="00FE2B6C" w:rsidP="005F4BDD">
            <w:pPr>
              <w:ind w:left="249"/>
            </w:pPr>
            <w:r w:rsidRPr="00C26CA2">
              <w:rPr>
                <w:b/>
              </w:rPr>
              <w:t xml:space="preserve">б). </w:t>
            </w:r>
            <w:r w:rsidRPr="00C26CA2">
              <w:t xml:space="preserve">Если показатель «ОКВЭД» элемента «СКЕ/ИФ» </w:t>
            </w:r>
            <w:r w:rsidRPr="00C26CA2">
              <w:sym w:font="Symbol" w:char="F0B9"/>
            </w:r>
            <w:r w:rsidRPr="00C26CA2">
              <w:t xml:space="preserve"> показателю «Код по ОКВЭД» 2-го раздела:</w:t>
            </w:r>
          </w:p>
          <w:p w:rsidR="00FE2B6C" w:rsidRPr="00C26CA2" w:rsidRDefault="00FE2B6C" w:rsidP="005F4BDD">
            <w:r w:rsidRPr="00C26CA2">
              <w:t>0</w:t>
            </w:r>
          </w:p>
        </w:tc>
      </w:tr>
      <w:tr w:rsidR="00FE2B6C" w:rsidRPr="00CE2C5F" w:rsidTr="005F4BDD">
        <w:trPr>
          <w:cantSplit/>
        </w:trPr>
        <w:tc>
          <w:tcPr>
            <w:tcW w:w="648" w:type="dxa"/>
            <w:vAlign w:val="center"/>
          </w:tcPr>
          <w:p w:rsidR="00FE2B6C" w:rsidRPr="00C26CA2" w:rsidRDefault="00FE2B6C" w:rsidP="005F4BDD">
            <w:pPr>
              <w:keepNext/>
              <w:jc w:val="center"/>
            </w:pPr>
          </w:p>
        </w:tc>
        <w:tc>
          <w:tcPr>
            <w:tcW w:w="4910" w:type="dxa"/>
            <w:vAlign w:val="center"/>
          </w:tcPr>
          <w:p w:rsidR="00FE2B6C" w:rsidRPr="00C26CA2" w:rsidRDefault="00FE2B6C" w:rsidP="005F4BDD">
            <w:pPr>
              <w:keepNext/>
              <w:jc w:val="both"/>
            </w:pPr>
            <w:r w:rsidRPr="00C26CA2">
              <w:rPr>
                <w:b/>
              </w:rPr>
              <w:t>Таблица 7</w:t>
            </w:r>
          </w:p>
        </w:tc>
        <w:tc>
          <w:tcPr>
            <w:tcW w:w="540" w:type="dxa"/>
            <w:vAlign w:val="center"/>
          </w:tcPr>
          <w:p w:rsidR="00FE2B6C" w:rsidRPr="00C26CA2" w:rsidRDefault="00FE2B6C" w:rsidP="005F4BDD">
            <w:pPr>
              <w:keepNext/>
              <w:jc w:val="center"/>
            </w:pPr>
          </w:p>
        </w:tc>
        <w:tc>
          <w:tcPr>
            <w:tcW w:w="8842" w:type="dxa"/>
            <w:vAlign w:val="center"/>
          </w:tcPr>
          <w:p w:rsidR="00FE2B6C" w:rsidRPr="00C26CA2" w:rsidRDefault="00FE2B6C" w:rsidP="005F4BDD">
            <w:pPr>
              <w:keepNext/>
            </w:pPr>
            <w:r w:rsidRPr="00C26CA2">
              <w:rPr>
                <w:b/>
              </w:rPr>
              <w:t>Расчёты по обязательному социальному страхованию от несчастных случаев на производстве и профессиональных заболеваний</w:t>
            </w:r>
          </w:p>
        </w:tc>
      </w:tr>
      <w:tr w:rsidR="00FE2B6C" w:rsidRPr="00CE2C5F" w:rsidTr="005F4BDD">
        <w:trPr>
          <w:cantSplit/>
        </w:trPr>
        <w:tc>
          <w:tcPr>
            <w:tcW w:w="648" w:type="dxa"/>
            <w:vAlign w:val="center"/>
          </w:tcPr>
          <w:p w:rsidR="00FE2B6C" w:rsidRPr="00C26CA2" w:rsidRDefault="00FE2B6C" w:rsidP="005F4BDD">
            <w:pPr>
              <w:pStyle w:val="a5"/>
              <w:jc w:val="center"/>
            </w:pPr>
            <w:r w:rsidRPr="00C26CA2">
              <w:t>1</w:t>
            </w:r>
          </w:p>
        </w:tc>
        <w:tc>
          <w:tcPr>
            <w:tcW w:w="4910" w:type="dxa"/>
            <w:vAlign w:val="center"/>
          </w:tcPr>
          <w:p w:rsidR="00FE2B6C" w:rsidRPr="00C26CA2" w:rsidRDefault="00FE2B6C" w:rsidP="005F4BDD">
            <w:r w:rsidRPr="00C26CA2">
              <w:t>Таблица 7 строка 1 графа 3</w:t>
            </w:r>
          </w:p>
        </w:tc>
        <w:tc>
          <w:tcPr>
            <w:tcW w:w="540" w:type="dxa"/>
            <w:vAlign w:val="center"/>
          </w:tcPr>
          <w:p w:rsidR="00FE2B6C" w:rsidRPr="00C26CA2" w:rsidRDefault="00FE2B6C" w:rsidP="005F4BDD">
            <w:pPr>
              <w:jc w:val="center"/>
            </w:pPr>
            <w:r w:rsidRPr="00C26CA2">
              <w:t>=</w:t>
            </w:r>
          </w:p>
        </w:tc>
        <w:tc>
          <w:tcPr>
            <w:tcW w:w="8842" w:type="dxa"/>
            <w:vAlign w:val="center"/>
          </w:tcPr>
          <w:p w:rsidR="00FE2B6C" w:rsidRPr="00C26CA2" w:rsidRDefault="00FE2B6C" w:rsidP="005F4BDD">
            <w:pPr>
              <w:ind w:firstLine="252"/>
            </w:pPr>
            <w:r w:rsidRPr="00C26CA2">
              <w:rPr>
                <w:b/>
              </w:rPr>
              <w:t xml:space="preserve">а). </w:t>
            </w:r>
            <w:r w:rsidRPr="00C26CA2">
              <w:t>Если расчёт за 1-й квартал:</w:t>
            </w:r>
          </w:p>
          <w:p w:rsidR="00FE2B6C" w:rsidRPr="00C26CA2" w:rsidRDefault="00FE2B6C" w:rsidP="005F4BDD">
            <w:r w:rsidRPr="00C26CA2">
              <w:t>Таблица 7 строка «Задолженность за страхователем» (15 – 2014г., 19- 2015г.) графа 3 за предыдущий расчётный период</w:t>
            </w:r>
          </w:p>
          <w:p w:rsidR="00FE2B6C" w:rsidRPr="00C26CA2" w:rsidRDefault="00FE2B6C" w:rsidP="005F4BDD">
            <w:pPr>
              <w:ind w:firstLine="252"/>
            </w:pPr>
            <w:r w:rsidRPr="00C26CA2">
              <w:rPr>
                <w:b/>
              </w:rPr>
              <w:t xml:space="preserve">б). </w:t>
            </w:r>
            <w:r w:rsidRPr="00C26CA2">
              <w:t>Если расчёт за другой период:</w:t>
            </w:r>
          </w:p>
          <w:p w:rsidR="00FE2B6C" w:rsidRPr="00C26CA2" w:rsidRDefault="00FE2B6C" w:rsidP="005F4BDD">
            <w:r w:rsidRPr="00C26CA2">
              <w:t>Таблица 7 строка 1 графа 3 за предыдущий отчётный период</w:t>
            </w:r>
          </w:p>
        </w:tc>
      </w:tr>
      <w:tr w:rsidR="00FE2B6C" w:rsidRPr="00CE2C5F" w:rsidTr="005F4BDD">
        <w:trPr>
          <w:cantSplit/>
        </w:trPr>
        <w:tc>
          <w:tcPr>
            <w:tcW w:w="648" w:type="dxa"/>
            <w:vAlign w:val="center"/>
          </w:tcPr>
          <w:p w:rsidR="00FE2B6C" w:rsidRPr="00C26CA2" w:rsidRDefault="00FE2B6C" w:rsidP="005F4BDD">
            <w:pPr>
              <w:pStyle w:val="a5"/>
              <w:jc w:val="center"/>
            </w:pPr>
            <w:r w:rsidRPr="00C26CA2">
              <w:t>2</w:t>
            </w:r>
          </w:p>
        </w:tc>
        <w:tc>
          <w:tcPr>
            <w:tcW w:w="4910" w:type="dxa"/>
            <w:vAlign w:val="center"/>
          </w:tcPr>
          <w:p w:rsidR="00FE2B6C" w:rsidRPr="00C26CA2" w:rsidRDefault="00FE2B6C" w:rsidP="005F4BDD">
            <w:r w:rsidRPr="00C26CA2">
              <w:t>Таблица 7 строка 2 графа 1, показатель «на начало отчётного периода»</w:t>
            </w:r>
          </w:p>
        </w:tc>
        <w:tc>
          <w:tcPr>
            <w:tcW w:w="540" w:type="dxa"/>
            <w:vAlign w:val="center"/>
          </w:tcPr>
          <w:p w:rsidR="00FE2B6C" w:rsidRPr="00C26CA2" w:rsidRDefault="00FE2B6C" w:rsidP="005F4BDD">
            <w:pPr>
              <w:jc w:val="center"/>
            </w:pPr>
            <w:r w:rsidRPr="00C26CA2">
              <w:t>=</w:t>
            </w:r>
          </w:p>
        </w:tc>
        <w:tc>
          <w:tcPr>
            <w:tcW w:w="8842" w:type="dxa"/>
            <w:vAlign w:val="center"/>
          </w:tcPr>
          <w:p w:rsidR="00FE2B6C" w:rsidRPr="00C26CA2" w:rsidRDefault="00FE2B6C" w:rsidP="005F4BDD">
            <w:pPr>
              <w:ind w:firstLine="252"/>
            </w:pPr>
            <w:r w:rsidRPr="00C26CA2">
              <w:rPr>
                <w:b/>
              </w:rPr>
              <w:t>а).</w:t>
            </w:r>
            <w:r w:rsidRPr="00C26CA2">
              <w:t xml:space="preserve"> Если расчёт за 1-й квартал:</w:t>
            </w:r>
          </w:p>
          <w:p w:rsidR="00FE2B6C" w:rsidRPr="00C26CA2" w:rsidRDefault="00FE2B6C" w:rsidP="005F4BDD">
            <w:r w:rsidRPr="00C26CA2">
              <w:t>0</w:t>
            </w:r>
          </w:p>
          <w:p w:rsidR="00FE2B6C" w:rsidRPr="00C26CA2" w:rsidRDefault="00FE2B6C" w:rsidP="005F4BDD">
            <w:pPr>
              <w:ind w:firstLine="252"/>
            </w:pPr>
            <w:r w:rsidRPr="00C26CA2">
              <w:rPr>
                <w:b/>
              </w:rPr>
              <w:t xml:space="preserve">б). </w:t>
            </w:r>
            <w:r w:rsidRPr="00C26CA2">
              <w:t>Если расчёт за другой период:</w:t>
            </w:r>
          </w:p>
          <w:p w:rsidR="00FE2B6C" w:rsidRPr="00C26CA2" w:rsidRDefault="00FE2B6C" w:rsidP="005F4BDD">
            <w:r w:rsidRPr="00C26CA2">
              <w:t>Таблица 7 строка 2 графа 3 за предыдущий отчётный период</w:t>
            </w:r>
          </w:p>
        </w:tc>
      </w:tr>
      <w:tr w:rsidR="00FE2B6C" w:rsidRPr="00CE2C5F" w:rsidTr="005F4BDD">
        <w:trPr>
          <w:cantSplit/>
        </w:trPr>
        <w:tc>
          <w:tcPr>
            <w:tcW w:w="648" w:type="dxa"/>
            <w:vAlign w:val="center"/>
          </w:tcPr>
          <w:p w:rsidR="00FE2B6C" w:rsidRPr="00C26CA2" w:rsidRDefault="00FE2B6C" w:rsidP="005F4BDD">
            <w:pPr>
              <w:pStyle w:val="a5"/>
              <w:jc w:val="center"/>
            </w:pPr>
            <w:r w:rsidRPr="00C26CA2">
              <w:t>3</w:t>
            </w:r>
          </w:p>
        </w:tc>
        <w:tc>
          <w:tcPr>
            <w:tcW w:w="4910" w:type="dxa"/>
            <w:vAlign w:val="center"/>
          </w:tcPr>
          <w:p w:rsidR="00FE2B6C" w:rsidRPr="00C26CA2" w:rsidRDefault="00FE2B6C" w:rsidP="005F4BDD">
            <w:r w:rsidRPr="00C26CA2">
              <w:t>Таблица 7 строка 2 графа 3</w:t>
            </w:r>
          </w:p>
        </w:tc>
        <w:tc>
          <w:tcPr>
            <w:tcW w:w="540" w:type="dxa"/>
            <w:vAlign w:val="center"/>
          </w:tcPr>
          <w:p w:rsidR="00FE2B6C" w:rsidRPr="00C26CA2" w:rsidRDefault="00FE2B6C" w:rsidP="005F4BDD">
            <w:pPr>
              <w:jc w:val="center"/>
            </w:pPr>
            <w:r w:rsidRPr="00C26CA2">
              <w:t>=</w:t>
            </w:r>
          </w:p>
        </w:tc>
        <w:tc>
          <w:tcPr>
            <w:tcW w:w="8842" w:type="dxa"/>
            <w:vAlign w:val="center"/>
          </w:tcPr>
          <w:p w:rsidR="00FE2B6C" w:rsidRPr="00C26CA2" w:rsidRDefault="00FE2B6C" w:rsidP="005F4BDD">
            <w:r w:rsidRPr="00C26CA2">
              <w:t>Табл.7 строка 2 графа 1, показатель «на начало отчетного периода»</w:t>
            </w:r>
            <w:r w:rsidRPr="00C26CA2">
              <w:br/>
              <w:t xml:space="preserve">+ сумма показателей «за последние три месяца отчетного периода» </w:t>
            </w:r>
          </w:p>
        </w:tc>
      </w:tr>
      <w:tr w:rsidR="00FE2B6C" w:rsidRPr="00CE2C5F" w:rsidTr="005F4BDD">
        <w:trPr>
          <w:cantSplit/>
        </w:trPr>
        <w:tc>
          <w:tcPr>
            <w:tcW w:w="648" w:type="dxa"/>
            <w:vAlign w:val="center"/>
          </w:tcPr>
          <w:p w:rsidR="00FE2B6C" w:rsidRPr="00C26CA2" w:rsidRDefault="00FE2B6C" w:rsidP="005F4BDD">
            <w:pPr>
              <w:pStyle w:val="a5"/>
              <w:jc w:val="center"/>
            </w:pPr>
            <w:r w:rsidRPr="00C26CA2">
              <w:lastRenderedPageBreak/>
              <w:t>4</w:t>
            </w:r>
          </w:p>
        </w:tc>
        <w:tc>
          <w:tcPr>
            <w:tcW w:w="4910" w:type="dxa"/>
            <w:vAlign w:val="center"/>
          </w:tcPr>
          <w:p w:rsidR="00FE2B6C" w:rsidRPr="00C26CA2" w:rsidRDefault="00FE2B6C" w:rsidP="005F4BDD">
            <w:r w:rsidRPr="00C26CA2">
              <w:t>Таблица 7 строка 2 графа 1, показатели «2 месяц», «3 месяц»</w:t>
            </w:r>
          </w:p>
        </w:tc>
        <w:tc>
          <w:tcPr>
            <w:tcW w:w="540" w:type="dxa"/>
            <w:vAlign w:val="center"/>
          </w:tcPr>
          <w:p w:rsidR="00FE2B6C" w:rsidRPr="00C26CA2" w:rsidRDefault="00FE2B6C" w:rsidP="005F4BDD">
            <w:pPr>
              <w:jc w:val="center"/>
            </w:pPr>
            <w:r w:rsidRPr="00C26CA2">
              <w:t>=</w:t>
            </w:r>
          </w:p>
        </w:tc>
        <w:tc>
          <w:tcPr>
            <w:tcW w:w="8842" w:type="dxa"/>
            <w:vAlign w:val="center"/>
          </w:tcPr>
          <w:p w:rsidR="00FE2B6C" w:rsidRPr="00C26CA2" w:rsidRDefault="00FE2B6C" w:rsidP="005F4BDD">
            <w:pPr>
              <w:ind w:left="249"/>
            </w:pPr>
            <w:r w:rsidRPr="00C26CA2">
              <w:rPr>
                <w:b/>
              </w:rPr>
              <w:t xml:space="preserve">а). </w:t>
            </w:r>
            <w:r w:rsidRPr="00C26CA2">
              <w:t>Если раздел «</w:t>
            </w:r>
            <w:r w:rsidRPr="00C26CA2">
              <w:rPr>
                <w:bCs/>
              </w:rPr>
              <w:t>Самостоятельные классификационные единицы / источники финансирования» отсутствует и признак «Льгота 60%» не установлен</w:t>
            </w:r>
            <w:r w:rsidRPr="00C26CA2">
              <w:t>:</w:t>
            </w:r>
          </w:p>
          <w:p w:rsidR="00FE2B6C" w:rsidRPr="00C26CA2" w:rsidRDefault="00FE2B6C" w:rsidP="005F4BDD">
            <w:r w:rsidRPr="00C26CA2">
              <w:t xml:space="preserve">(Табл.6 стр.3 гр.Х – табл.6 стр.4 гр.Х + 0,6 </w:t>
            </w:r>
            <w:r w:rsidRPr="00C26CA2">
              <w:sym w:font="Symbol" w:char="F0B4"/>
            </w:r>
            <w:r w:rsidRPr="00C26CA2">
              <w:t xml:space="preserve"> табл.6 стр.4 гр.Х)</w:t>
            </w:r>
          </w:p>
          <w:p w:rsidR="00FE2B6C" w:rsidRPr="00C26CA2" w:rsidRDefault="00FE2B6C" w:rsidP="005F4BDD">
            <w:r w:rsidRPr="00C26CA2">
              <w:sym w:font="Symbol" w:char="F0B4"/>
            </w:r>
            <w:r w:rsidRPr="00C26CA2">
              <w:t xml:space="preserve"> табл.6 строка 9 / 100 </w:t>
            </w:r>
            <w:r w:rsidRPr="00C26CA2">
              <w:sym w:font="Symbol" w:char="F0B1"/>
            </w:r>
            <w:r w:rsidRPr="00C26CA2">
              <w:t xml:space="preserve"> 1 рубль</w:t>
            </w:r>
          </w:p>
          <w:p w:rsidR="00FE2B6C" w:rsidRPr="00C26CA2" w:rsidRDefault="00FE2B6C" w:rsidP="005F4BDD">
            <w:pPr>
              <w:ind w:left="249"/>
            </w:pPr>
            <w:r w:rsidRPr="00C26CA2">
              <w:rPr>
                <w:b/>
              </w:rPr>
              <w:t xml:space="preserve">б). </w:t>
            </w:r>
            <w:r w:rsidRPr="00C26CA2">
              <w:t>Если раздел «</w:t>
            </w:r>
            <w:r w:rsidRPr="00C26CA2">
              <w:rPr>
                <w:bCs/>
              </w:rPr>
              <w:t>СКЕ/ИФ» отсутствует и признак «Льгота 60%» установлен</w:t>
            </w:r>
            <w:r w:rsidRPr="00C26CA2">
              <w:t>:</w:t>
            </w:r>
          </w:p>
          <w:p w:rsidR="00FE2B6C" w:rsidRPr="00C26CA2" w:rsidRDefault="00FE2B6C" w:rsidP="005F4BDD">
            <w:r w:rsidRPr="00C26CA2">
              <w:t xml:space="preserve">(0,6 </w:t>
            </w:r>
            <w:r w:rsidRPr="00C26CA2">
              <w:sym w:font="Symbol" w:char="F0B4"/>
            </w:r>
            <w:r w:rsidRPr="00C26CA2">
              <w:t xml:space="preserve"> табл.6 стр.3 гр.Х) </w:t>
            </w:r>
            <w:r w:rsidRPr="00C26CA2">
              <w:sym w:font="Symbol" w:char="F0B4"/>
            </w:r>
            <w:r w:rsidRPr="00C26CA2">
              <w:t xml:space="preserve"> табл.6 строка 9 / 100 </w:t>
            </w:r>
            <w:r w:rsidRPr="00C26CA2">
              <w:sym w:font="Symbol" w:char="F0B1"/>
            </w:r>
            <w:r w:rsidRPr="00C26CA2">
              <w:t xml:space="preserve"> 1 рубль</w:t>
            </w:r>
          </w:p>
          <w:p w:rsidR="00FE2B6C" w:rsidRPr="00C26CA2" w:rsidRDefault="00FE2B6C" w:rsidP="005F4BDD">
            <w:pPr>
              <w:ind w:left="249"/>
            </w:pPr>
            <w:r w:rsidRPr="00C26CA2">
              <w:rPr>
                <w:b/>
              </w:rPr>
              <w:t xml:space="preserve">в). </w:t>
            </w:r>
            <w:r w:rsidRPr="00C26CA2">
              <w:t>Если раздел «</w:t>
            </w:r>
            <w:r w:rsidRPr="00C26CA2">
              <w:rPr>
                <w:bCs/>
              </w:rPr>
              <w:t>СКЕ/ИФ» присутствует</w:t>
            </w:r>
            <w:r w:rsidRPr="00C26CA2">
              <w:t>:</w:t>
            </w:r>
          </w:p>
          <w:p w:rsidR="00FE2B6C" w:rsidRPr="00C26CA2" w:rsidRDefault="00FE2B6C" w:rsidP="005F4BDD">
            <w:r w:rsidRPr="00C26CA2">
              <w:t xml:space="preserve">Сумма начислений по всем СКЕ или ИФ за соответствующий месяц </w:t>
            </w:r>
            <w:r w:rsidRPr="00C26CA2">
              <w:sym w:font="Symbol" w:char="F0B1"/>
            </w:r>
            <w:r w:rsidRPr="00C26CA2">
              <w:t> 1 рубль. Расчёт начислений по каждой СКЕ или ИФ проводится аналогично пунктам «а» и «б». Для каждой СКЕ или ИФ учитывается свой страховой тариф. Скидка или надбавка учитываются только для той СКЕ или тех ИФ, чей вид деятельности является основным, то есть показатель «ОКВЭД» совпадает с кодом по ОКВЭД 2</w:t>
            </w:r>
            <w:r w:rsidRPr="00C26CA2">
              <w:noBreakHyphen/>
              <w:t>го раздела</w:t>
            </w:r>
            <w:r w:rsidRPr="00C26CA2">
              <w:rPr>
                <w:vertAlign w:val="superscript"/>
              </w:rPr>
              <w:t>1</w:t>
            </w:r>
            <w:r w:rsidRPr="00C26CA2">
              <w:t>.</w:t>
            </w:r>
          </w:p>
          <w:p w:rsidR="00FE2B6C" w:rsidRPr="00C26CA2" w:rsidRDefault="00FE2B6C" w:rsidP="005F4BDD">
            <w:pPr>
              <w:pBdr>
                <w:top w:val="single" w:sz="4" w:space="1" w:color="auto"/>
              </w:pBdr>
              <w:rPr>
                <w:sz w:val="22"/>
                <w:szCs w:val="22"/>
              </w:rPr>
            </w:pPr>
            <w:r w:rsidRPr="00C26CA2">
              <w:rPr>
                <w:sz w:val="22"/>
                <w:szCs w:val="22"/>
              </w:rPr>
              <w:t>Х = 5, 6 для 2-го и 3-го месяца соответственно</w:t>
            </w:r>
          </w:p>
        </w:tc>
      </w:tr>
      <w:tr w:rsidR="00FE2B6C" w:rsidRPr="00CE2C5F" w:rsidTr="005F4BDD">
        <w:trPr>
          <w:cantSplit/>
        </w:trPr>
        <w:tc>
          <w:tcPr>
            <w:tcW w:w="648" w:type="dxa"/>
            <w:vAlign w:val="center"/>
          </w:tcPr>
          <w:p w:rsidR="00FE2B6C" w:rsidRPr="00C26CA2" w:rsidRDefault="00FE2B6C" w:rsidP="005F4BDD">
            <w:pPr>
              <w:pStyle w:val="a5"/>
              <w:jc w:val="center"/>
            </w:pPr>
            <w:r w:rsidRPr="00C26CA2">
              <w:lastRenderedPageBreak/>
              <w:t>5</w:t>
            </w:r>
          </w:p>
        </w:tc>
        <w:tc>
          <w:tcPr>
            <w:tcW w:w="4910" w:type="dxa"/>
            <w:vAlign w:val="center"/>
          </w:tcPr>
          <w:p w:rsidR="00FE2B6C" w:rsidRPr="00C26CA2" w:rsidRDefault="00FE2B6C" w:rsidP="005F4BDD">
            <w:r w:rsidRPr="00C26CA2">
              <w:t>Таблица 7 строка 2 графа 3</w:t>
            </w:r>
          </w:p>
        </w:tc>
        <w:tc>
          <w:tcPr>
            <w:tcW w:w="540" w:type="dxa"/>
            <w:vAlign w:val="center"/>
          </w:tcPr>
          <w:p w:rsidR="00FE2B6C" w:rsidRPr="00C26CA2" w:rsidRDefault="00FE2B6C" w:rsidP="005F4BDD">
            <w:pPr>
              <w:jc w:val="center"/>
            </w:pPr>
            <w:r w:rsidRPr="00C26CA2">
              <w:t>=</w:t>
            </w:r>
          </w:p>
        </w:tc>
        <w:tc>
          <w:tcPr>
            <w:tcW w:w="8842" w:type="dxa"/>
            <w:vAlign w:val="center"/>
          </w:tcPr>
          <w:p w:rsidR="00FE2B6C" w:rsidRPr="00C26CA2" w:rsidRDefault="00FE2B6C" w:rsidP="005F4BDD">
            <w:pPr>
              <w:ind w:left="249"/>
            </w:pPr>
            <w:r w:rsidRPr="00C26CA2">
              <w:rPr>
                <w:b/>
              </w:rPr>
              <w:t xml:space="preserve">а). </w:t>
            </w:r>
            <w:r w:rsidRPr="00C26CA2">
              <w:t>Если раздел «</w:t>
            </w:r>
            <w:r w:rsidRPr="00C26CA2">
              <w:rPr>
                <w:bCs/>
              </w:rPr>
              <w:t>Самостоятельные классификационные единицы / источники финансирования» отсутствует и признак «Льгота 60%» не установлен</w:t>
            </w:r>
            <w:r w:rsidRPr="00C26CA2">
              <w:t>:</w:t>
            </w:r>
          </w:p>
          <w:p w:rsidR="00FE2B6C" w:rsidRPr="00C26CA2" w:rsidRDefault="00FE2B6C" w:rsidP="005F4BDD">
            <w:r w:rsidRPr="00C26CA2">
              <w:t xml:space="preserve">(Табл.6 стр.3 гр.3 – табл.6 стр.4 гр.3 + 0,6 </w:t>
            </w:r>
            <w:r w:rsidRPr="00C26CA2">
              <w:sym w:font="Symbol" w:char="F0B4"/>
            </w:r>
            <w:r w:rsidRPr="00C26CA2">
              <w:t xml:space="preserve"> табл.6 стр.4 гр.3)</w:t>
            </w:r>
          </w:p>
          <w:p w:rsidR="00FE2B6C" w:rsidRPr="00C26CA2" w:rsidRDefault="00FE2B6C" w:rsidP="005F4BDD">
            <w:r w:rsidRPr="00C26CA2">
              <w:sym w:font="Symbol" w:char="F0B4"/>
            </w:r>
            <w:r w:rsidRPr="00C26CA2">
              <w:t xml:space="preserve"> табл.6 строка 9 / 100 </w:t>
            </w:r>
            <w:r w:rsidRPr="00C26CA2">
              <w:sym w:font="Symbol" w:char="F0B1"/>
            </w:r>
            <w:r w:rsidRPr="00C26CA2">
              <w:t xml:space="preserve"> 1 рубль</w:t>
            </w:r>
          </w:p>
          <w:p w:rsidR="00FE2B6C" w:rsidRPr="00C26CA2" w:rsidRDefault="00FE2B6C" w:rsidP="005F4BDD">
            <w:pPr>
              <w:ind w:left="249"/>
            </w:pPr>
            <w:r w:rsidRPr="00C26CA2">
              <w:rPr>
                <w:b/>
              </w:rPr>
              <w:t xml:space="preserve">б). </w:t>
            </w:r>
            <w:r w:rsidRPr="00C26CA2">
              <w:t>Если раздел «</w:t>
            </w:r>
            <w:r w:rsidRPr="00C26CA2">
              <w:rPr>
                <w:bCs/>
              </w:rPr>
              <w:t>СКЕ/ИФ» отсутствует и признак «Льгота 60%» установлен</w:t>
            </w:r>
            <w:r w:rsidRPr="00C26CA2">
              <w:t>:</w:t>
            </w:r>
          </w:p>
          <w:p w:rsidR="00FE2B6C" w:rsidRPr="00C26CA2" w:rsidRDefault="00FE2B6C" w:rsidP="005F4BDD">
            <w:r w:rsidRPr="00C26CA2">
              <w:t xml:space="preserve">(0,6 </w:t>
            </w:r>
            <w:r w:rsidRPr="00C26CA2">
              <w:sym w:font="Symbol" w:char="F0B4"/>
            </w:r>
            <w:r w:rsidRPr="00C26CA2">
              <w:t xml:space="preserve"> табл.6 стр.3 гр.3) </w:t>
            </w:r>
            <w:r w:rsidRPr="00C26CA2">
              <w:sym w:font="Symbol" w:char="F0B4"/>
            </w:r>
            <w:r w:rsidRPr="00C26CA2">
              <w:t xml:space="preserve"> табл.6 строка 9 / 100 </w:t>
            </w:r>
            <w:r w:rsidRPr="00C26CA2">
              <w:sym w:font="Symbol" w:char="F0B1"/>
            </w:r>
            <w:r w:rsidRPr="00C26CA2">
              <w:t xml:space="preserve"> 1 рубль</w:t>
            </w:r>
          </w:p>
          <w:p w:rsidR="00FE2B6C" w:rsidRPr="00C26CA2" w:rsidRDefault="00FE2B6C" w:rsidP="005F4BDD">
            <w:pPr>
              <w:ind w:left="249"/>
            </w:pPr>
            <w:r w:rsidRPr="00C26CA2">
              <w:rPr>
                <w:b/>
              </w:rPr>
              <w:t xml:space="preserve">в). </w:t>
            </w:r>
            <w:r w:rsidRPr="00C26CA2">
              <w:t>Если раздел «</w:t>
            </w:r>
            <w:r w:rsidRPr="00C26CA2">
              <w:rPr>
                <w:bCs/>
              </w:rPr>
              <w:t>СКЕ/ИФ» присутствует</w:t>
            </w:r>
            <w:r w:rsidRPr="00C26CA2">
              <w:t>:</w:t>
            </w:r>
          </w:p>
          <w:p w:rsidR="00FE2B6C" w:rsidRPr="00C26CA2" w:rsidRDefault="00FE2B6C" w:rsidP="005F4BDD">
            <w:r w:rsidRPr="00C26CA2">
              <w:t xml:space="preserve">Сумма начислений по всем СКЕ или ИФ с начала года </w:t>
            </w:r>
            <w:r w:rsidRPr="00C26CA2">
              <w:sym w:font="Symbol" w:char="F0B1"/>
            </w:r>
            <w:r w:rsidRPr="00C26CA2">
              <w:rPr>
                <w:lang w:val="en-US"/>
              </w:rPr>
              <w:t> </w:t>
            </w:r>
            <w:r w:rsidRPr="00C26CA2">
              <w:t>1 рубль. Расчёт начислений по каждой СКЕ или ИФ проводится аналогично пунктам «а» и «б». Для каждой СКЕ или ИФ учитывается свой страховой тариф. Скидка или надбавка учитываются только для той СКЕ или тех ИФ, чей вид деятельности является основным, то есть показатель «ОКВЭД» совпадает с кодом по ОКВЭД 2</w:t>
            </w:r>
            <w:r w:rsidRPr="00C26CA2">
              <w:noBreakHyphen/>
              <w:t>го раздела</w:t>
            </w:r>
            <w:r w:rsidRPr="00C26CA2">
              <w:rPr>
                <w:vertAlign w:val="superscript"/>
              </w:rPr>
              <w:t>1</w:t>
            </w:r>
            <w:r w:rsidRPr="00C26CA2">
              <w:t>.</w:t>
            </w:r>
          </w:p>
        </w:tc>
      </w:tr>
      <w:tr w:rsidR="00FE2B6C" w:rsidRPr="00CE2C5F" w:rsidTr="005F4BDD">
        <w:trPr>
          <w:cantSplit/>
        </w:trPr>
        <w:tc>
          <w:tcPr>
            <w:tcW w:w="648" w:type="dxa"/>
            <w:vAlign w:val="center"/>
          </w:tcPr>
          <w:p w:rsidR="00FE2B6C" w:rsidRPr="00C26CA2" w:rsidRDefault="00FE2B6C" w:rsidP="005F4BDD">
            <w:pPr>
              <w:pStyle w:val="a5"/>
              <w:jc w:val="center"/>
            </w:pPr>
            <w:r w:rsidRPr="00C26CA2">
              <w:t>6</w:t>
            </w:r>
          </w:p>
        </w:tc>
        <w:tc>
          <w:tcPr>
            <w:tcW w:w="4910" w:type="dxa"/>
            <w:vAlign w:val="center"/>
          </w:tcPr>
          <w:p w:rsidR="00FE2B6C" w:rsidRPr="00C26CA2" w:rsidRDefault="00FE2B6C" w:rsidP="005F4BDD">
            <w:r w:rsidRPr="00C26CA2">
              <w:t>Таблица 7 строка 8 графа 3</w:t>
            </w:r>
          </w:p>
        </w:tc>
        <w:tc>
          <w:tcPr>
            <w:tcW w:w="540" w:type="dxa"/>
            <w:vAlign w:val="center"/>
          </w:tcPr>
          <w:p w:rsidR="00FE2B6C" w:rsidRPr="00C26CA2" w:rsidRDefault="00FE2B6C" w:rsidP="005F4BDD">
            <w:pPr>
              <w:jc w:val="center"/>
            </w:pPr>
            <w:r w:rsidRPr="00C26CA2">
              <w:t>=</w:t>
            </w:r>
          </w:p>
        </w:tc>
        <w:tc>
          <w:tcPr>
            <w:tcW w:w="8842" w:type="dxa"/>
            <w:vAlign w:val="center"/>
          </w:tcPr>
          <w:p w:rsidR="00FE2B6C" w:rsidRPr="00C26CA2" w:rsidRDefault="00FE2B6C" w:rsidP="005F4BDD">
            <w:r w:rsidRPr="00C26CA2">
              <w:t>Таблица 7 сумма строк 1…7 по графе 3</w:t>
            </w:r>
          </w:p>
        </w:tc>
      </w:tr>
      <w:tr w:rsidR="00FE2B6C" w:rsidRPr="00CE2C5F" w:rsidTr="005F4BDD">
        <w:trPr>
          <w:cantSplit/>
        </w:trPr>
        <w:tc>
          <w:tcPr>
            <w:tcW w:w="648" w:type="dxa"/>
            <w:vAlign w:val="center"/>
          </w:tcPr>
          <w:p w:rsidR="00FE2B6C" w:rsidRPr="00C26CA2" w:rsidRDefault="00FE2B6C" w:rsidP="005F4BDD">
            <w:pPr>
              <w:pStyle w:val="a5"/>
              <w:jc w:val="center"/>
            </w:pPr>
            <w:r w:rsidRPr="00C26CA2">
              <w:t>7</w:t>
            </w:r>
          </w:p>
        </w:tc>
        <w:tc>
          <w:tcPr>
            <w:tcW w:w="4910" w:type="dxa"/>
            <w:vAlign w:val="center"/>
          </w:tcPr>
          <w:p w:rsidR="00FE2B6C" w:rsidRPr="00C26CA2" w:rsidRDefault="00FE2B6C" w:rsidP="005F4BDD">
            <w:r w:rsidRPr="00C26CA2">
              <w:t>Таблица 7 строка 9 графа 3</w:t>
            </w:r>
          </w:p>
        </w:tc>
        <w:tc>
          <w:tcPr>
            <w:tcW w:w="540" w:type="dxa"/>
            <w:vAlign w:val="center"/>
          </w:tcPr>
          <w:p w:rsidR="00FE2B6C" w:rsidRPr="00C26CA2" w:rsidRDefault="00FE2B6C" w:rsidP="005F4BDD">
            <w:pPr>
              <w:jc w:val="center"/>
            </w:pPr>
            <w:r w:rsidRPr="00C26CA2">
              <w:t>=</w:t>
            </w:r>
          </w:p>
        </w:tc>
        <w:tc>
          <w:tcPr>
            <w:tcW w:w="8842" w:type="dxa"/>
            <w:vAlign w:val="center"/>
          </w:tcPr>
          <w:p w:rsidR="00FE2B6C" w:rsidRPr="00C26CA2" w:rsidRDefault="00FE2B6C" w:rsidP="005F4BDD">
            <w:pPr>
              <w:ind w:firstLine="252"/>
            </w:pPr>
            <w:r w:rsidRPr="00C26CA2">
              <w:rPr>
                <w:b/>
              </w:rPr>
              <w:t>а).</w:t>
            </w:r>
            <w:r w:rsidRPr="00C26CA2">
              <w:t xml:space="preserve"> Если таблица 7 строка «Всего…» (14 – 2014г., 18 – 2015г.) графа 3 &gt; таблица 7 строка 8 графа 3:</w:t>
            </w:r>
          </w:p>
          <w:p w:rsidR="00FE2B6C" w:rsidRPr="00C26CA2" w:rsidRDefault="00FE2B6C" w:rsidP="005F4BDD">
            <w:r w:rsidRPr="00C26CA2">
              <w:t>Таблица 7 строка «Всего…» (14 – 2014г., 18 – 2015г.) графа 3 – таблица 7 строка 8 графа 3</w:t>
            </w:r>
          </w:p>
          <w:p w:rsidR="00FE2B6C" w:rsidRPr="00C26CA2" w:rsidRDefault="00FE2B6C" w:rsidP="005F4BDD">
            <w:pPr>
              <w:ind w:firstLine="252"/>
            </w:pPr>
            <w:r w:rsidRPr="00C26CA2">
              <w:rPr>
                <w:b/>
              </w:rPr>
              <w:t>б).</w:t>
            </w:r>
            <w:r w:rsidRPr="00C26CA2">
              <w:t xml:space="preserve"> Если таблица 7 строка «Всего…» (14 – 2014г., 18 – 2015г.) графа 3 ≤ таблица 7 строка 8 графа 3:</w:t>
            </w:r>
          </w:p>
          <w:p w:rsidR="00FE2B6C" w:rsidRPr="00C26CA2" w:rsidRDefault="00FE2B6C" w:rsidP="005F4BDD">
            <w:r w:rsidRPr="00C26CA2">
              <w:t>0</w:t>
            </w:r>
          </w:p>
        </w:tc>
      </w:tr>
      <w:tr w:rsidR="00FE2B6C" w:rsidRPr="00CE2C5F" w:rsidTr="005F4BDD">
        <w:trPr>
          <w:cantSplit/>
        </w:trPr>
        <w:tc>
          <w:tcPr>
            <w:tcW w:w="648" w:type="dxa"/>
            <w:vAlign w:val="center"/>
          </w:tcPr>
          <w:p w:rsidR="00FE2B6C" w:rsidRPr="00C26CA2" w:rsidRDefault="00FE2B6C" w:rsidP="005F4BDD">
            <w:pPr>
              <w:pStyle w:val="a5"/>
              <w:jc w:val="center"/>
              <w:rPr>
                <w:lang w:val="en-US"/>
              </w:rPr>
            </w:pPr>
            <w:r w:rsidRPr="00C26CA2">
              <w:rPr>
                <w:lang w:val="en-US"/>
              </w:rPr>
              <w:t>8</w:t>
            </w:r>
          </w:p>
        </w:tc>
        <w:tc>
          <w:tcPr>
            <w:tcW w:w="4910" w:type="dxa"/>
            <w:vAlign w:val="center"/>
          </w:tcPr>
          <w:p w:rsidR="00FE2B6C" w:rsidRPr="00C26CA2" w:rsidRDefault="00FE2B6C" w:rsidP="005F4BDD">
            <w:r w:rsidRPr="00C26CA2">
              <w:t>Таблица 7 строка 9 графа 3</w:t>
            </w:r>
          </w:p>
        </w:tc>
        <w:tc>
          <w:tcPr>
            <w:tcW w:w="540" w:type="dxa"/>
            <w:vAlign w:val="center"/>
          </w:tcPr>
          <w:p w:rsidR="00FE2B6C" w:rsidRPr="00C26CA2" w:rsidRDefault="00FE2B6C" w:rsidP="005F4BDD">
            <w:pPr>
              <w:jc w:val="center"/>
              <w:rPr>
                <w:lang w:val="en-US"/>
              </w:rPr>
            </w:pPr>
            <w:r w:rsidRPr="00C26CA2">
              <w:rPr>
                <w:lang w:val="en-US"/>
              </w:rPr>
              <w:t>=</w:t>
            </w:r>
          </w:p>
        </w:tc>
        <w:tc>
          <w:tcPr>
            <w:tcW w:w="8842" w:type="dxa"/>
            <w:vAlign w:val="center"/>
          </w:tcPr>
          <w:p w:rsidR="00FE2B6C" w:rsidRPr="00C26CA2" w:rsidRDefault="00FE2B6C" w:rsidP="005F4BDD">
            <w:pPr>
              <w:ind w:firstLine="252"/>
              <w:rPr>
                <w:b/>
              </w:rPr>
            </w:pPr>
            <w:r w:rsidRPr="00C26CA2">
              <w:t>Таблица 7 сумма строк 10 и 11 по графе 3</w:t>
            </w:r>
          </w:p>
        </w:tc>
      </w:tr>
      <w:tr w:rsidR="00FE2B6C" w:rsidRPr="00CE2C5F" w:rsidTr="005F4BDD">
        <w:trPr>
          <w:cantSplit/>
        </w:trPr>
        <w:tc>
          <w:tcPr>
            <w:tcW w:w="648" w:type="dxa"/>
            <w:vAlign w:val="center"/>
          </w:tcPr>
          <w:p w:rsidR="00FE2B6C" w:rsidRPr="00C26CA2" w:rsidRDefault="00FE2B6C" w:rsidP="005F4BDD">
            <w:pPr>
              <w:pStyle w:val="a5"/>
              <w:jc w:val="center"/>
            </w:pPr>
            <w:r w:rsidRPr="00C26CA2">
              <w:t>9</w:t>
            </w:r>
          </w:p>
        </w:tc>
        <w:tc>
          <w:tcPr>
            <w:tcW w:w="4910" w:type="dxa"/>
            <w:vAlign w:val="center"/>
          </w:tcPr>
          <w:p w:rsidR="00FE2B6C" w:rsidRPr="00C26CA2" w:rsidRDefault="00FE2B6C" w:rsidP="005F4BDD">
            <w:r w:rsidRPr="00C26CA2">
              <w:t>Таблица 7 строка 10 графа 3</w:t>
            </w:r>
          </w:p>
        </w:tc>
        <w:tc>
          <w:tcPr>
            <w:tcW w:w="540" w:type="dxa"/>
            <w:vAlign w:val="center"/>
          </w:tcPr>
          <w:p w:rsidR="00FE2B6C" w:rsidRPr="00C26CA2" w:rsidRDefault="00FE2B6C" w:rsidP="005F4BDD">
            <w:pPr>
              <w:jc w:val="center"/>
            </w:pPr>
            <w:r w:rsidRPr="00C26CA2">
              <w:t>=</w:t>
            </w:r>
          </w:p>
        </w:tc>
        <w:tc>
          <w:tcPr>
            <w:tcW w:w="8842" w:type="dxa"/>
            <w:vAlign w:val="center"/>
          </w:tcPr>
          <w:p w:rsidR="00FE2B6C" w:rsidRPr="00C26CA2" w:rsidRDefault="00FE2B6C" w:rsidP="005F4BDD">
            <w:pPr>
              <w:ind w:firstLine="252"/>
            </w:pPr>
            <w:r w:rsidRPr="00C26CA2">
              <w:t>Если табл. 7 строка 13 графа 3 =0 и табл. 7 строка 15 графа 3 =0:</w:t>
            </w:r>
          </w:p>
          <w:p w:rsidR="00FE2B6C" w:rsidRPr="00C26CA2" w:rsidRDefault="00FE2B6C" w:rsidP="005F4BDD">
            <w:pPr>
              <w:ind w:firstLine="252"/>
              <w:rPr>
                <w:b/>
              </w:rPr>
            </w:pPr>
            <w:r w:rsidRPr="00C26CA2">
              <w:t>0</w:t>
            </w:r>
          </w:p>
        </w:tc>
      </w:tr>
      <w:tr w:rsidR="00FE2B6C" w:rsidRPr="00CE2C5F" w:rsidTr="005F4BDD">
        <w:trPr>
          <w:cantSplit/>
        </w:trPr>
        <w:tc>
          <w:tcPr>
            <w:tcW w:w="648" w:type="dxa"/>
            <w:vAlign w:val="center"/>
          </w:tcPr>
          <w:p w:rsidR="00FE2B6C" w:rsidRPr="00C26CA2" w:rsidRDefault="00FE2B6C" w:rsidP="005F4BDD">
            <w:pPr>
              <w:pStyle w:val="a5"/>
              <w:jc w:val="center"/>
            </w:pPr>
            <w:r w:rsidRPr="00C26CA2">
              <w:lastRenderedPageBreak/>
              <w:t>10</w:t>
            </w:r>
          </w:p>
        </w:tc>
        <w:tc>
          <w:tcPr>
            <w:tcW w:w="4910" w:type="dxa"/>
            <w:vAlign w:val="center"/>
          </w:tcPr>
          <w:p w:rsidR="00FE2B6C" w:rsidRPr="00C26CA2" w:rsidRDefault="00FE2B6C" w:rsidP="005F4BDD">
            <w:r w:rsidRPr="00C26CA2">
              <w:t>Таблица 7 строка 11 графа 3</w:t>
            </w:r>
          </w:p>
        </w:tc>
        <w:tc>
          <w:tcPr>
            <w:tcW w:w="540" w:type="dxa"/>
            <w:vAlign w:val="center"/>
          </w:tcPr>
          <w:p w:rsidR="00FE2B6C" w:rsidRPr="00C26CA2" w:rsidRDefault="00FE2B6C" w:rsidP="005F4BDD">
            <w:pPr>
              <w:jc w:val="center"/>
            </w:pPr>
            <w:r w:rsidRPr="00C26CA2">
              <w:t>=</w:t>
            </w:r>
          </w:p>
        </w:tc>
        <w:tc>
          <w:tcPr>
            <w:tcW w:w="8842" w:type="dxa"/>
            <w:vAlign w:val="center"/>
          </w:tcPr>
          <w:p w:rsidR="00FE2B6C" w:rsidRPr="00C26CA2" w:rsidRDefault="00FE2B6C" w:rsidP="005F4BDD">
            <w:pPr>
              <w:ind w:firstLine="252"/>
            </w:pPr>
            <w:r w:rsidRPr="00C26CA2">
              <w:t>Если табл. 7 строка 14 графа 3 =0 и табл. 7 строка 16 графа 3 =0:</w:t>
            </w:r>
          </w:p>
          <w:p w:rsidR="00FE2B6C" w:rsidRPr="00C26CA2" w:rsidRDefault="00FE2B6C" w:rsidP="005F4BDD">
            <w:r w:rsidRPr="00C26CA2">
              <w:t>0</w:t>
            </w:r>
          </w:p>
        </w:tc>
      </w:tr>
      <w:tr w:rsidR="00FE2B6C" w:rsidRPr="00CE2C5F" w:rsidTr="005F4BDD">
        <w:trPr>
          <w:cantSplit/>
        </w:trPr>
        <w:tc>
          <w:tcPr>
            <w:tcW w:w="648" w:type="dxa"/>
            <w:vAlign w:val="center"/>
          </w:tcPr>
          <w:p w:rsidR="00FE2B6C" w:rsidRPr="00C26CA2" w:rsidRDefault="00FE2B6C" w:rsidP="005F4BDD">
            <w:pPr>
              <w:pStyle w:val="a5"/>
              <w:jc w:val="center"/>
            </w:pPr>
            <w:r w:rsidRPr="00C26CA2">
              <w:t>11</w:t>
            </w:r>
          </w:p>
        </w:tc>
        <w:tc>
          <w:tcPr>
            <w:tcW w:w="4910" w:type="dxa"/>
            <w:vAlign w:val="center"/>
          </w:tcPr>
          <w:p w:rsidR="00FE2B6C" w:rsidRPr="00C26CA2" w:rsidRDefault="00FE2B6C" w:rsidP="005F4BDD">
            <w:r w:rsidRPr="00C26CA2">
              <w:t>Таблица 7 строка 12 графа 3</w:t>
            </w:r>
          </w:p>
        </w:tc>
        <w:tc>
          <w:tcPr>
            <w:tcW w:w="540" w:type="dxa"/>
            <w:vAlign w:val="center"/>
          </w:tcPr>
          <w:p w:rsidR="00FE2B6C" w:rsidRPr="00C26CA2" w:rsidRDefault="00FE2B6C" w:rsidP="005F4BDD">
            <w:pPr>
              <w:jc w:val="center"/>
            </w:pPr>
            <w:r w:rsidRPr="00C26CA2">
              <w:t>=</w:t>
            </w:r>
          </w:p>
        </w:tc>
        <w:tc>
          <w:tcPr>
            <w:tcW w:w="8842" w:type="dxa"/>
            <w:vAlign w:val="center"/>
          </w:tcPr>
          <w:p w:rsidR="00FE2B6C" w:rsidRPr="00C26CA2" w:rsidRDefault="00FE2B6C" w:rsidP="005F4BDD">
            <w:pPr>
              <w:ind w:firstLine="252"/>
            </w:pPr>
            <w:r w:rsidRPr="00C26CA2">
              <w:rPr>
                <w:b/>
              </w:rPr>
              <w:t xml:space="preserve">а). </w:t>
            </w:r>
            <w:r w:rsidRPr="00C26CA2">
              <w:t>Если расчёт за 1-й квартал:</w:t>
            </w:r>
          </w:p>
          <w:p w:rsidR="00FE2B6C" w:rsidRPr="00C26CA2" w:rsidRDefault="00FE2B6C" w:rsidP="005F4BDD">
            <w:r w:rsidRPr="00C26CA2">
              <w:t>Таблица 7 строка 9 графа 3 за предыдущий расчётный период</w:t>
            </w:r>
          </w:p>
          <w:p w:rsidR="00FE2B6C" w:rsidRPr="00C26CA2" w:rsidRDefault="00FE2B6C" w:rsidP="005F4BDD">
            <w:pPr>
              <w:ind w:firstLine="252"/>
            </w:pPr>
            <w:r w:rsidRPr="00C26CA2">
              <w:rPr>
                <w:b/>
              </w:rPr>
              <w:t xml:space="preserve">б). </w:t>
            </w:r>
            <w:r w:rsidRPr="00C26CA2">
              <w:t>Если расчёт за другой период:</w:t>
            </w:r>
          </w:p>
          <w:p w:rsidR="00FE2B6C" w:rsidRPr="00C26CA2" w:rsidRDefault="00FE2B6C" w:rsidP="005F4BDD">
            <w:r w:rsidRPr="00C26CA2">
              <w:t>Таблица 7 строка 12 графа 3 за предыдущий отчётный период</w:t>
            </w:r>
          </w:p>
        </w:tc>
      </w:tr>
      <w:tr w:rsidR="00FE2B6C" w:rsidRPr="00CE2C5F" w:rsidTr="005F4BDD">
        <w:trPr>
          <w:cantSplit/>
        </w:trPr>
        <w:tc>
          <w:tcPr>
            <w:tcW w:w="648" w:type="dxa"/>
            <w:vAlign w:val="center"/>
          </w:tcPr>
          <w:p w:rsidR="00FE2B6C" w:rsidRPr="00C26CA2" w:rsidRDefault="00FE2B6C" w:rsidP="005F4BDD">
            <w:pPr>
              <w:pStyle w:val="a5"/>
              <w:jc w:val="center"/>
            </w:pPr>
            <w:r w:rsidRPr="00C26CA2">
              <w:t>12</w:t>
            </w:r>
          </w:p>
        </w:tc>
        <w:tc>
          <w:tcPr>
            <w:tcW w:w="4910" w:type="dxa"/>
            <w:vAlign w:val="center"/>
          </w:tcPr>
          <w:p w:rsidR="00FE2B6C" w:rsidRPr="00C26CA2" w:rsidRDefault="00FE2B6C" w:rsidP="005F4BDD">
            <w:r w:rsidRPr="00C26CA2">
              <w:t>Таблица 7 строка 12 графа 3</w:t>
            </w:r>
          </w:p>
        </w:tc>
        <w:tc>
          <w:tcPr>
            <w:tcW w:w="540" w:type="dxa"/>
            <w:vAlign w:val="center"/>
          </w:tcPr>
          <w:p w:rsidR="00FE2B6C" w:rsidRPr="00C26CA2" w:rsidRDefault="00FE2B6C" w:rsidP="005F4BDD">
            <w:pPr>
              <w:jc w:val="center"/>
            </w:pPr>
            <w:r w:rsidRPr="00C26CA2">
              <w:t>=</w:t>
            </w:r>
          </w:p>
        </w:tc>
        <w:tc>
          <w:tcPr>
            <w:tcW w:w="8842" w:type="dxa"/>
            <w:vAlign w:val="center"/>
          </w:tcPr>
          <w:p w:rsidR="00FE2B6C" w:rsidRPr="00C26CA2" w:rsidRDefault="00FE2B6C" w:rsidP="005F4BDD">
            <w:r w:rsidRPr="00C26CA2">
              <w:t>Таблица 7 сумма строк 13 и 14 по графе 3</w:t>
            </w:r>
          </w:p>
        </w:tc>
      </w:tr>
      <w:tr w:rsidR="00FE2B6C" w:rsidRPr="00CE2C5F" w:rsidTr="005F4BDD">
        <w:trPr>
          <w:cantSplit/>
        </w:trPr>
        <w:tc>
          <w:tcPr>
            <w:tcW w:w="648" w:type="dxa"/>
            <w:vAlign w:val="center"/>
          </w:tcPr>
          <w:p w:rsidR="00FE2B6C" w:rsidRPr="00C26CA2" w:rsidRDefault="00FE2B6C" w:rsidP="005F4BDD">
            <w:pPr>
              <w:pStyle w:val="a5"/>
              <w:jc w:val="center"/>
            </w:pPr>
            <w:r w:rsidRPr="00C26CA2">
              <w:t>13</w:t>
            </w:r>
          </w:p>
        </w:tc>
        <w:tc>
          <w:tcPr>
            <w:tcW w:w="4910" w:type="dxa"/>
            <w:vAlign w:val="center"/>
          </w:tcPr>
          <w:p w:rsidR="00FE2B6C" w:rsidRPr="00C26CA2" w:rsidRDefault="00FE2B6C" w:rsidP="005F4BDD">
            <w:r w:rsidRPr="00C26CA2">
              <w:t>Таблица 7 строка 13 графа 3</w:t>
            </w:r>
          </w:p>
        </w:tc>
        <w:tc>
          <w:tcPr>
            <w:tcW w:w="540" w:type="dxa"/>
            <w:vAlign w:val="center"/>
          </w:tcPr>
          <w:p w:rsidR="00FE2B6C" w:rsidRPr="00C26CA2" w:rsidRDefault="00FE2B6C" w:rsidP="005F4BDD">
            <w:pPr>
              <w:jc w:val="center"/>
            </w:pPr>
            <w:r w:rsidRPr="00C26CA2">
              <w:t>=</w:t>
            </w:r>
          </w:p>
        </w:tc>
        <w:tc>
          <w:tcPr>
            <w:tcW w:w="8842" w:type="dxa"/>
            <w:vAlign w:val="center"/>
          </w:tcPr>
          <w:p w:rsidR="00FE2B6C" w:rsidRPr="00C26CA2" w:rsidRDefault="00FE2B6C" w:rsidP="005F4BDD">
            <w:pPr>
              <w:ind w:firstLine="252"/>
            </w:pPr>
            <w:r w:rsidRPr="00C26CA2">
              <w:rPr>
                <w:b/>
              </w:rPr>
              <w:t xml:space="preserve">а). </w:t>
            </w:r>
            <w:r w:rsidRPr="00C26CA2">
              <w:t>Если расчёт за 1-й квартал:</w:t>
            </w:r>
          </w:p>
          <w:p w:rsidR="00FE2B6C" w:rsidRPr="00C26CA2" w:rsidRDefault="00FE2B6C" w:rsidP="005F4BDD">
            <w:r w:rsidRPr="00C26CA2">
              <w:t>Таблица 7 строка 10 «за счет превышения расходов» (с 2015г.) графа 3 за предыдущий расчётный период</w:t>
            </w:r>
          </w:p>
          <w:p w:rsidR="00FE2B6C" w:rsidRPr="00C26CA2" w:rsidRDefault="00FE2B6C" w:rsidP="005F4BDD">
            <w:pPr>
              <w:ind w:firstLine="252"/>
            </w:pPr>
            <w:r w:rsidRPr="00C26CA2">
              <w:rPr>
                <w:b/>
              </w:rPr>
              <w:t xml:space="preserve">б). </w:t>
            </w:r>
            <w:r w:rsidRPr="00C26CA2">
              <w:t>Если расчёт за другой период:</w:t>
            </w:r>
          </w:p>
          <w:p w:rsidR="00FE2B6C" w:rsidRPr="00C26CA2" w:rsidRDefault="00FE2B6C" w:rsidP="005F4BDD">
            <w:r w:rsidRPr="00C26CA2">
              <w:t>Таблица 7 строка 13 графа 3 за предыдущий отчётный период</w:t>
            </w:r>
          </w:p>
        </w:tc>
      </w:tr>
      <w:tr w:rsidR="00FE2B6C" w:rsidRPr="00CE2C5F" w:rsidTr="005F4BDD">
        <w:trPr>
          <w:cantSplit/>
        </w:trPr>
        <w:tc>
          <w:tcPr>
            <w:tcW w:w="648" w:type="dxa"/>
            <w:vAlign w:val="center"/>
          </w:tcPr>
          <w:p w:rsidR="00FE2B6C" w:rsidRPr="00C26CA2" w:rsidRDefault="00FE2B6C" w:rsidP="005F4BDD">
            <w:pPr>
              <w:pStyle w:val="a5"/>
              <w:jc w:val="center"/>
            </w:pPr>
            <w:r w:rsidRPr="00C26CA2">
              <w:t>14</w:t>
            </w:r>
          </w:p>
        </w:tc>
        <w:tc>
          <w:tcPr>
            <w:tcW w:w="4910" w:type="dxa"/>
            <w:vAlign w:val="center"/>
          </w:tcPr>
          <w:p w:rsidR="00FE2B6C" w:rsidRPr="00C26CA2" w:rsidRDefault="00FE2B6C" w:rsidP="005F4BDD">
            <w:r w:rsidRPr="00C26CA2">
              <w:t>Таблица 7 строка 14 графа 3</w:t>
            </w:r>
          </w:p>
        </w:tc>
        <w:tc>
          <w:tcPr>
            <w:tcW w:w="540" w:type="dxa"/>
            <w:vAlign w:val="center"/>
          </w:tcPr>
          <w:p w:rsidR="00FE2B6C" w:rsidRPr="00C26CA2" w:rsidRDefault="00FE2B6C" w:rsidP="005F4BDD">
            <w:pPr>
              <w:jc w:val="center"/>
            </w:pPr>
            <w:r w:rsidRPr="00C26CA2">
              <w:t>=</w:t>
            </w:r>
          </w:p>
        </w:tc>
        <w:tc>
          <w:tcPr>
            <w:tcW w:w="8842" w:type="dxa"/>
            <w:vAlign w:val="center"/>
          </w:tcPr>
          <w:p w:rsidR="00FE2B6C" w:rsidRPr="00C26CA2" w:rsidRDefault="00FE2B6C" w:rsidP="005F4BDD">
            <w:pPr>
              <w:ind w:firstLine="252"/>
            </w:pPr>
            <w:r w:rsidRPr="00C26CA2">
              <w:rPr>
                <w:b/>
              </w:rPr>
              <w:t xml:space="preserve">а). </w:t>
            </w:r>
            <w:r w:rsidRPr="00C26CA2">
              <w:t>Если расчёт за 1-й квартал:</w:t>
            </w:r>
          </w:p>
          <w:p w:rsidR="00FE2B6C" w:rsidRPr="00C26CA2" w:rsidRDefault="00FE2B6C" w:rsidP="005F4BDD">
            <w:r w:rsidRPr="00C26CA2">
              <w:t>Таблица 7 строка 11 «за счет переплаты взносов» (с 2015г.) графа 3 за предыдущий расчётный период</w:t>
            </w:r>
          </w:p>
          <w:p w:rsidR="00FE2B6C" w:rsidRPr="00C26CA2" w:rsidRDefault="00FE2B6C" w:rsidP="005F4BDD">
            <w:pPr>
              <w:ind w:firstLine="252"/>
            </w:pPr>
            <w:r w:rsidRPr="00C26CA2">
              <w:rPr>
                <w:b/>
              </w:rPr>
              <w:t xml:space="preserve">б). </w:t>
            </w:r>
            <w:r w:rsidRPr="00C26CA2">
              <w:t>Если расчёт за другой период:</w:t>
            </w:r>
          </w:p>
          <w:p w:rsidR="00FE2B6C" w:rsidRPr="00C26CA2" w:rsidRDefault="00FE2B6C" w:rsidP="005F4BDD">
            <w:r w:rsidRPr="00C26CA2">
              <w:t>Таблица 7 строка 14 графа 3 за предыдущий отчётный период</w:t>
            </w:r>
          </w:p>
        </w:tc>
      </w:tr>
      <w:tr w:rsidR="00FE2B6C" w:rsidRPr="00CE2C5F" w:rsidTr="005F4BDD">
        <w:trPr>
          <w:cantSplit/>
        </w:trPr>
        <w:tc>
          <w:tcPr>
            <w:tcW w:w="648" w:type="dxa"/>
            <w:vAlign w:val="center"/>
          </w:tcPr>
          <w:p w:rsidR="00FE2B6C" w:rsidRPr="00C26CA2" w:rsidRDefault="00FE2B6C" w:rsidP="005F4BDD">
            <w:pPr>
              <w:pStyle w:val="a5"/>
              <w:jc w:val="center"/>
            </w:pPr>
            <w:r w:rsidRPr="00C26CA2">
              <w:t>15</w:t>
            </w:r>
          </w:p>
        </w:tc>
        <w:tc>
          <w:tcPr>
            <w:tcW w:w="4910" w:type="dxa"/>
            <w:vAlign w:val="center"/>
          </w:tcPr>
          <w:p w:rsidR="00FE2B6C" w:rsidRPr="00C26CA2" w:rsidRDefault="00FE2B6C" w:rsidP="005F4BDD">
            <w:r w:rsidRPr="00C26CA2">
              <w:t>Таблица 7 строка 15 графа 1, показатель «на начало отчетного периода»</w:t>
            </w:r>
          </w:p>
        </w:tc>
        <w:tc>
          <w:tcPr>
            <w:tcW w:w="540" w:type="dxa"/>
            <w:vAlign w:val="center"/>
          </w:tcPr>
          <w:p w:rsidR="00FE2B6C" w:rsidRPr="00C26CA2" w:rsidRDefault="00FE2B6C" w:rsidP="005F4BDD">
            <w:pPr>
              <w:jc w:val="center"/>
            </w:pPr>
            <w:r w:rsidRPr="00C26CA2">
              <w:t>=</w:t>
            </w:r>
          </w:p>
        </w:tc>
        <w:tc>
          <w:tcPr>
            <w:tcW w:w="8842" w:type="dxa"/>
            <w:vAlign w:val="center"/>
          </w:tcPr>
          <w:p w:rsidR="00FE2B6C" w:rsidRPr="00C26CA2" w:rsidRDefault="00FE2B6C" w:rsidP="005F4BDD">
            <w:pPr>
              <w:ind w:firstLine="252"/>
            </w:pPr>
            <w:r w:rsidRPr="00C26CA2">
              <w:rPr>
                <w:b/>
              </w:rPr>
              <w:t xml:space="preserve">а). </w:t>
            </w:r>
            <w:r w:rsidRPr="00C26CA2">
              <w:t>Если расчёт за 1-й квартал:</w:t>
            </w:r>
          </w:p>
          <w:p w:rsidR="00FE2B6C" w:rsidRPr="00C26CA2" w:rsidRDefault="00FE2B6C" w:rsidP="005F4BDD">
            <w:r w:rsidRPr="00C26CA2">
              <w:t>0</w:t>
            </w:r>
          </w:p>
          <w:p w:rsidR="00FE2B6C" w:rsidRPr="00C26CA2" w:rsidRDefault="00FE2B6C" w:rsidP="005F4BDD">
            <w:pPr>
              <w:ind w:firstLine="252"/>
            </w:pPr>
            <w:r w:rsidRPr="00C26CA2">
              <w:rPr>
                <w:b/>
              </w:rPr>
              <w:t xml:space="preserve">б). </w:t>
            </w:r>
            <w:r w:rsidRPr="00C26CA2">
              <w:t>Если расчёт за другой период:</w:t>
            </w:r>
          </w:p>
          <w:p w:rsidR="00FE2B6C" w:rsidRPr="00C26CA2" w:rsidRDefault="00FE2B6C" w:rsidP="005F4BDD">
            <w:r w:rsidRPr="00C26CA2">
              <w:t>Таблица 7 строка 15 графа 3 за предыдущий отчётный период</w:t>
            </w:r>
          </w:p>
        </w:tc>
      </w:tr>
      <w:tr w:rsidR="00FE2B6C" w:rsidRPr="00CE2C5F" w:rsidTr="005F4BDD">
        <w:trPr>
          <w:cantSplit/>
        </w:trPr>
        <w:tc>
          <w:tcPr>
            <w:tcW w:w="648" w:type="dxa"/>
            <w:vAlign w:val="center"/>
          </w:tcPr>
          <w:p w:rsidR="00FE2B6C" w:rsidRPr="00C26CA2" w:rsidRDefault="00FE2B6C" w:rsidP="005F4BDD">
            <w:pPr>
              <w:pStyle w:val="a5"/>
              <w:jc w:val="center"/>
            </w:pPr>
            <w:r w:rsidRPr="00C26CA2">
              <w:t>16</w:t>
            </w:r>
          </w:p>
        </w:tc>
        <w:tc>
          <w:tcPr>
            <w:tcW w:w="4910" w:type="dxa"/>
            <w:vAlign w:val="center"/>
          </w:tcPr>
          <w:p w:rsidR="00FE2B6C" w:rsidRPr="00C26CA2" w:rsidRDefault="00FE2B6C" w:rsidP="005F4BDD">
            <w:r w:rsidRPr="00C26CA2">
              <w:t>Таблица 7 строка 15 графа 3</w:t>
            </w:r>
          </w:p>
        </w:tc>
        <w:tc>
          <w:tcPr>
            <w:tcW w:w="540" w:type="dxa"/>
            <w:vAlign w:val="center"/>
          </w:tcPr>
          <w:p w:rsidR="00FE2B6C" w:rsidRPr="00C26CA2" w:rsidRDefault="00FE2B6C" w:rsidP="005F4BDD">
            <w:pPr>
              <w:jc w:val="center"/>
            </w:pPr>
            <w:r w:rsidRPr="00C26CA2">
              <w:t>=</w:t>
            </w:r>
          </w:p>
        </w:tc>
        <w:tc>
          <w:tcPr>
            <w:tcW w:w="8842" w:type="dxa"/>
            <w:vAlign w:val="center"/>
          </w:tcPr>
          <w:p w:rsidR="00FE2B6C" w:rsidRPr="00C26CA2" w:rsidRDefault="00FE2B6C" w:rsidP="005F4BDD">
            <w:r w:rsidRPr="00C26CA2">
              <w:t>Табл.7 строка 15 графа 1, показатель «на начало отчетного периода»</w:t>
            </w:r>
            <w:r w:rsidRPr="00C26CA2">
              <w:br/>
              <w:t>+ сумма показателей «за последние три месяца отчетного периода»</w:t>
            </w:r>
          </w:p>
        </w:tc>
      </w:tr>
      <w:tr w:rsidR="00FE2B6C" w:rsidRPr="00CE2C5F" w:rsidTr="005F4BDD">
        <w:trPr>
          <w:cantSplit/>
        </w:trPr>
        <w:tc>
          <w:tcPr>
            <w:tcW w:w="648" w:type="dxa"/>
            <w:vAlign w:val="center"/>
          </w:tcPr>
          <w:p w:rsidR="00FE2B6C" w:rsidRPr="00C26CA2" w:rsidRDefault="00FE2B6C" w:rsidP="005F4BDD">
            <w:pPr>
              <w:pStyle w:val="a5"/>
              <w:jc w:val="center"/>
            </w:pPr>
            <w:r w:rsidRPr="00C26CA2">
              <w:t>17</w:t>
            </w:r>
          </w:p>
        </w:tc>
        <w:tc>
          <w:tcPr>
            <w:tcW w:w="4910" w:type="dxa"/>
            <w:vAlign w:val="center"/>
          </w:tcPr>
          <w:p w:rsidR="00FE2B6C" w:rsidRPr="00C26CA2" w:rsidRDefault="00FE2B6C" w:rsidP="005F4BDD">
            <w:r w:rsidRPr="00C26CA2">
              <w:t>Таблица 7 строка 15 графа 3</w:t>
            </w:r>
          </w:p>
        </w:tc>
        <w:tc>
          <w:tcPr>
            <w:tcW w:w="540" w:type="dxa"/>
            <w:vAlign w:val="center"/>
          </w:tcPr>
          <w:p w:rsidR="00FE2B6C" w:rsidRPr="00C26CA2" w:rsidRDefault="00FE2B6C" w:rsidP="005F4BDD">
            <w:pPr>
              <w:jc w:val="center"/>
            </w:pPr>
            <w:r w:rsidRPr="00C26CA2">
              <w:t>=</w:t>
            </w:r>
          </w:p>
        </w:tc>
        <w:tc>
          <w:tcPr>
            <w:tcW w:w="8842" w:type="dxa"/>
            <w:vAlign w:val="center"/>
          </w:tcPr>
          <w:p w:rsidR="00FE2B6C" w:rsidRPr="00C26CA2" w:rsidRDefault="00FE2B6C" w:rsidP="005F4BDD">
            <w:r w:rsidRPr="00C26CA2">
              <w:t>Таблица 8 строка 10 графа 4</w:t>
            </w:r>
          </w:p>
        </w:tc>
      </w:tr>
      <w:tr w:rsidR="00FE2B6C" w:rsidRPr="00CE2C5F" w:rsidTr="005F4BDD">
        <w:trPr>
          <w:cantSplit/>
        </w:trPr>
        <w:tc>
          <w:tcPr>
            <w:tcW w:w="648" w:type="dxa"/>
            <w:vAlign w:val="center"/>
          </w:tcPr>
          <w:p w:rsidR="00FE2B6C" w:rsidRPr="00C26CA2" w:rsidRDefault="00FE2B6C" w:rsidP="005F4BDD">
            <w:pPr>
              <w:pStyle w:val="a5"/>
              <w:jc w:val="center"/>
            </w:pPr>
            <w:r w:rsidRPr="00C26CA2">
              <w:t>18</w:t>
            </w:r>
          </w:p>
        </w:tc>
        <w:tc>
          <w:tcPr>
            <w:tcW w:w="4910" w:type="dxa"/>
            <w:vAlign w:val="center"/>
          </w:tcPr>
          <w:p w:rsidR="00FE2B6C" w:rsidRPr="00C26CA2" w:rsidRDefault="00FE2B6C" w:rsidP="005F4BDD">
            <w:r w:rsidRPr="00C26CA2">
              <w:t>Таблица 7 строка 16 графа 1, показатель «на начало отчетного периода»</w:t>
            </w:r>
          </w:p>
        </w:tc>
        <w:tc>
          <w:tcPr>
            <w:tcW w:w="540" w:type="dxa"/>
            <w:vAlign w:val="center"/>
          </w:tcPr>
          <w:p w:rsidR="00FE2B6C" w:rsidRPr="00C26CA2" w:rsidRDefault="00FE2B6C" w:rsidP="005F4BDD">
            <w:pPr>
              <w:jc w:val="center"/>
            </w:pPr>
            <w:r w:rsidRPr="00C26CA2">
              <w:t>=</w:t>
            </w:r>
          </w:p>
        </w:tc>
        <w:tc>
          <w:tcPr>
            <w:tcW w:w="8842" w:type="dxa"/>
            <w:vAlign w:val="center"/>
          </w:tcPr>
          <w:p w:rsidR="00FE2B6C" w:rsidRPr="00C26CA2" w:rsidRDefault="00FE2B6C" w:rsidP="005F4BDD">
            <w:pPr>
              <w:ind w:firstLine="252"/>
            </w:pPr>
            <w:r w:rsidRPr="00C26CA2">
              <w:rPr>
                <w:b/>
              </w:rPr>
              <w:t xml:space="preserve">а). </w:t>
            </w:r>
            <w:r w:rsidRPr="00C26CA2">
              <w:t>Если расчёт за 1-й квартал:</w:t>
            </w:r>
          </w:p>
          <w:p w:rsidR="00FE2B6C" w:rsidRPr="00C26CA2" w:rsidRDefault="00FE2B6C" w:rsidP="005F4BDD">
            <w:r w:rsidRPr="00C26CA2">
              <w:t>0</w:t>
            </w:r>
          </w:p>
          <w:p w:rsidR="00FE2B6C" w:rsidRPr="00C26CA2" w:rsidRDefault="00FE2B6C" w:rsidP="005F4BDD">
            <w:pPr>
              <w:ind w:firstLine="252"/>
            </w:pPr>
            <w:r w:rsidRPr="00C26CA2">
              <w:rPr>
                <w:b/>
              </w:rPr>
              <w:t xml:space="preserve">б). </w:t>
            </w:r>
            <w:r w:rsidRPr="00C26CA2">
              <w:t>Если расчёт за другой период:</w:t>
            </w:r>
          </w:p>
          <w:p w:rsidR="00FE2B6C" w:rsidRPr="00C26CA2" w:rsidRDefault="00FE2B6C" w:rsidP="005F4BDD">
            <w:r w:rsidRPr="00C26CA2">
              <w:t>Таблица 7 строка 16 графа 3 за предыдущий отчётный период</w:t>
            </w:r>
          </w:p>
        </w:tc>
      </w:tr>
      <w:tr w:rsidR="00FE2B6C" w:rsidRPr="00CE2C5F" w:rsidTr="005F4BDD">
        <w:trPr>
          <w:cantSplit/>
        </w:trPr>
        <w:tc>
          <w:tcPr>
            <w:tcW w:w="648" w:type="dxa"/>
            <w:vAlign w:val="center"/>
          </w:tcPr>
          <w:p w:rsidR="00FE2B6C" w:rsidRPr="00C26CA2" w:rsidRDefault="00FE2B6C" w:rsidP="005F4BDD">
            <w:pPr>
              <w:pStyle w:val="a5"/>
              <w:jc w:val="center"/>
            </w:pPr>
            <w:r w:rsidRPr="00C26CA2">
              <w:lastRenderedPageBreak/>
              <w:t>19</w:t>
            </w:r>
          </w:p>
        </w:tc>
        <w:tc>
          <w:tcPr>
            <w:tcW w:w="4910" w:type="dxa"/>
            <w:vAlign w:val="center"/>
          </w:tcPr>
          <w:p w:rsidR="00FE2B6C" w:rsidRPr="00C26CA2" w:rsidRDefault="00FE2B6C" w:rsidP="005F4BDD">
            <w:r w:rsidRPr="00C26CA2">
              <w:t>Таблица 7 строка 16 графа 3</w:t>
            </w:r>
          </w:p>
        </w:tc>
        <w:tc>
          <w:tcPr>
            <w:tcW w:w="540" w:type="dxa"/>
            <w:vAlign w:val="center"/>
          </w:tcPr>
          <w:p w:rsidR="00FE2B6C" w:rsidRPr="00C26CA2" w:rsidRDefault="00FE2B6C" w:rsidP="005F4BDD">
            <w:pPr>
              <w:jc w:val="center"/>
            </w:pPr>
            <w:r w:rsidRPr="00C26CA2">
              <w:t>=</w:t>
            </w:r>
          </w:p>
        </w:tc>
        <w:tc>
          <w:tcPr>
            <w:tcW w:w="8842" w:type="dxa"/>
            <w:vAlign w:val="center"/>
          </w:tcPr>
          <w:p w:rsidR="00FE2B6C" w:rsidRPr="00C26CA2" w:rsidRDefault="00FE2B6C" w:rsidP="005F4BDD">
            <w:r w:rsidRPr="00C26CA2">
              <w:t>Табл.7 строка 16 графа 1, показатель «на начало отчетного периода»</w:t>
            </w:r>
            <w:r w:rsidRPr="00C26CA2">
              <w:br/>
              <w:t>+ сумма показателей «за последние три месяца отчетного периода»</w:t>
            </w:r>
          </w:p>
        </w:tc>
      </w:tr>
      <w:tr w:rsidR="00FE2B6C" w:rsidRPr="00CE2C5F" w:rsidTr="005F4BDD">
        <w:trPr>
          <w:cantSplit/>
        </w:trPr>
        <w:tc>
          <w:tcPr>
            <w:tcW w:w="648" w:type="dxa"/>
            <w:vAlign w:val="center"/>
          </w:tcPr>
          <w:p w:rsidR="00FE2B6C" w:rsidRPr="00C26CA2" w:rsidRDefault="00FE2B6C" w:rsidP="005F4BDD">
            <w:pPr>
              <w:pStyle w:val="a5"/>
              <w:jc w:val="center"/>
            </w:pPr>
            <w:r w:rsidRPr="00C26CA2">
              <w:t>20</w:t>
            </w:r>
          </w:p>
        </w:tc>
        <w:tc>
          <w:tcPr>
            <w:tcW w:w="4910" w:type="dxa"/>
            <w:vAlign w:val="center"/>
          </w:tcPr>
          <w:p w:rsidR="00FE2B6C" w:rsidRPr="00C26CA2" w:rsidRDefault="00FE2B6C" w:rsidP="005F4BDD">
            <w:r w:rsidRPr="00C26CA2">
              <w:t>Таблица 7 строка 18 графа 3</w:t>
            </w:r>
          </w:p>
        </w:tc>
        <w:tc>
          <w:tcPr>
            <w:tcW w:w="540" w:type="dxa"/>
            <w:vAlign w:val="center"/>
          </w:tcPr>
          <w:p w:rsidR="00FE2B6C" w:rsidRPr="00C26CA2" w:rsidRDefault="00FE2B6C" w:rsidP="005F4BDD">
            <w:pPr>
              <w:jc w:val="center"/>
            </w:pPr>
            <w:r w:rsidRPr="00C26CA2">
              <w:t>=</w:t>
            </w:r>
          </w:p>
        </w:tc>
        <w:tc>
          <w:tcPr>
            <w:tcW w:w="8842" w:type="dxa"/>
            <w:vAlign w:val="center"/>
          </w:tcPr>
          <w:p w:rsidR="00FE2B6C" w:rsidRPr="00C26CA2" w:rsidRDefault="00FE2B6C" w:rsidP="005F4BDD">
            <w:r w:rsidRPr="00C26CA2">
              <w:t>Таблица 7 сумма строк 12…18 по графе 3</w:t>
            </w:r>
          </w:p>
        </w:tc>
      </w:tr>
      <w:tr w:rsidR="00FE2B6C" w:rsidRPr="00CE2C5F" w:rsidTr="005F4BDD">
        <w:trPr>
          <w:cantSplit/>
        </w:trPr>
        <w:tc>
          <w:tcPr>
            <w:tcW w:w="648" w:type="dxa"/>
            <w:vAlign w:val="center"/>
          </w:tcPr>
          <w:p w:rsidR="00FE2B6C" w:rsidRPr="00CE2C5F" w:rsidRDefault="00FE2B6C" w:rsidP="005F4BDD">
            <w:pPr>
              <w:pStyle w:val="a5"/>
              <w:jc w:val="center"/>
            </w:pPr>
            <w:r w:rsidRPr="00CE2C5F">
              <w:t>21</w:t>
            </w:r>
          </w:p>
        </w:tc>
        <w:tc>
          <w:tcPr>
            <w:tcW w:w="4910" w:type="dxa"/>
            <w:vAlign w:val="center"/>
          </w:tcPr>
          <w:p w:rsidR="00FE2B6C" w:rsidRPr="00CE2C5F" w:rsidRDefault="00FE2B6C" w:rsidP="005F4BDD">
            <w:r w:rsidRPr="00CE2C5F">
              <w:t>Таблица 7 строка 19 графа 3</w:t>
            </w:r>
          </w:p>
        </w:tc>
        <w:tc>
          <w:tcPr>
            <w:tcW w:w="540" w:type="dxa"/>
            <w:vAlign w:val="center"/>
          </w:tcPr>
          <w:p w:rsidR="00FE2B6C" w:rsidRPr="00CE2C5F" w:rsidRDefault="00FE2B6C" w:rsidP="005F4BDD">
            <w:pPr>
              <w:jc w:val="center"/>
            </w:pPr>
            <w:r w:rsidRPr="00CE2C5F">
              <w:t>=</w:t>
            </w:r>
          </w:p>
        </w:tc>
        <w:tc>
          <w:tcPr>
            <w:tcW w:w="8842" w:type="dxa"/>
            <w:vAlign w:val="center"/>
          </w:tcPr>
          <w:p w:rsidR="00FE2B6C" w:rsidRPr="00CE2C5F" w:rsidRDefault="00FE2B6C" w:rsidP="005F4BDD">
            <w:pPr>
              <w:ind w:firstLine="252"/>
            </w:pPr>
            <w:r w:rsidRPr="00CE2C5F">
              <w:rPr>
                <w:b/>
              </w:rPr>
              <w:t>а).</w:t>
            </w:r>
            <w:r w:rsidRPr="00CE2C5F">
              <w:t xml:space="preserve"> Если таблица 7 строка 8 графа 3 &gt; таблица 7 строка «Всего…» (14 – 2014г., 18 – 2015г.) графа 3:</w:t>
            </w:r>
          </w:p>
          <w:p w:rsidR="00FE2B6C" w:rsidRPr="00CE2C5F" w:rsidRDefault="00FE2B6C" w:rsidP="005F4BDD">
            <w:r w:rsidRPr="00CE2C5F">
              <w:t>Таблица 7 строка 8 графа 3 – таблица 7 строка «Всего…» (14 – 2014г., 18 – 2015г.) графа 3</w:t>
            </w:r>
          </w:p>
          <w:p w:rsidR="00FE2B6C" w:rsidRPr="00CE2C5F" w:rsidRDefault="00FE2B6C" w:rsidP="005F4BDD">
            <w:pPr>
              <w:ind w:firstLine="252"/>
            </w:pPr>
            <w:r w:rsidRPr="00CE2C5F">
              <w:rPr>
                <w:b/>
              </w:rPr>
              <w:t>б).</w:t>
            </w:r>
            <w:r w:rsidRPr="00CE2C5F">
              <w:t xml:space="preserve"> Если таблица 7 строка 8 графа 3 ≤ таблица 7 строка «Всего…» (14 – 2014г., 18 – 2015г.) графа 3:</w:t>
            </w:r>
          </w:p>
          <w:p w:rsidR="00FE2B6C" w:rsidRPr="00CE2C5F" w:rsidRDefault="00FE2B6C" w:rsidP="005F4BDD">
            <w:r w:rsidRPr="00CE2C5F">
              <w:t>0</w:t>
            </w:r>
          </w:p>
        </w:tc>
      </w:tr>
      <w:tr w:rsidR="00FE2B6C" w:rsidRPr="00CE2C5F" w:rsidTr="005F4BDD">
        <w:trPr>
          <w:cantSplit/>
        </w:trPr>
        <w:tc>
          <w:tcPr>
            <w:tcW w:w="648" w:type="dxa"/>
            <w:vAlign w:val="center"/>
          </w:tcPr>
          <w:p w:rsidR="00FE2B6C" w:rsidRPr="00CE2C5F" w:rsidRDefault="00FE2B6C" w:rsidP="005F4BDD">
            <w:pPr>
              <w:pStyle w:val="a5"/>
              <w:jc w:val="center"/>
            </w:pPr>
            <w:r w:rsidRPr="00CE2C5F">
              <w:t>2</w:t>
            </w:r>
            <w:r>
              <w:t>2</w:t>
            </w:r>
          </w:p>
        </w:tc>
        <w:tc>
          <w:tcPr>
            <w:tcW w:w="4910" w:type="dxa"/>
            <w:vAlign w:val="center"/>
          </w:tcPr>
          <w:p w:rsidR="00FE2B6C" w:rsidRPr="00CE2C5F" w:rsidRDefault="00FE2B6C" w:rsidP="005F4BDD">
            <w:r w:rsidRPr="00CE2C5F">
              <w:t>Таблица 7 строка 20 графа 3</w:t>
            </w:r>
          </w:p>
        </w:tc>
        <w:tc>
          <w:tcPr>
            <w:tcW w:w="540" w:type="dxa"/>
            <w:vAlign w:val="center"/>
          </w:tcPr>
          <w:p w:rsidR="00FE2B6C" w:rsidRPr="00CE2C5F" w:rsidRDefault="00FE2B6C" w:rsidP="005F4BDD">
            <w:pPr>
              <w:jc w:val="center"/>
            </w:pPr>
            <w:r w:rsidRPr="00CE2C5F">
              <w:t>≤</w:t>
            </w:r>
          </w:p>
        </w:tc>
        <w:tc>
          <w:tcPr>
            <w:tcW w:w="8842" w:type="dxa"/>
            <w:vAlign w:val="center"/>
          </w:tcPr>
          <w:p w:rsidR="00FE2B6C" w:rsidRPr="00CE2C5F" w:rsidRDefault="00FE2B6C" w:rsidP="005F4BDD">
            <w:r w:rsidRPr="00CE2C5F">
              <w:t>Таблица 7 строка 19 графа 3</w:t>
            </w:r>
          </w:p>
        </w:tc>
      </w:tr>
      <w:tr w:rsidR="00FE2B6C" w:rsidRPr="00CE2C5F" w:rsidTr="005F4BDD">
        <w:trPr>
          <w:cantSplit/>
        </w:trPr>
        <w:tc>
          <w:tcPr>
            <w:tcW w:w="648" w:type="dxa"/>
            <w:vAlign w:val="center"/>
          </w:tcPr>
          <w:p w:rsidR="00FE2B6C" w:rsidRPr="00CE2C5F" w:rsidRDefault="00FE2B6C" w:rsidP="005F4BDD">
            <w:pPr>
              <w:pStyle w:val="a5"/>
              <w:jc w:val="center"/>
            </w:pPr>
            <w:r w:rsidRPr="00CE2C5F">
              <w:t>2</w:t>
            </w:r>
            <w:r>
              <w:t>3</w:t>
            </w:r>
          </w:p>
        </w:tc>
        <w:tc>
          <w:tcPr>
            <w:tcW w:w="4910" w:type="dxa"/>
            <w:vAlign w:val="center"/>
          </w:tcPr>
          <w:p w:rsidR="00FE2B6C" w:rsidRPr="00CE2C5F" w:rsidRDefault="00FE2B6C" w:rsidP="005F4BDD">
            <w:r w:rsidRPr="00CE2C5F">
              <w:t>Таблица 7 сумма строк 8 и 9 по графе 3</w:t>
            </w:r>
          </w:p>
        </w:tc>
        <w:tc>
          <w:tcPr>
            <w:tcW w:w="540" w:type="dxa"/>
            <w:vAlign w:val="center"/>
          </w:tcPr>
          <w:p w:rsidR="00FE2B6C" w:rsidRPr="00CE2C5F" w:rsidRDefault="00FE2B6C" w:rsidP="005F4BDD">
            <w:pPr>
              <w:jc w:val="center"/>
            </w:pPr>
            <w:r w:rsidRPr="00CE2C5F">
              <w:t>=</w:t>
            </w:r>
          </w:p>
        </w:tc>
        <w:tc>
          <w:tcPr>
            <w:tcW w:w="8842" w:type="dxa"/>
            <w:vAlign w:val="center"/>
          </w:tcPr>
          <w:p w:rsidR="00FE2B6C" w:rsidRPr="00CE2C5F" w:rsidRDefault="00FE2B6C" w:rsidP="005F4BDD">
            <w:r w:rsidRPr="00CE2C5F">
              <w:t>Таблица 7 сумма строк 18 и 19 по графе 3</w:t>
            </w:r>
          </w:p>
        </w:tc>
      </w:tr>
      <w:tr w:rsidR="00FE2B6C" w:rsidRPr="00CE2C5F" w:rsidTr="005F4BDD">
        <w:trPr>
          <w:cantSplit/>
        </w:trPr>
        <w:tc>
          <w:tcPr>
            <w:tcW w:w="648" w:type="dxa"/>
            <w:vAlign w:val="center"/>
          </w:tcPr>
          <w:p w:rsidR="00FE2B6C" w:rsidRPr="00CE2C5F" w:rsidRDefault="00FE2B6C" w:rsidP="005F4BDD">
            <w:pPr>
              <w:keepNext/>
              <w:jc w:val="center"/>
            </w:pPr>
          </w:p>
        </w:tc>
        <w:tc>
          <w:tcPr>
            <w:tcW w:w="4910" w:type="dxa"/>
            <w:vAlign w:val="center"/>
          </w:tcPr>
          <w:p w:rsidR="00FE2B6C" w:rsidRPr="00CE2C5F" w:rsidRDefault="00FE2B6C" w:rsidP="005F4BDD">
            <w:pPr>
              <w:keepNext/>
            </w:pPr>
            <w:r w:rsidRPr="00CE2C5F">
              <w:rPr>
                <w:b/>
              </w:rPr>
              <w:t>Таблица 8</w:t>
            </w:r>
          </w:p>
        </w:tc>
        <w:tc>
          <w:tcPr>
            <w:tcW w:w="540" w:type="dxa"/>
            <w:vAlign w:val="center"/>
          </w:tcPr>
          <w:p w:rsidR="00FE2B6C" w:rsidRPr="00CE2C5F" w:rsidRDefault="00FE2B6C" w:rsidP="005F4BDD">
            <w:pPr>
              <w:keepNext/>
              <w:jc w:val="center"/>
            </w:pPr>
          </w:p>
        </w:tc>
        <w:tc>
          <w:tcPr>
            <w:tcW w:w="8842" w:type="dxa"/>
            <w:vAlign w:val="center"/>
          </w:tcPr>
          <w:p w:rsidR="00FE2B6C" w:rsidRPr="00CE2C5F" w:rsidRDefault="00FE2B6C" w:rsidP="005F4BDD">
            <w:pPr>
              <w:keepNext/>
            </w:pPr>
            <w:r w:rsidRPr="00CE2C5F">
              <w:rPr>
                <w:b/>
              </w:rPr>
              <w:t>Расходы по обязательному социальному страхованию от несчастных случаев на производстве и профессиональных заболеваний</w:t>
            </w:r>
          </w:p>
        </w:tc>
      </w:tr>
      <w:tr w:rsidR="00FE2B6C" w:rsidRPr="00CE2C5F" w:rsidTr="005F4BDD">
        <w:trPr>
          <w:cantSplit/>
        </w:trPr>
        <w:tc>
          <w:tcPr>
            <w:tcW w:w="648" w:type="dxa"/>
            <w:vAlign w:val="center"/>
          </w:tcPr>
          <w:p w:rsidR="00FE2B6C" w:rsidRPr="00CE2C5F" w:rsidRDefault="00FE2B6C" w:rsidP="005F4BDD">
            <w:pPr>
              <w:jc w:val="center"/>
            </w:pPr>
            <w:r w:rsidRPr="00CE2C5F">
              <w:t>1</w:t>
            </w:r>
          </w:p>
        </w:tc>
        <w:tc>
          <w:tcPr>
            <w:tcW w:w="4910" w:type="dxa"/>
            <w:vAlign w:val="center"/>
          </w:tcPr>
          <w:p w:rsidR="00FE2B6C" w:rsidRPr="00CE2C5F" w:rsidRDefault="00FE2B6C" w:rsidP="005F4BDD">
            <w:r w:rsidRPr="00CE2C5F">
              <w:t>Таблица 8 строка 1 графа 3</w:t>
            </w:r>
          </w:p>
        </w:tc>
        <w:tc>
          <w:tcPr>
            <w:tcW w:w="540" w:type="dxa"/>
            <w:vAlign w:val="center"/>
          </w:tcPr>
          <w:p w:rsidR="00FE2B6C" w:rsidRPr="00CE2C5F" w:rsidRDefault="00FE2B6C" w:rsidP="005F4BDD">
            <w:pPr>
              <w:jc w:val="center"/>
            </w:pPr>
            <w:r w:rsidRPr="00CE2C5F">
              <w:t>≥</w:t>
            </w:r>
          </w:p>
        </w:tc>
        <w:tc>
          <w:tcPr>
            <w:tcW w:w="8842" w:type="dxa"/>
            <w:vAlign w:val="center"/>
          </w:tcPr>
          <w:p w:rsidR="00FE2B6C" w:rsidRPr="00CE2C5F" w:rsidRDefault="00FE2B6C" w:rsidP="005F4BDD">
            <w:r w:rsidRPr="00CE2C5F">
              <w:t xml:space="preserve">Таблица 8 сумма строк 2 и 3 по графе 3 </w:t>
            </w:r>
          </w:p>
        </w:tc>
      </w:tr>
      <w:tr w:rsidR="00FE2B6C" w:rsidRPr="00CE2C5F" w:rsidTr="005F4BDD">
        <w:trPr>
          <w:cantSplit/>
        </w:trPr>
        <w:tc>
          <w:tcPr>
            <w:tcW w:w="648" w:type="dxa"/>
            <w:vAlign w:val="center"/>
          </w:tcPr>
          <w:p w:rsidR="00FE2B6C" w:rsidRPr="00CE2C5F" w:rsidRDefault="00FE2B6C" w:rsidP="005F4BDD">
            <w:pPr>
              <w:jc w:val="center"/>
            </w:pPr>
            <w:r w:rsidRPr="00CE2C5F">
              <w:t>2</w:t>
            </w:r>
          </w:p>
        </w:tc>
        <w:tc>
          <w:tcPr>
            <w:tcW w:w="4910" w:type="dxa"/>
            <w:vAlign w:val="center"/>
          </w:tcPr>
          <w:p w:rsidR="00FE2B6C" w:rsidRPr="00CE2C5F" w:rsidRDefault="00FE2B6C" w:rsidP="005F4BDD">
            <w:r w:rsidRPr="00CE2C5F">
              <w:t>Таблица 8 строка 1 графа 4</w:t>
            </w:r>
          </w:p>
        </w:tc>
        <w:tc>
          <w:tcPr>
            <w:tcW w:w="540" w:type="dxa"/>
            <w:vAlign w:val="center"/>
          </w:tcPr>
          <w:p w:rsidR="00FE2B6C" w:rsidRPr="00CE2C5F" w:rsidRDefault="00FE2B6C" w:rsidP="005F4BDD">
            <w:pPr>
              <w:jc w:val="center"/>
            </w:pPr>
            <w:r w:rsidRPr="00CE2C5F">
              <w:t>≥</w:t>
            </w:r>
          </w:p>
        </w:tc>
        <w:tc>
          <w:tcPr>
            <w:tcW w:w="8842" w:type="dxa"/>
            <w:vAlign w:val="center"/>
          </w:tcPr>
          <w:p w:rsidR="00FE2B6C" w:rsidRPr="00CE2C5F" w:rsidRDefault="00FE2B6C" w:rsidP="005F4BDD">
            <w:r w:rsidRPr="00CE2C5F">
              <w:t>Таблица 8 сумма строк 2 и 3 по графе 4</w:t>
            </w:r>
          </w:p>
        </w:tc>
      </w:tr>
      <w:tr w:rsidR="00FE2B6C" w:rsidRPr="00CE2C5F" w:rsidTr="005F4BDD">
        <w:trPr>
          <w:cantSplit/>
        </w:trPr>
        <w:tc>
          <w:tcPr>
            <w:tcW w:w="648" w:type="dxa"/>
            <w:vAlign w:val="center"/>
          </w:tcPr>
          <w:p w:rsidR="00FE2B6C" w:rsidRPr="00CE2C5F" w:rsidRDefault="00FE2B6C" w:rsidP="005F4BDD">
            <w:pPr>
              <w:jc w:val="center"/>
            </w:pPr>
            <w:r w:rsidRPr="00CE2C5F">
              <w:t>3</w:t>
            </w:r>
          </w:p>
        </w:tc>
        <w:tc>
          <w:tcPr>
            <w:tcW w:w="4910" w:type="dxa"/>
            <w:vAlign w:val="center"/>
          </w:tcPr>
          <w:p w:rsidR="00FE2B6C" w:rsidRPr="00CE2C5F" w:rsidRDefault="00FE2B6C" w:rsidP="005F4BDD">
            <w:r w:rsidRPr="00CE2C5F">
              <w:t>Таблица 8 строка 4 графа 3</w:t>
            </w:r>
          </w:p>
        </w:tc>
        <w:tc>
          <w:tcPr>
            <w:tcW w:w="540" w:type="dxa"/>
            <w:vAlign w:val="center"/>
          </w:tcPr>
          <w:p w:rsidR="00FE2B6C" w:rsidRPr="00CE2C5F" w:rsidRDefault="00FE2B6C" w:rsidP="005F4BDD">
            <w:pPr>
              <w:jc w:val="center"/>
            </w:pPr>
            <w:r w:rsidRPr="00CE2C5F">
              <w:t>≥</w:t>
            </w:r>
          </w:p>
        </w:tc>
        <w:tc>
          <w:tcPr>
            <w:tcW w:w="8842" w:type="dxa"/>
            <w:vAlign w:val="center"/>
          </w:tcPr>
          <w:p w:rsidR="00FE2B6C" w:rsidRPr="00CE2C5F" w:rsidRDefault="00FE2B6C" w:rsidP="005F4BDD">
            <w:r w:rsidRPr="00CE2C5F">
              <w:t xml:space="preserve">Таблица 8 сумма строк 5 и 6 по графе 3 </w:t>
            </w:r>
          </w:p>
        </w:tc>
      </w:tr>
      <w:tr w:rsidR="00FE2B6C" w:rsidRPr="00CE2C5F" w:rsidTr="005F4BDD">
        <w:trPr>
          <w:cantSplit/>
        </w:trPr>
        <w:tc>
          <w:tcPr>
            <w:tcW w:w="648" w:type="dxa"/>
            <w:vAlign w:val="center"/>
          </w:tcPr>
          <w:p w:rsidR="00FE2B6C" w:rsidRPr="00CE2C5F" w:rsidRDefault="00FE2B6C" w:rsidP="005F4BDD">
            <w:pPr>
              <w:jc w:val="center"/>
            </w:pPr>
            <w:r w:rsidRPr="00CE2C5F">
              <w:t>4</w:t>
            </w:r>
          </w:p>
        </w:tc>
        <w:tc>
          <w:tcPr>
            <w:tcW w:w="4910" w:type="dxa"/>
            <w:vAlign w:val="center"/>
          </w:tcPr>
          <w:p w:rsidR="00FE2B6C" w:rsidRPr="00CE2C5F" w:rsidRDefault="00FE2B6C" w:rsidP="005F4BDD">
            <w:r w:rsidRPr="00CE2C5F">
              <w:t>Таблица 8 строка 4 графа 4</w:t>
            </w:r>
          </w:p>
        </w:tc>
        <w:tc>
          <w:tcPr>
            <w:tcW w:w="540" w:type="dxa"/>
            <w:vAlign w:val="center"/>
          </w:tcPr>
          <w:p w:rsidR="00FE2B6C" w:rsidRPr="00CE2C5F" w:rsidRDefault="00FE2B6C" w:rsidP="005F4BDD">
            <w:pPr>
              <w:jc w:val="center"/>
            </w:pPr>
            <w:r w:rsidRPr="00CE2C5F">
              <w:t>≥</w:t>
            </w:r>
          </w:p>
        </w:tc>
        <w:tc>
          <w:tcPr>
            <w:tcW w:w="8842" w:type="dxa"/>
            <w:vAlign w:val="center"/>
          </w:tcPr>
          <w:p w:rsidR="00FE2B6C" w:rsidRPr="00CE2C5F" w:rsidRDefault="00FE2B6C" w:rsidP="005F4BDD">
            <w:r w:rsidRPr="00CE2C5F">
              <w:t xml:space="preserve">Таблица 8 сумма строк 5 и 6 по графе 4 </w:t>
            </w:r>
          </w:p>
        </w:tc>
      </w:tr>
      <w:tr w:rsidR="00FE2B6C" w:rsidRPr="00CE2C5F" w:rsidTr="005F4BDD">
        <w:trPr>
          <w:cantSplit/>
        </w:trPr>
        <w:tc>
          <w:tcPr>
            <w:tcW w:w="648" w:type="dxa"/>
            <w:vAlign w:val="center"/>
          </w:tcPr>
          <w:p w:rsidR="00FE2B6C" w:rsidRPr="00CE2C5F" w:rsidRDefault="00FE2B6C" w:rsidP="005F4BDD">
            <w:pPr>
              <w:jc w:val="center"/>
            </w:pPr>
            <w:r w:rsidRPr="00CE2C5F">
              <w:t>5</w:t>
            </w:r>
          </w:p>
        </w:tc>
        <w:tc>
          <w:tcPr>
            <w:tcW w:w="4910" w:type="dxa"/>
            <w:vAlign w:val="center"/>
          </w:tcPr>
          <w:p w:rsidR="00FE2B6C" w:rsidRPr="00CE2C5F" w:rsidRDefault="00FE2B6C" w:rsidP="005F4BDD">
            <w:r w:rsidRPr="00CE2C5F">
              <w:t>Таблица 8 строка 7 графа 3</w:t>
            </w:r>
          </w:p>
        </w:tc>
        <w:tc>
          <w:tcPr>
            <w:tcW w:w="540" w:type="dxa"/>
            <w:vAlign w:val="center"/>
          </w:tcPr>
          <w:p w:rsidR="00FE2B6C" w:rsidRPr="00CE2C5F" w:rsidRDefault="00FE2B6C" w:rsidP="005F4BDD">
            <w:pPr>
              <w:jc w:val="center"/>
            </w:pPr>
            <w:r w:rsidRPr="00CE2C5F">
              <w:t>≥</w:t>
            </w:r>
          </w:p>
        </w:tc>
        <w:tc>
          <w:tcPr>
            <w:tcW w:w="8842" w:type="dxa"/>
            <w:vAlign w:val="center"/>
          </w:tcPr>
          <w:p w:rsidR="00FE2B6C" w:rsidRPr="00CE2C5F" w:rsidRDefault="00FE2B6C" w:rsidP="005F4BDD">
            <w:r w:rsidRPr="00CE2C5F">
              <w:t xml:space="preserve">Таблица 8 строка 8 графа 3 </w:t>
            </w:r>
          </w:p>
        </w:tc>
      </w:tr>
      <w:tr w:rsidR="00FE2B6C" w:rsidRPr="00CE2C5F" w:rsidTr="005F4BDD">
        <w:trPr>
          <w:cantSplit/>
        </w:trPr>
        <w:tc>
          <w:tcPr>
            <w:tcW w:w="648" w:type="dxa"/>
            <w:vAlign w:val="center"/>
          </w:tcPr>
          <w:p w:rsidR="00FE2B6C" w:rsidRPr="00CE2C5F" w:rsidRDefault="00FE2B6C" w:rsidP="005F4BDD">
            <w:pPr>
              <w:jc w:val="center"/>
            </w:pPr>
            <w:r w:rsidRPr="00CE2C5F">
              <w:t>6</w:t>
            </w:r>
          </w:p>
        </w:tc>
        <w:tc>
          <w:tcPr>
            <w:tcW w:w="4910" w:type="dxa"/>
            <w:vAlign w:val="center"/>
          </w:tcPr>
          <w:p w:rsidR="00FE2B6C" w:rsidRPr="00CE2C5F" w:rsidRDefault="00FE2B6C" w:rsidP="005F4BDD">
            <w:r w:rsidRPr="00CE2C5F">
              <w:t>Таблица 8 строка 7 графа 4</w:t>
            </w:r>
          </w:p>
        </w:tc>
        <w:tc>
          <w:tcPr>
            <w:tcW w:w="540" w:type="dxa"/>
            <w:vAlign w:val="center"/>
          </w:tcPr>
          <w:p w:rsidR="00FE2B6C" w:rsidRPr="00CE2C5F" w:rsidRDefault="00FE2B6C" w:rsidP="005F4BDD">
            <w:pPr>
              <w:jc w:val="center"/>
            </w:pPr>
            <w:r w:rsidRPr="00CE2C5F">
              <w:t>≥</w:t>
            </w:r>
          </w:p>
        </w:tc>
        <w:tc>
          <w:tcPr>
            <w:tcW w:w="8842" w:type="dxa"/>
            <w:vAlign w:val="center"/>
          </w:tcPr>
          <w:p w:rsidR="00FE2B6C" w:rsidRPr="00CE2C5F" w:rsidRDefault="00FE2B6C" w:rsidP="005F4BDD">
            <w:r w:rsidRPr="00CE2C5F">
              <w:t xml:space="preserve">Таблица 8 строка 8 графа 4 </w:t>
            </w:r>
          </w:p>
        </w:tc>
      </w:tr>
      <w:tr w:rsidR="00FE2B6C" w:rsidRPr="00CE2C5F" w:rsidTr="005F4BDD">
        <w:trPr>
          <w:cantSplit/>
        </w:trPr>
        <w:tc>
          <w:tcPr>
            <w:tcW w:w="648" w:type="dxa"/>
            <w:vAlign w:val="center"/>
          </w:tcPr>
          <w:p w:rsidR="00FE2B6C" w:rsidRPr="00CE2C5F" w:rsidRDefault="00FE2B6C" w:rsidP="005F4BDD">
            <w:pPr>
              <w:jc w:val="center"/>
            </w:pPr>
            <w:r w:rsidRPr="00CE2C5F">
              <w:t>7</w:t>
            </w:r>
          </w:p>
        </w:tc>
        <w:tc>
          <w:tcPr>
            <w:tcW w:w="4910" w:type="dxa"/>
            <w:vAlign w:val="center"/>
          </w:tcPr>
          <w:p w:rsidR="00FE2B6C" w:rsidRPr="00CE2C5F" w:rsidRDefault="00FE2B6C" w:rsidP="005F4BDD">
            <w:r w:rsidRPr="00CE2C5F">
              <w:t>Таблица 8 строка 10 графа 4</w:t>
            </w:r>
          </w:p>
        </w:tc>
        <w:tc>
          <w:tcPr>
            <w:tcW w:w="540" w:type="dxa"/>
            <w:vAlign w:val="center"/>
          </w:tcPr>
          <w:p w:rsidR="00FE2B6C" w:rsidRPr="00CE2C5F" w:rsidRDefault="00FE2B6C" w:rsidP="005F4BDD">
            <w:pPr>
              <w:jc w:val="center"/>
            </w:pPr>
            <w:r w:rsidRPr="00CE2C5F">
              <w:t>=</w:t>
            </w:r>
          </w:p>
        </w:tc>
        <w:tc>
          <w:tcPr>
            <w:tcW w:w="8842" w:type="dxa"/>
            <w:vAlign w:val="center"/>
          </w:tcPr>
          <w:p w:rsidR="00FE2B6C" w:rsidRPr="00CE2C5F" w:rsidRDefault="00FE2B6C" w:rsidP="005F4BDD">
            <w:r w:rsidRPr="00CE2C5F">
              <w:t>Таблица 8 сумма строк 1, 4, 7, 9 по графе 4</w:t>
            </w:r>
          </w:p>
        </w:tc>
      </w:tr>
      <w:tr w:rsidR="00FE2B6C" w:rsidRPr="00CE2C5F" w:rsidTr="005F4BDD">
        <w:trPr>
          <w:cantSplit/>
        </w:trPr>
        <w:tc>
          <w:tcPr>
            <w:tcW w:w="648" w:type="dxa"/>
            <w:vAlign w:val="center"/>
          </w:tcPr>
          <w:p w:rsidR="00FE2B6C" w:rsidRPr="00CE2C5F" w:rsidRDefault="00FE2B6C" w:rsidP="005F4BDD">
            <w:pPr>
              <w:jc w:val="center"/>
            </w:pPr>
            <w:r w:rsidRPr="00CE2C5F">
              <w:t>8</w:t>
            </w:r>
          </w:p>
        </w:tc>
        <w:tc>
          <w:tcPr>
            <w:tcW w:w="4910" w:type="dxa"/>
            <w:vAlign w:val="center"/>
          </w:tcPr>
          <w:p w:rsidR="00FE2B6C" w:rsidRPr="00CE2C5F" w:rsidRDefault="00FE2B6C" w:rsidP="005F4BDD">
            <w:r w:rsidRPr="00CE2C5F">
              <w:t>Таблица 8 строка 11 графа 4</w:t>
            </w:r>
          </w:p>
        </w:tc>
        <w:tc>
          <w:tcPr>
            <w:tcW w:w="540" w:type="dxa"/>
            <w:vAlign w:val="center"/>
          </w:tcPr>
          <w:p w:rsidR="00FE2B6C" w:rsidRPr="00CE2C5F" w:rsidRDefault="00FE2B6C" w:rsidP="005F4BDD">
            <w:pPr>
              <w:jc w:val="center"/>
            </w:pPr>
            <w:r w:rsidRPr="00CE2C5F">
              <w:t>≤</w:t>
            </w:r>
          </w:p>
        </w:tc>
        <w:tc>
          <w:tcPr>
            <w:tcW w:w="8842" w:type="dxa"/>
            <w:vAlign w:val="center"/>
          </w:tcPr>
          <w:p w:rsidR="00FE2B6C" w:rsidRPr="00CE2C5F" w:rsidRDefault="00FE2B6C" w:rsidP="005F4BDD">
            <w:r w:rsidRPr="00CE2C5F">
              <w:t>Таблица 8 строка 10 графа 4</w:t>
            </w:r>
          </w:p>
        </w:tc>
      </w:tr>
      <w:tr w:rsidR="00FE2B6C" w:rsidRPr="00CE2C5F" w:rsidTr="005F4BDD">
        <w:trPr>
          <w:cantSplit/>
        </w:trPr>
        <w:tc>
          <w:tcPr>
            <w:tcW w:w="648" w:type="dxa"/>
            <w:vAlign w:val="center"/>
          </w:tcPr>
          <w:p w:rsidR="00FE2B6C" w:rsidRPr="00CE2C5F" w:rsidRDefault="00FE2B6C" w:rsidP="005F4BDD">
            <w:pPr>
              <w:keepNext/>
              <w:jc w:val="center"/>
            </w:pPr>
          </w:p>
        </w:tc>
        <w:tc>
          <w:tcPr>
            <w:tcW w:w="4910" w:type="dxa"/>
            <w:vAlign w:val="center"/>
          </w:tcPr>
          <w:p w:rsidR="00FE2B6C" w:rsidRPr="00CE2C5F" w:rsidRDefault="00FE2B6C" w:rsidP="005F4BDD">
            <w:pPr>
              <w:keepNext/>
            </w:pPr>
            <w:r w:rsidRPr="00CE2C5F">
              <w:rPr>
                <w:b/>
              </w:rPr>
              <w:t>Таблица 9</w:t>
            </w:r>
          </w:p>
        </w:tc>
        <w:tc>
          <w:tcPr>
            <w:tcW w:w="540" w:type="dxa"/>
            <w:vAlign w:val="center"/>
          </w:tcPr>
          <w:p w:rsidR="00FE2B6C" w:rsidRPr="00CE2C5F" w:rsidRDefault="00FE2B6C" w:rsidP="005F4BDD">
            <w:pPr>
              <w:keepNext/>
              <w:jc w:val="center"/>
            </w:pPr>
          </w:p>
        </w:tc>
        <w:tc>
          <w:tcPr>
            <w:tcW w:w="8842" w:type="dxa"/>
            <w:vAlign w:val="center"/>
          </w:tcPr>
          <w:p w:rsidR="00FE2B6C" w:rsidRPr="00CE2C5F" w:rsidRDefault="00FE2B6C" w:rsidP="005F4BDD">
            <w:pPr>
              <w:keepNext/>
            </w:pPr>
            <w:r w:rsidRPr="00CE2C5F">
              <w:rPr>
                <w:b/>
              </w:rPr>
              <w:t>Численность пострадавших (застрахованных) в связи со страховыми случаями в отчетном периоде</w:t>
            </w:r>
          </w:p>
        </w:tc>
      </w:tr>
      <w:tr w:rsidR="00FE2B6C" w:rsidRPr="00CE2C5F" w:rsidTr="005F4BDD">
        <w:trPr>
          <w:cantSplit/>
        </w:trPr>
        <w:tc>
          <w:tcPr>
            <w:tcW w:w="648" w:type="dxa"/>
            <w:vAlign w:val="center"/>
          </w:tcPr>
          <w:p w:rsidR="00FE2B6C" w:rsidRPr="00CE2C5F" w:rsidRDefault="00FE2B6C" w:rsidP="005F4BDD">
            <w:pPr>
              <w:jc w:val="center"/>
            </w:pPr>
            <w:r w:rsidRPr="00CE2C5F">
              <w:t>1</w:t>
            </w:r>
          </w:p>
        </w:tc>
        <w:tc>
          <w:tcPr>
            <w:tcW w:w="4910" w:type="dxa"/>
            <w:vAlign w:val="center"/>
          </w:tcPr>
          <w:p w:rsidR="00FE2B6C" w:rsidRPr="00CE2C5F" w:rsidRDefault="00FE2B6C" w:rsidP="005F4BDD">
            <w:r w:rsidRPr="00CE2C5F">
              <w:t>Таблица 9 строка 2 графа 3</w:t>
            </w:r>
          </w:p>
        </w:tc>
        <w:tc>
          <w:tcPr>
            <w:tcW w:w="540" w:type="dxa"/>
            <w:vAlign w:val="center"/>
          </w:tcPr>
          <w:p w:rsidR="00FE2B6C" w:rsidRPr="00CE2C5F" w:rsidRDefault="00FE2B6C" w:rsidP="005F4BDD">
            <w:pPr>
              <w:jc w:val="center"/>
            </w:pPr>
            <w:r w:rsidRPr="00CE2C5F">
              <w:t>≤</w:t>
            </w:r>
          </w:p>
        </w:tc>
        <w:tc>
          <w:tcPr>
            <w:tcW w:w="8842" w:type="dxa"/>
            <w:vAlign w:val="center"/>
          </w:tcPr>
          <w:p w:rsidR="00FE2B6C" w:rsidRPr="00CE2C5F" w:rsidRDefault="00FE2B6C" w:rsidP="005F4BDD">
            <w:r w:rsidRPr="00CE2C5F">
              <w:t xml:space="preserve">Таблица 9 строка 1 графа 3 </w:t>
            </w:r>
          </w:p>
        </w:tc>
      </w:tr>
      <w:tr w:rsidR="00FE2B6C" w:rsidRPr="00CE2C5F" w:rsidTr="005F4BDD">
        <w:trPr>
          <w:cantSplit/>
        </w:trPr>
        <w:tc>
          <w:tcPr>
            <w:tcW w:w="648" w:type="dxa"/>
            <w:vAlign w:val="center"/>
          </w:tcPr>
          <w:p w:rsidR="00FE2B6C" w:rsidRPr="00CE2C5F" w:rsidRDefault="00FE2B6C" w:rsidP="005F4BDD">
            <w:pPr>
              <w:jc w:val="center"/>
            </w:pPr>
            <w:r w:rsidRPr="00CE2C5F">
              <w:lastRenderedPageBreak/>
              <w:t>2</w:t>
            </w:r>
          </w:p>
        </w:tc>
        <w:tc>
          <w:tcPr>
            <w:tcW w:w="4910" w:type="dxa"/>
            <w:vAlign w:val="center"/>
          </w:tcPr>
          <w:p w:rsidR="00FE2B6C" w:rsidRPr="00CE2C5F" w:rsidRDefault="00FE2B6C" w:rsidP="005F4BDD">
            <w:r w:rsidRPr="00CE2C5F">
              <w:t>Таблица 9 строка 4 графа 3</w:t>
            </w:r>
          </w:p>
        </w:tc>
        <w:tc>
          <w:tcPr>
            <w:tcW w:w="540" w:type="dxa"/>
            <w:vAlign w:val="center"/>
          </w:tcPr>
          <w:p w:rsidR="00FE2B6C" w:rsidRPr="00CE2C5F" w:rsidRDefault="00FE2B6C" w:rsidP="005F4BDD">
            <w:pPr>
              <w:jc w:val="center"/>
            </w:pPr>
            <w:r w:rsidRPr="00CE2C5F">
              <w:t>=</w:t>
            </w:r>
          </w:p>
        </w:tc>
        <w:tc>
          <w:tcPr>
            <w:tcW w:w="8842" w:type="dxa"/>
            <w:vAlign w:val="center"/>
          </w:tcPr>
          <w:p w:rsidR="00FE2B6C" w:rsidRPr="00CE2C5F" w:rsidRDefault="00FE2B6C" w:rsidP="005F4BDD">
            <w:r w:rsidRPr="00CE2C5F">
              <w:t>Таблица 9 сумма строк 1 и 3 по графе 3</w:t>
            </w:r>
          </w:p>
        </w:tc>
      </w:tr>
      <w:tr w:rsidR="00FE2B6C" w:rsidRPr="00CE2C5F" w:rsidTr="005F4BDD">
        <w:trPr>
          <w:cantSplit/>
        </w:trPr>
        <w:tc>
          <w:tcPr>
            <w:tcW w:w="648" w:type="dxa"/>
            <w:vAlign w:val="center"/>
          </w:tcPr>
          <w:p w:rsidR="00FE2B6C" w:rsidRPr="00CE2C5F" w:rsidRDefault="00FE2B6C" w:rsidP="005F4BDD">
            <w:pPr>
              <w:jc w:val="center"/>
            </w:pPr>
            <w:r w:rsidRPr="00CE2C5F">
              <w:t>3</w:t>
            </w:r>
          </w:p>
        </w:tc>
        <w:tc>
          <w:tcPr>
            <w:tcW w:w="4910" w:type="dxa"/>
            <w:vAlign w:val="center"/>
          </w:tcPr>
          <w:p w:rsidR="00FE2B6C" w:rsidRPr="00CE2C5F" w:rsidRDefault="00FE2B6C" w:rsidP="005F4BDD">
            <w:r w:rsidRPr="00CE2C5F">
              <w:t>Таблица 9 строка 5 графа 3</w:t>
            </w:r>
          </w:p>
        </w:tc>
        <w:tc>
          <w:tcPr>
            <w:tcW w:w="540" w:type="dxa"/>
            <w:vAlign w:val="center"/>
          </w:tcPr>
          <w:p w:rsidR="00FE2B6C" w:rsidRPr="00CE2C5F" w:rsidRDefault="00FE2B6C" w:rsidP="005F4BDD">
            <w:pPr>
              <w:jc w:val="center"/>
            </w:pPr>
            <w:r w:rsidRPr="00CE2C5F">
              <w:t>≤</w:t>
            </w:r>
          </w:p>
        </w:tc>
        <w:tc>
          <w:tcPr>
            <w:tcW w:w="8842" w:type="dxa"/>
            <w:vAlign w:val="center"/>
          </w:tcPr>
          <w:p w:rsidR="00FE2B6C" w:rsidRPr="00CE2C5F" w:rsidRDefault="00FE2B6C" w:rsidP="005F4BDD">
            <w:r w:rsidRPr="00CE2C5F">
              <w:t xml:space="preserve">Таблица 9 строка 4 графа 3 </w:t>
            </w:r>
          </w:p>
        </w:tc>
      </w:tr>
      <w:tr w:rsidR="00FE2B6C" w:rsidRPr="00CE2C5F" w:rsidTr="005F4BDD">
        <w:trPr>
          <w:cantSplit/>
        </w:trPr>
        <w:tc>
          <w:tcPr>
            <w:tcW w:w="648" w:type="dxa"/>
            <w:vAlign w:val="center"/>
          </w:tcPr>
          <w:p w:rsidR="00FE2B6C" w:rsidRPr="00CE2C5F" w:rsidRDefault="00FE2B6C" w:rsidP="005F4BDD">
            <w:pPr>
              <w:jc w:val="center"/>
              <w:rPr>
                <w:b/>
              </w:rPr>
            </w:pPr>
          </w:p>
        </w:tc>
        <w:tc>
          <w:tcPr>
            <w:tcW w:w="4910" w:type="dxa"/>
            <w:vAlign w:val="center"/>
          </w:tcPr>
          <w:p w:rsidR="00FE2B6C" w:rsidRPr="00CE2C5F" w:rsidRDefault="00FE2B6C" w:rsidP="005F4BDD">
            <w:pPr>
              <w:rPr>
                <w:b/>
              </w:rPr>
            </w:pPr>
            <w:r w:rsidRPr="00CE2C5F">
              <w:rPr>
                <w:b/>
              </w:rPr>
              <w:t>Таблица 10</w:t>
            </w:r>
          </w:p>
        </w:tc>
        <w:tc>
          <w:tcPr>
            <w:tcW w:w="540" w:type="dxa"/>
            <w:vAlign w:val="center"/>
          </w:tcPr>
          <w:p w:rsidR="00FE2B6C" w:rsidRPr="00CE2C5F" w:rsidRDefault="00FE2B6C" w:rsidP="005F4BDD">
            <w:pPr>
              <w:jc w:val="center"/>
              <w:rPr>
                <w:b/>
              </w:rPr>
            </w:pPr>
          </w:p>
        </w:tc>
        <w:tc>
          <w:tcPr>
            <w:tcW w:w="8842" w:type="dxa"/>
            <w:vAlign w:val="center"/>
          </w:tcPr>
          <w:p w:rsidR="00FE2B6C" w:rsidRPr="00CE2C5F" w:rsidRDefault="00FE2B6C" w:rsidP="005F4BDD">
            <w:pPr>
              <w:rPr>
                <w:b/>
              </w:rPr>
            </w:pPr>
            <w:r w:rsidRPr="00CE2C5F">
              <w:rPr>
                <w:b/>
              </w:rPr>
              <w:t xml:space="preserve">Сведения </w:t>
            </w:r>
            <w:r>
              <w:rPr>
                <w:b/>
              </w:rPr>
              <w:t>о результатах проведенной специальной оценки условий труда и проведенных обязательных предварительных и периодических медицинских осмотров работников на начало года</w:t>
            </w:r>
          </w:p>
        </w:tc>
      </w:tr>
      <w:tr w:rsidR="00FE2B6C" w:rsidRPr="00CE2C5F" w:rsidTr="005F4BDD">
        <w:trPr>
          <w:cantSplit/>
        </w:trPr>
        <w:tc>
          <w:tcPr>
            <w:tcW w:w="648" w:type="dxa"/>
            <w:vAlign w:val="center"/>
          </w:tcPr>
          <w:p w:rsidR="00FE2B6C" w:rsidRPr="00CE2C5F" w:rsidRDefault="00FE2B6C" w:rsidP="005F4BDD">
            <w:pPr>
              <w:jc w:val="center"/>
            </w:pPr>
            <w:r w:rsidRPr="00CE2C5F">
              <w:t>1</w:t>
            </w:r>
          </w:p>
        </w:tc>
        <w:tc>
          <w:tcPr>
            <w:tcW w:w="4910" w:type="dxa"/>
            <w:vAlign w:val="center"/>
          </w:tcPr>
          <w:p w:rsidR="00FE2B6C" w:rsidRPr="00CE2C5F" w:rsidRDefault="00FE2B6C" w:rsidP="005F4BDD">
            <w:r w:rsidRPr="00CE2C5F">
              <w:t>Таблица 10 строка 1 графа 3</w:t>
            </w:r>
          </w:p>
        </w:tc>
        <w:tc>
          <w:tcPr>
            <w:tcW w:w="540" w:type="dxa"/>
            <w:vAlign w:val="center"/>
          </w:tcPr>
          <w:p w:rsidR="00FE2B6C" w:rsidRPr="00CE2C5F" w:rsidRDefault="00FE2B6C" w:rsidP="005F4BDD">
            <w:pPr>
              <w:jc w:val="center"/>
            </w:pPr>
            <w:r w:rsidRPr="00CE2C5F">
              <w:t>≥</w:t>
            </w:r>
          </w:p>
        </w:tc>
        <w:tc>
          <w:tcPr>
            <w:tcW w:w="8842" w:type="dxa"/>
            <w:vAlign w:val="center"/>
          </w:tcPr>
          <w:p w:rsidR="00FE2B6C" w:rsidRPr="00CE2C5F" w:rsidRDefault="00FE2B6C" w:rsidP="005F4BDD">
            <w:r w:rsidRPr="00CE2C5F">
              <w:t>Таблица 10 строка 1 графа 4</w:t>
            </w:r>
          </w:p>
        </w:tc>
      </w:tr>
      <w:tr w:rsidR="00FE2B6C" w:rsidRPr="00CE2C5F" w:rsidTr="005F4BDD">
        <w:trPr>
          <w:cantSplit/>
        </w:trPr>
        <w:tc>
          <w:tcPr>
            <w:tcW w:w="648" w:type="dxa"/>
            <w:vAlign w:val="center"/>
          </w:tcPr>
          <w:p w:rsidR="00FE2B6C" w:rsidRPr="00CE2C5F" w:rsidRDefault="00FE2B6C" w:rsidP="005F4BDD">
            <w:pPr>
              <w:jc w:val="center"/>
            </w:pPr>
            <w:r w:rsidRPr="00CE2C5F">
              <w:t>2</w:t>
            </w:r>
          </w:p>
        </w:tc>
        <w:tc>
          <w:tcPr>
            <w:tcW w:w="4910" w:type="dxa"/>
            <w:vAlign w:val="center"/>
          </w:tcPr>
          <w:p w:rsidR="00FE2B6C" w:rsidRPr="00CE2C5F" w:rsidRDefault="00FE2B6C" w:rsidP="005F4BDD">
            <w:r w:rsidRPr="00CE2C5F">
              <w:t>Таблица 10 строка 1 графа 4</w:t>
            </w:r>
          </w:p>
        </w:tc>
        <w:tc>
          <w:tcPr>
            <w:tcW w:w="540" w:type="dxa"/>
            <w:vAlign w:val="center"/>
          </w:tcPr>
          <w:p w:rsidR="00FE2B6C" w:rsidRPr="00CE2C5F" w:rsidRDefault="00FE2B6C" w:rsidP="005F4BDD">
            <w:pPr>
              <w:jc w:val="center"/>
            </w:pPr>
            <w:r w:rsidRPr="00CE2C5F">
              <w:t>≥</w:t>
            </w:r>
          </w:p>
        </w:tc>
        <w:tc>
          <w:tcPr>
            <w:tcW w:w="8842" w:type="dxa"/>
            <w:vAlign w:val="center"/>
          </w:tcPr>
          <w:p w:rsidR="00FE2B6C" w:rsidRPr="00CE2C5F" w:rsidRDefault="00FE2B6C" w:rsidP="005F4BDD">
            <w:r w:rsidRPr="00CE2C5F">
              <w:t>Таблица 10 строка 1 сумма граф 5 и 6</w:t>
            </w:r>
          </w:p>
        </w:tc>
      </w:tr>
      <w:tr w:rsidR="00FE2B6C" w:rsidRPr="00CE2C5F" w:rsidTr="005F4BDD">
        <w:trPr>
          <w:cantSplit/>
        </w:trPr>
        <w:tc>
          <w:tcPr>
            <w:tcW w:w="648" w:type="dxa"/>
            <w:vAlign w:val="center"/>
          </w:tcPr>
          <w:p w:rsidR="00FE2B6C" w:rsidRPr="00CE2C5F" w:rsidRDefault="00FE2B6C" w:rsidP="005F4BDD">
            <w:pPr>
              <w:jc w:val="center"/>
            </w:pPr>
            <w:r w:rsidRPr="00CE2C5F">
              <w:t>3</w:t>
            </w:r>
          </w:p>
        </w:tc>
        <w:tc>
          <w:tcPr>
            <w:tcW w:w="4910" w:type="dxa"/>
            <w:vAlign w:val="center"/>
          </w:tcPr>
          <w:p w:rsidR="00FE2B6C" w:rsidRPr="00CE2C5F" w:rsidRDefault="00FE2B6C" w:rsidP="005F4BDD">
            <w:r w:rsidRPr="00CE2C5F">
              <w:t>Таблица 10 строка 2 графа 7</w:t>
            </w:r>
          </w:p>
        </w:tc>
        <w:tc>
          <w:tcPr>
            <w:tcW w:w="540" w:type="dxa"/>
            <w:vAlign w:val="center"/>
          </w:tcPr>
          <w:p w:rsidR="00FE2B6C" w:rsidRPr="00CE2C5F" w:rsidRDefault="00FE2B6C" w:rsidP="005F4BDD">
            <w:pPr>
              <w:jc w:val="center"/>
            </w:pPr>
            <w:r w:rsidRPr="00CE2C5F">
              <w:t>≥</w:t>
            </w:r>
          </w:p>
        </w:tc>
        <w:tc>
          <w:tcPr>
            <w:tcW w:w="8842" w:type="dxa"/>
            <w:vAlign w:val="center"/>
          </w:tcPr>
          <w:p w:rsidR="00FE2B6C" w:rsidRPr="00CE2C5F" w:rsidRDefault="00FE2B6C" w:rsidP="005F4BDD">
            <w:r w:rsidRPr="00CE2C5F">
              <w:t xml:space="preserve">Таблица 10 строка 2 графа 8 </w:t>
            </w:r>
          </w:p>
        </w:tc>
      </w:tr>
      <w:tr w:rsidR="00FE2B6C" w:rsidRPr="00CE2C5F" w:rsidTr="005F4BDD">
        <w:trPr>
          <w:cantSplit/>
        </w:trPr>
        <w:tc>
          <w:tcPr>
            <w:tcW w:w="648" w:type="dxa"/>
            <w:vAlign w:val="center"/>
          </w:tcPr>
          <w:p w:rsidR="00FE2B6C" w:rsidRPr="00CE2C5F" w:rsidRDefault="00FE2B6C" w:rsidP="005F4BDD">
            <w:pPr>
              <w:jc w:val="center"/>
            </w:pPr>
            <w:r w:rsidRPr="00CE2C5F">
              <w:t>4</w:t>
            </w:r>
          </w:p>
        </w:tc>
        <w:tc>
          <w:tcPr>
            <w:tcW w:w="4910" w:type="dxa"/>
            <w:vAlign w:val="center"/>
          </w:tcPr>
          <w:p w:rsidR="00FE2B6C" w:rsidRPr="00CE2C5F" w:rsidRDefault="00FE2B6C" w:rsidP="005F4BDD">
            <w:r w:rsidRPr="00CE2C5F">
              <w:t>Таблица 10 строка 2 графа 7</w:t>
            </w:r>
          </w:p>
        </w:tc>
        <w:tc>
          <w:tcPr>
            <w:tcW w:w="540" w:type="dxa"/>
            <w:vAlign w:val="center"/>
          </w:tcPr>
          <w:p w:rsidR="00FE2B6C" w:rsidRPr="00CE2C5F" w:rsidRDefault="00FE2B6C" w:rsidP="005F4BDD">
            <w:pPr>
              <w:jc w:val="center"/>
            </w:pPr>
            <w:r w:rsidRPr="00CE2C5F">
              <w:t>=</w:t>
            </w:r>
          </w:p>
        </w:tc>
        <w:tc>
          <w:tcPr>
            <w:tcW w:w="8842" w:type="dxa"/>
            <w:vAlign w:val="center"/>
          </w:tcPr>
          <w:p w:rsidR="00FE2B6C" w:rsidRPr="00CE2C5F" w:rsidRDefault="00FE2B6C" w:rsidP="005F4BDD">
            <w:pPr>
              <w:ind w:left="249"/>
            </w:pPr>
            <w:r w:rsidRPr="00CE2C5F">
              <w:t>Если показатель титульного листа «из них: работающих, занятых на работах с вредными и (или) опасными производственными факторами» =0:</w:t>
            </w:r>
          </w:p>
          <w:p w:rsidR="00FE2B6C" w:rsidRPr="00CE2C5F" w:rsidRDefault="00FE2B6C" w:rsidP="005F4BDD">
            <w:r w:rsidRPr="00CE2C5F">
              <w:t>0</w:t>
            </w:r>
          </w:p>
        </w:tc>
      </w:tr>
      <w:tr w:rsidR="00FE2B6C" w:rsidRPr="00CE2C5F" w:rsidTr="005F4BDD">
        <w:trPr>
          <w:cantSplit/>
        </w:trPr>
        <w:tc>
          <w:tcPr>
            <w:tcW w:w="648" w:type="dxa"/>
            <w:vAlign w:val="center"/>
          </w:tcPr>
          <w:p w:rsidR="00FE2B6C" w:rsidRPr="00CE2C5F" w:rsidRDefault="00FE2B6C" w:rsidP="005F4BDD">
            <w:pPr>
              <w:jc w:val="center"/>
            </w:pPr>
            <w:r w:rsidRPr="00CE2C5F">
              <w:t>5</w:t>
            </w:r>
          </w:p>
        </w:tc>
        <w:tc>
          <w:tcPr>
            <w:tcW w:w="4910" w:type="dxa"/>
            <w:vAlign w:val="center"/>
          </w:tcPr>
          <w:p w:rsidR="00FE2B6C" w:rsidRPr="00CE2C5F" w:rsidRDefault="00FE2B6C" w:rsidP="005F4BDD">
            <w:r w:rsidRPr="00CE2C5F">
              <w:t>Таблица 10 строка 2 графа 7</w:t>
            </w:r>
          </w:p>
        </w:tc>
        <w:tc>
          <w:tcPr>
            <w:tcW w:w="540" w:type="dxa"/>
            <w:vAlign w:val="center"/>
          </w:tcPr>
          <w:p w:rsidR="00FE2B6C" w:rsidRPr="00CE2C5F" w:rsidRDefault="00FE2B6C" w:rsidP="005F4BDD">
            <w:pPr>
              <w:jc w:val="center"/>
            </w:pPr>
            <w:r w:rsidRPr="00CE2C5F">
              <w:rPr>
                <w:lang w:val="en-US"/>
              </w:rPr>
              <w:t>&gt;</w:t>
            </w:r>
          </w:p>
        </w:tc>
        <w:tc>
          <w:tcPr>
            <w:tcW w:w="8842" w:type="dxa"/>
            <w:vAlign w:val="center"/>
          </w:tcPr>
          <w:p w:rsidR="00FE2B6C" w:rsidRPr="00CE2C5F" w:rsidRDefault="00FE2B6C" w:rsidP="005F4BDD">
            <w:pPr>
              <w:ind w:left="249"/>
            </w:pPr>
            <w:r w:rsidRPr="00CE2C5F">
              <w:t>Если показатель титульного листа «из них: работающих, занятых на работах с вредными и (или) опасными производственными факторами» &gt;0:</w:t>
            </w:r>
          </w:p>
          <w:p w:rsidR="00FE2B6C" w:rsidRPr="00CE2C5F" w:rsidRDefault="00FE2B6C" w:rsidP="005F4BDD">
            <w:r w:rsidRPr="00CE2C5F">
              <w:t>0</w:t>
            </w:r>
          </w:p>
        </w:tc>
      </w:tr>
    </w:tbl>
    <w:p w:rsidR="00FE2B6C" w:rsidRPr="00CE2C5F" w:rsidRDefault="00FE2B6C" w:rsidP="00EB4BB5"/>
    <w:p w:rsidR="00FE2B6C" w:rsidRPr="00CE2C5F" w:rsidRDefault="00FE2B6C" w:rsidP="00EB4BB5">
      <w:pPr>
        <w:rPr>
          <w:u w:val="single"/>
        </w:rPr>
      </w:pPr>
      <w:r w:rsidRPr="00CE2C5F">
        <w:rPr>
          <w:u w:val="single"/>
        </w:rPr>
        <w:t>Примечание.</w:t>
      </w:r>
    </w:p>
    <w:p w:rsidR="00FE2B6C" w:rsidRPr="00CE2C5F" w:rsidRDefault="00FE2B6C" w:rsidP="00EB4BB5">
      <w:pPr>
        <w:jc w:val="both"/>
      </w:pPr>
      <w:r w:rsidRPr="00CE2C5F">
        <w:tab/>
      </w:r>
      <w:r w:rsidRPr="00CE2C5F">
        <w:rPr>
          <w:vertAlign w:val="superscript"/>
        </w:rPr>
        <w:t>1</w:t>
      </w:r>
      <w:r w:rsidRPr="00CE2C5F">
        <w:t> Начисления страховых взносов для самостоятельной классификационной единицы или источника финансирования (контрольные соотношения «4</w:t>
      </w:r>
      <w:r w:rsidRPr="00CE2C5F">
        <w:noBreakHyphen/>
        <w:t xml:space="preserve">в» и «5-в» для таблицы 7) рассчитываются согласно следующим формулам в зависимости от вида деятельности СКЕ или ИФ и установленных скидок или надбавок. В формулах указаны реквизиты элементов файла расчёта в формате </w:t>
      </w:r>
      <w:r w:rsidRPr="00CE2C5F">
        <w:rPr>
          <w:lang w:val="en-US"/>
        </w:rPr>
        <w:t>XML</w:t>
      </w:r>
      <w:r w:rsidRPr="00CE2C5F">
        <w:t xml:space="preserve"> согласно вышеприведённому описанию формата файла расчёта в электронном виде.</w:t>
      </w:r>
    </w:p>
    <w:p w:rsidR="00FE2B6C" w:rsidRPr="00CE2C5F" w:rsidRDefault="00FE2B6C" w:rsidP="00EB4BB5">
      <w:pPr>
        <w:spacing w:before="120"/>
        <w:rPr>
          <w:rFonts w:ascii="Courier New" w:hAnsi="Courier New" w:cs="Courier New"/>
        </w:rPr>
      </w:pPr>
      <w:r w:rsidRPr="00CE2C5F">
        <w:tab/>
        <w:t>Расчёт начислений за 2-й месяц отчётного периода:</w:t>
      </w:r>
      <w:r w:rsidRPr="00CE2C5F">
        <w:br/>
      </w:r>
      <w:r w:rsidRPr="00CE2C5F">
        <w:tab/>
        <w:t xml:space="preserve">– если </w:t>
      </w:r>
      <w:r w:rsidRPr="00CE2C5F">
        <w:rPr>
          <w:bCs/>
        </w:rPr>
        <w:t>признак «Льгота 60%» не установлен (</w:t>
      </w:r>
      <w:r w:rsidRPr="00CE2C5F">
        <w:rPr>
          <w:rFonts w:ascii="Courier New" w:hAnsi="Courier New" w:cs="Courier New"/>
          <w:bCs/>
          <w:lang w:val="en-US"/>
        </w:rPr>
        <w:t>F</w:t>
      </w:r>
      <w:r w:rsidRPr="00CE2C5F">
        <w:rPr>
          <w:rFonts w:ascii="Courier New" w:hAnsi="Courier New" w:cs="Courier New"/>
          <w:bCs/>
        </w:rPr>
        <w:t>4</w:t>
      </w:r>
      <w:r w:rsidRPr="00CE2C5F">
        <w:rPr>
          <w:rFonts w:ascii="Courier New" w:hAnsi="Courier New" w:cs="Courier New"/>
          <w:bCs/>
          <w:lang w:val="en-US"/>
        </w:rPr>
        <w:t>INFO</w:t>
      </w:r>
      <w:r w:rsidRPr="00CE2C5F">
        <w:rPr>
          <w:rFonts w:ascii="Courier New" w:hAnsi="Courier New" w:cs="Courier New"/>
          <w:bCs/>
        </w:rPr>
        <w:t>.</w:t>
      </w:r>
      <w:r w:rsidRPr="00CE2C5F">
        <w:rPr>
          <w:rFonts w:ascii="Courier New" w:hAnsi="Courier New" w:cs="Courier New"/>
          <w:bCs/>
          <w:lang w:val="en-US"/>
        </w:rPr>
        <w:t>IS</w:t>
      </w:r>
      <w:r w:rsidRPr="00CE2C5F">
        <w:rPr>
          <w:rFonts w:ascii="Courier New" w:hAnsi="Courier New" w:cs="Courier New"/>
          <w:bCs/>
        </w:rPr>
        <w:t>_</w:t>
      </w:r>
      <w:r w:rsidRPr="00CE2C5F">
        <w:rPr>
          <w:rFonts w:ascii="Courier New" w:hAnsi="Courier New" w:cs="Courier New"/>
          <w:bCs/>
          <w:lang w:val="en-US"/>
        </w:rPr>
        <w:t>INV</w:t>
      </w:r>
      <w:r w:rsidRPr="00CE2C5F">
        <w:rPr>
          <w:rFonts w:ascii="Courier New" w:hAnsi="Courier New" w:cs="Courier New"/>
          <w:bCs/>
        </w:rPr>
        <w:t xml:space="preserve"> = 0</w:t>
      </w:r>
      <w:r w:rsidRPr="00CE2C5F">
        <w:rPr>
          <w:bCs/>
        </w:rPr>
        <w:t>):</w:t>
      </w:r>
      <w:r w:rsidRPr="00CE2C5F">
        <w:br/>
      </w:r>
      <w:r w:rsidRPr="00CE2C5F">
        <w:rPr>
          <w:rFonts w:ascii="Courier New" w:hAnsi="Courier New" w:cs="Courier New"/>
        </w:rPr>
        <w:t>(</w:t>
      </w:r>
      <w:r w:rsidRPr="00CE2C5F">
        <w:rPr>
          <w:rFonts w:ascii="Courier New" w:hAnsi="Courier New" w:cs="Courier New"/>
          <w:lang w:val="en-US"/>
        </w:rPr>
        <w:t>F</w:t>
      </w:r>
      <w:r w:rsidRPr="00CE2C5F">
        <w:rPr>
          <w:rFonts w:ascii="Courier New" w:hAnsi="Courier New" w:cs="Courier New"/>
        </w:rPr>
        <w:t>4</w:t>
      </w:r>
      <w:r w:rsidRPr="00CE2C5F">
        <w:rPr>
          <w:rFonts w:ascii="Courier New" w:hAnsi="Courier New" w:cs="Courier New"/>
          <w:lang w:val="en-US"/>
        </w:rPr>
        <w:t>DECODE</w:t>
      </w:r>
      <w:r w:rsidRPr="00CE2C5F">
        <w:rPr>
          <w:rFonts w:ascii="Courier New" w:hAnsi="Courier New" w:cs="Courier New"/>
        </w:rPr>
        <w:t>.</w:t>
      </w:r>
      <w:r w:rsidRPr="00CE2C5F">
        <w:rPr>
          <w:rFonts w:ascii="Courier New" w:hAnsi="Courier New" w:cs="Courier New"/>
          <w:lang w:val="en-US"/>
        </w:rPr>
        <w:t>C</w:t>
      </w:r>
      <w:r w:rsidRPr="00CE2C5F">
        <w:rPr>
          <w:rFonts w:ascii="Courier New" w:hAnsi="Courier New" w:cs="Courier New"/>
        </w:rPr>
        <w:t xml:space="preserve">2 - </w:t>
      </w:r>
      <w:r w:rsidRPr="00CE2C5F">
        <w:rPr>
          <w:rFonts w:ascii="Courier New" w:hAnsi="Courier New" w:cs="Courier New"/>
          <w:lang w:val="en-US"/>
        </w:rPr>
        <w:t>F</w:t>
      </w:r>
      <w:r w:rsidRPr="00CE2C5F">
        <w:rPr>
          <w:rFonts w:ascii="Courier New" w:hAnsi="Courier New" w:cs="Courier New"/>
        </w:rPr>
        <w:t>4</w:t>
      </w:r>
      <w:r w:rsidRPr="00CE2C5F">
        <w:rPr>
          <w:rFonts w:ascii="Courier New" w:hAnsi="Courier New" w:cs="Courier New"/>
          <w:lang w:val="en-US"/>
        </w:rPr>
        <w:t>DECODE</w:t>
      </w:r>
      <w:r w:rsidRPr="00CE2C5F">
        <w:rPr>
          <w:rFonts w:ascii="Courier New" w:hAnsi="Courier New" w:cs="Courier New"/>
        </w:rPr>
        <w:t>.</w:t>
      </w:r>
      <w:r w:rsidRPr="00CE2C5F">
        <w:rPr>
          <w:rFonts w:ascii="Courier New" w:hAnsi="Courier New" w:cs="Courier New"/>
          <w:lang w:val="en-US"/>
        </w:rPr>
        <w:t>I</w:t>
      </w:r>
      <w:r w:rsidRPr="00CE2C5F">
        <w:rPr>
          <w:rFonts w:ascii="Courier New" w:hAnsi="Courier New" w:cs="Courier New"/>
        </w:rPr>
        <w:t xml:space="preserve">2 + 0,6 </w:t>
      </w:r>
      <w:r w:rsidRPr="00CE2C5F">
        <w:rPr>
          <w:rFonts w:ascii="Courier New" w:hAnsi="Courier New" w:cs="Courier New"/>
        </w:rPr>
        <w:sym w:font="Symbol" w:char="F0B4"/>
      </w:r>
      <w:r w:rsidRPr="00CE2C5F">
        <w:rPr>
          <w:rFonts w:ascii="Courier New" w:hAnsi="Courier New" w:cs="Courier New"/>
        </w:rPr>
        <w:t xml:space="preserve"> </w:t>
      </w:r>
      <w:r w:rsidRPr="00CE2C5F">
        <w:rPr>
          <w:rFonts w:ascii="Courier New" w:hAnsi="Courier New" w:cs="Courier New"/>
          <w:lang w:val="en-US"/>
        </w:rPr>
        <w:t>F</w:t>
      </w:r>
      <w:r w:rsidRPr="00CE2C5F">
        <w:rPr>
          <w:rFonts w:ascii="Courier New" w:hAnsi="Courier New" w:cs="Courier New"/>
        </w:rPr>
        <w:t>4</w:t>
      </w:r>
      <w:r w:rsidRPr="00CE2C5F">
        <w:rPr>
          <w:rFonts w:ascii="Courier New" w:hAnsi="Courier New" w:cs="Courier New"/>
          <w:lang w:val="en-US"/>
        </w:rPr>
        <w:t>DECODE</w:t>
      </w:r>
      <w:r w:rsidRPr="00CE2C5F">
        <w:rPr>
          <w:rFonts w:ascii="Courier New" w:hAnsi="Courier New" w:cs="Courier New"/>
        </w:rPr>
        <w:t>.</w:t>
      </w:r>
      <w:r w:rsidRPr="00CE2C5F">
        <w:rPr>
          <w:rFonts w:ascii="Courier New" w:hAnsi="Courier New" w:cs="Courier New"/>
          <w:lang w:val="en-US"/>
        </w:rPr>
        <w:t>I</w:t>
      </w:r>
      <w:r w:rsidRPr="00CE2C5F">
        <w:rPr>
          <w:rFonts w:ascii="Courier New" w:hAnsi="Courier New" w:cs="Courier New"/>
        </w:rPr>
        <w:t xml:space="preserve">2) </w:t>
      </w:r>
      <w:r w:rsidRPr="00CE2C5F">
        <w:rPr>
          <w:rFonts w:ascii="Courier New" w:hAnsi="Courier New" w:cs="Courier New"/>
        </w:rPr>
        <w:sym w:font="Symbol" w:char="F0B4"/>
      </w:r>
      <w:r w:rsidRPr="00CE2C5F">
        <w:rPr>
          <w:rFonts w:ascii="Courier New" w:hAnsi="Courier New" w:cs="Courier New"/>
        </w:rPr>
        <w:t xml:space="preserve"> </w:t>
      </w:r>
      <w:r w:rsidRPr="00CE2C5F">
        <w:rPr>
          <w:rFonts w:ascii="Courier New" w:hAnsi="Courier New" w:cs="Courier New"/>
          <w:lang w:val="en-US"/>
        </w:rPr>
        <w:t>T</w:t>
      </w:r>
      <w:r w:rsidRPr="00CE2C5F">
        <w:rPr>
          <w:rFonts w:ascii="Courier New" w:hAnsi="Courier New" w:cs="Courier New"/>
          <w:vertAlign w:val="subscript"/>
        </w:rPr>
        <w:t>СКЕ</w:t>
      </w:r>
      <w:r w:rsidRPr="00CE2C5F">
        <w:rPr>
          <w:rFonts w:ascii="Courier New" w:hAnsi="Courier New" w:cs="Courier New"/>
        </w:rPr>
        <w:t xml:space="preserve"> / 100</w:t>
      </w:r>
    </w:p>
    <w:p w:rsidR="00FE2B6C" w:rsidRPr="00CE2C5F" w:rsidRDefault="00FE2B6C" w:rsidP="00EB4BB5">
      <w:pPr>
        <w:rPr>
          <w:rFonts w:ascii="Courier New" w:hAnsi="Courier New" w:cs="Courier New"/>
        </w:rPr>
      </w:pPr>
      <w:r w:rsidRPr="00CE2C5F">
        <w:lastRenderedPageBreak/>
        <w:tab/>
        <w:t xml:space="preserve">– если </w:t>
      </w:r>
      <w:r w:rsidRPr="00CE2C5F">
        <w:rPr>
          <w:bCs/>
        </w:rPr>
        <w:t>признак «Льгота 60%» установлен (</w:t>
      </w:r>
      <w:r w:rsidRPr="00CE2C5F">
        <w:rPr>
          <w:rFonts w:ascii="Courier New" w:hAnsi="Courier New" w:cs="Courier New"/>
          <w:bCs/>
          <w:lang w:val="en-US"/>
        </w:rPr>
        <w:t>F</w:t>
      </w:r>
      <w:r w:rsidRPr="00CE2C5F">
        <w:rPr>
          <w:rFonts w:ascii="Courier New" w:hAnsi="Courier New" w:cs="Courier New"/>
          <w:bCs/>
        </w:rPr>
        <w:t>4</w:t>
      </w:r>
      <w:r w:rsidRPr="00CE2C5F">
        <w:rPr>
          <w:rFonts w:ascii="Courier New" w:hAnsi="Courier New" w:cs="Courier New"/>
          <w:bCs/>
          <w:lang w:val="en-US"/>
        </w:rPr>
        <w:t>INFO</w:t>
      </w:r>
      <w:r w:rsidRPr="00CE2C5F">
        <w:rPr>
          <w:rFonts w:ascii="Courier New" w:hAnsi="Courier New" w:cs="Courier New"/>
          <w:bCs/>
        </w:rPr>
        <w:t>.</w:t>
      </w:r>
      <w:r w:rsidRPr="00CE2C5F">
        <w:rPr>
          <w:rFonts w:ascii="Courier New" w:hAnsi="Courier New" w:cs="Courier New"/>
          <w:bCs/>
          <w:lang w:val="en-US"/>
        </w:rPr>
        <w:t>IS</w:t>
      </w:r>
      <w:r w:rsidRPr="00CE2C5F">
        <w:rPr>
          <w:rFonts w:ascii="Courier New" w:hAnsi="Courier New" w:cs="Courier New"/>
          <w:bCs/>
        </w:rPr>
        <w:t>_</w:t>
      </w:r>
      <w:r w:rsidRPr="00CE2C5F">
        <w:rPr>
          <w:rFonts w:ascii="Courier New" w:hAnsi="Courier New" w:cs="Courier New"/>
          <w:bCs/>
          <w:lang w:val="en-US"/>
        </w:rPr>
        <w:t>INV</w:t>
      </w:r>
      <w:r w:rsidRPr="00CE2C5F">
        <w:rPr>
          <w:rFonts w:ascii="Courier New" w:hAnsi="Courier New" w:cs="Courier New"/>
          <w:bCs/>
        </w:rPr>
        <w:t xml:space="preserve"> = 1</w:t>
      </w:r>
      <w:r w:rsidRPr="00CE2C5F">
        <w:rPr>
          <w:bCs/>
        </w:rPr>
        <w:t>):</w:t>
      </w:r>
      <w:r w:rsidRPr="00CE2C5F">
        <w:br/>
      </w:r>
      <w:r w:rsidRPr="00CE2C5F">
        <w:rPr>
          <w:rFonts w:ascii="Courier New" w:hAnsi="Courier New" w:cs="Courier New"/>
        </w:rPr>
        <w:t xml:space="preserve">0,6 </w:t>
      </w:r>
      <w:r w:rsidRPr="00CE2C5F">
        <w:rPr>
          <w:rFonts w:ascii="Courier New" w:hAnsi="Courier New" w:cs="Courier New"/>
        </w:rPr>
        <w:sym w:font="Symbol" w:char="F0B4"/>
      </w:r>
      <w:r w:rsidRPr="00CE2C5F">
        <w:rPr>
          <w:rFonts w:ascii="Courier New" w:hAnsi="Courier New" w:cs="Courier New"/>
        </w:rPr>
        <w:t xml:space="preserve"> </w:t>
      </w:r>
      <w:r w:rsidRPr="00CE2C5F">
        <w:rPr>
          <w:rFonts w:ascii="Courier New" w:hAnsi="Courier New" w:cs="Courier New"/>
          <w:lang w:val="en-US"/>
        </w:rPr>
        <w:t>F</w:t>
      </w:r>
      <w:r w:rsidRPr="00CE2C5F">
        <w:rPr>
          <w:rFonts w:ascii="Courier New" w:hAnsi="Courier New" w:cs="Courier New"/>
        </w:rPr>
        <w:t>4</w:t>
      </w:r>
      <w:r w:rsidRPr="00CE2C5F">
        <w:rPr>
          <w:rFonts w:ascii="Courier New" w:hAnsi="Courier New" w:cs="Courier New"/>
          <w:lang w:val="en-US"/>
        </w:rPr>
        <w:t>DECODE</w:t>
      </w:r>
      <w:r w:rsidRPr="00CE2C5F">
        <w:rPr>
          <w:rFonts w:ascii="Courier New" w:hAnsi="Courier New" w:cs="Courier New"/>
        </w:rPr>
        <w:t>.</w:t>
      </w:r>
      <w:r w:rsidRPr="00CE2C5F">
        <w:rPr>
          <w:rFonts w:ascii="Courier New" w:hAnsi="Courier New" w:cs="Courier New"/>
          <w:lang w:val="en-US"/>
        </w:rPr>
        <w:t>C</w:t>
      </w:r>
      <w:r w:rsidRPr="00CE2C5F">
        <w:rPr>
          <w:rFonts w:ascii="Courier New" w:hAnsi="Courier New" w:cs="Courier New"/>
        </w:rPr>
        <w:t xml:space="preserve">2 </w:t>
      </w:r>
      <w:r w:rsidRPr="00CE2C5F">
        <w:rPr>
          <w:rFonts w:ascii="Courier New" w:hAnsi="Courier New" w:cs="Courier New"/>
        </w:rPr>
        <w:sym w:font="Symbol" w:char="F0B4"/>
      </w:r>
      <w:r w:rsidRPr="00CE2C5F">
        <w:rPr>
          <w:rFonts w:ascii="Courier New" w:hAnsi="Courier New" w:cs="Courier New"/>
        </w:rPr>
        <w:t xml:space="preserve"> </w:t>
      </w:r>
      <w:r w:rsidRPr="00CE2C5F">
        <w:rPr>
          <w:rFonts w:ascii="Courier New" w:hAnsi="Courier New" w:cs="Courier New"/>
          <w:lang w:val="en-US"/>
        </w:rPr>
        <w:t>T</w:t>
      </w:r>
      <w:r w:rsidRPr="00CE2C5F">
        <w:rPr>
          <w:rFonts w:ascii="Courier New" w:hAnsi="Courier New" w:cs="Courier New"/>
          <w:vertAlign w:val="subscript"/>
        </w:rPr>
        <w:t>СКЕ</w:t>
      </w:r>
      <w:r w:rsidRPr="00CE2C5F">
        <w:rPr>
          <w:rFonts w:ascii="Courier New" w:hAnsi="Courier New" w:cs="Courier New"/>
        </w:rPr>
        <w:t xml:space="preserve"> / 100</w:t>
      </w:r>
    </w:p>
    <w:p w:rsidR="00FE2B6C" w:rsidRPr="00CE2C5F" w:rsidRDefault="00FE2B6C" w:rsidP="00EB4BB5">
      <w:pPr>
        <w:spacing w:before="120"/>
        <w:rPr>
          <w:rFonts w:ascii="Courier New" w:hAnsi="Courier New" w:cs="Courier New"/>
        </w:rPr>
      </w:pPr>
      <w:r w:rsidRPr="00CE2C5F">
        <w:tab/>
        <w:t>Расчёт начислений за 3-й месяц отчётного периода:</w:t>
      </w:r>
      <w:r w:rsidRPr="00CE2C5F">
        <w:br/>
      </w:r>
      <w:r w:rsidRPr="00CE2C5F">
        <w:tab/>
        <w:t xml:space="preserve">– если </w:t>
      </w:r>
      <w:r w:rsidRPr="00CE2C5F">
        <w:rPr>
          <w:bCs/>
        </w:rPr>
        <w:t>признак «Льгота 60%» не установлен (</w:t>
      </w:r>
      <w:r w:rsidRPr="00CE2C5F">
        <w:rPr>
          <w:rFonts w:ascii="Courier New" w:hAnsi="Courier New" w:cs="Courier New"/>
          <w:bCs/>
          <w:lang w:val="en-US"/>
        </w:rPr>
        <w:t>F</w:t>
      </w:r>
      <w:r w:rsidRPr="00CE2C5F">
        <w:rPr>
          <w:rFonts w:ascii="Courier New" w:hAnsi="Courier New" w:cs="Courier New"/>
          <w:bCs/>
        </w:rPr>
        <w:t>4</w:t>
      </w:r>
      <w:r w:rsidRPr="00CE2C5F">
        <w:rPr>
          <w:rFonts w:ascii="Courier New" w:hAnsi="Courier New" w:cs="Courier New"/>
          <w:bCs/>
          <w:lang w:val="en-US"/>
        </w:rPr>
        <w:t>INFO</w:t>
      </w:r>
      <w:r w:rsidRPr="00CE2C5F">
        <w:rPr>
          <w:rFonts w:ascii="Courier New" w:hAnsi="Courier New" w:cs="Courier New"/>
          <w:bCs/>
        </w:rPr>
        <w:t>.</w:t>
      </w:r>
      <w:r w:rsidRPr="00CE2C5F">
        <w:rPr>
          <w:rFonts w:ascii="Courier New" w:hAnsi="Courier New" w:cs="Courier New"/>
          <w:bCs/>
          <w:lang w:val="en-US"/>
        </w:rPr>
        <w:t>IS</w:t>
      </w:r>
      <w:r w:rsidRPr="00CE2C5F">
        <w:rPr>
          <w:rFonts w:ascii="Courier New" w:hAnsi="Courier New" w:cs="Courier New"/>
          <w:bCs/>
        </w:rPr>
        <w:t>_</w:t>
      </w:r>
      <w:r w:rsidRPr="00CE2C5F">
        <w:rPr>
          <w:rFonts w:ascii="Courier New" w:hAnsi="Courier New" w:cs="Courier New"/>
          <w:bCs/>
          <w:lang w:val="en-US"/>
        </w:rPr>
        <w:t>INV</w:t>
      </w:r>
      <w:r w:rsidRPr="00CE2C5F">
        <w:rPr>
          <w:rFonts w:ascii="Courier New" w:hAnsi="Courier New" w:cs="Courier New"/>
          <w:bCs/>
        </w:rPr>
        <w:t xml:space="preserve"> = 0</w:t>
      </w:r>
      <w:r w:rsidRPr="00CE2C5F">
        <w:rPr>
          <w:bCs/>
        </w:rPr>
        <w:t>):</w:t>
      </w:r>
      <w:r w:rsidRPr="00CE2C5F">
        <w:br/>
      </w:r>
      <w:r w:rsidRPr="00CE2C5F">
        <w:rPr>
          <w:rFonts w:ascii="Courier New" w:hAnsi="Courier New" w:cs="Courier New"/>
        </w:rPr>
        <w:t>(</w:t>
      </w:r>
      <w:r w:rsidRPr="00CE2C5F">
        <w:rPr>
          <w:rFonts w:ascii="Courier New" w:hAnsi="Courier New" w:cs="Courier New"/>
          <w:lang w:val="en-US"/>
        </w:rPr>
        <w:t>F</w:t>
      </w:r>
      <w:r w:rsidRPr="00CE2C5F">
        <w:rPr>
          <w:rFonts w:ascii="Courier New" w:hAnsi="Courier New" w:cs="Courier New"/>
        </w:rPr>
        <w:t>4</w:t>
      </w:r>
      <w:r w:rsidRPr="00CE2C5F">
        <w:rPr>
          <w:rFonts w:ascii="Courier New" w:hAnsi="Courier New" w:cs="Courier New"/>
          <w:lang w:val="en-US"/>
        </w:rPr>
        <w:t>DECODE</w:t>
      </w:r>
      <w:r w:rsidRPr="00CE2C5F">
        <w:rPr>
          <w:rFonts w:ascii="Courier New" w:hAnsi="Courier New" w:cs="Courier New"/>
        </w:rPr>
        <w:t>.</w:t>
      </w:r>
      <w:r w:rsidRPr="00CE2C5F">
        <w:rPr>
          <w:rFonts w:ascii="Courier New" w:hAnsi="Courier New" w:cs="Courier New"/>
          <w:lang w:val="en-US"/>
        </w:rPr>
        <w:t>C</w:t>
      </w:r>
      <w:r w:rsidRPr="00CE2C5F">
        <w:rPr>
          <w:rFonts w:ascii="Courier New" w:hAnsi="Courier New" w:cs="Courier New"/>
        </w:rPr>
        <w:t xml:space="preserve">3 - </w:t>
      </w:r>
      <w:r w:rsidRPr="00CE2C5F">
        <w:rPr>
          <w:rFonts w:ascii="Courier New" w:hAnsi="Courier New" w:cs="Courier New"/>
          <w:lang w:val="en-US"/>
        </w:rPr>
        <w:t>F</w:t>
      </w:r>
      <w:r w:rsidRPr="00CE2C5F">
        <w:rPr>
          <w:rFonts w:ascii="Courier New" w:hAnsi="Courier New" w:cs="Courier New"/>
        </w:rPr>
        <w:t>4</w:t>
      </w:r>
      <w:r w:rsidRPr="00CE2C5F">
        <w:rPr>
          <w:rFonts w:ascii="Courier New" w:hAnsi="Courier New" w:cs="Courier New"/>
          <w:lang w:val="en-US"/>
        </w:rPr>
        <w:t>DECODE</w:t>
      </w:r>
      <w:r w:rsidRPr="00CE2C5F">
        <w:rPr>
          <w:rFonts w:ascii="Courier New" w:hAnsi="Courier New" w:cs="Courier New"/>
        </w:rPr>
        <w:t>.</w:t>
      </w:r>
      <w:r w:rsidRPr="00CE2C5F">
        <w:rPr>
          <w:rFonts w:ascii="Courier New" w:hAnsi="Courier New" w:cs="Courier New"/>
          <w:lang w:val="en-US"/>
        </w:rPr>
        <w:t>I</w:t>
      </w:r>
      <w:r w:rsidRPr="00CE2C5F">
        <w:rPr>
          <w:rFonts w:ascii="Courier New" w:hAnsi="Courier New" w:cs="Courier New"/>
        </w:rPr>
        <w:t xml:space="preserve">3 + 0,6 </w:t>
      </w:r>
      <w:r w:rsidRPr="00CE2C5F">
        <w:rPr>
          <w:rFonts w:ascii="Courier New" w:hAnsi="Courier New" w:cs="Courier New"/>
        </w:rPr>
        <w:sym w:font="Symbol" w:char="F0B4"/>
      </w:r>
      <w:r w:rsidRPr="00CE2C5F">
        <w:rPr>
          <w:rFonts w:ascii="Courier New" w:hAnsi="Courier New" w:cs="Courier New"/>
        </w:rPr>
        <w:t xml:space="preserve"> </w:t>
      </w:r>
      <w:r w:rsidRPr="00CE2C5F">
        <w:rPr>
          <w:rFonts w:ascii="Courier New" w:hAnsi="Courier New" w:cs="Courier New"/>
          <w:lang w:val="en-US"/>
        </w:rPr>
        <w:t>F</w:t>
      </w:r>
      <w:r w:rsidRPr="00CE2C5F">
        <w:rPr>
          <w:rFonts w:ascii="Courier New" w:hAnsi="Courier New" w:cs="Courier New"/>
        </w:rPr>
        <w:t>4</w:t>
      </w:r>
      <w:r w:rsidRPr="00CE2C5F">
        <w:rPr>
          <w:rFonts w:ascii="Courier New" w:hAnsi="Courier New" w:cs="Courier New"/>
          <w:lang w:val="en-US"/>
        </w:rPr>
        <w:t>DECODE</w:t>
      </w:r>
      <w:r w:rsidRPr="00CE2C5F">
        <w:rPr>
          <w:rFonts w:ascii="Courier New" w:hAnsi="Courier New" w:cs="Courier New"/>
        </w:rPr>
        <w:t>.</w:t>
      </w:r>
      <w:r w:rsidRPr="00CE2C5F">
        <w:rPr>
          <w:rFonts w:ascii="Courier New" w:hAnsi="Courier New" w:cs="Courier New"/>
          <w:lang w:val="en-US"/>
        </w:rPr>
        <w:t>I</w:t>
      </w:r>
      <w:r w:rsidRPr="00CE2C5F">
        <w:rPr>
          <w:rFonts w:ascii="Courier New" w:hAnsi="Courier New" w:cs="Courier New"/>
        </w:rPr>
        <w:t xml:space="preserve">3) </w:t>
      </w:r>
      <w:r w:rsidRPr="00CE2C5F">
        <w:rPr>
          <w:rFonts w:ascii="Courier New" w:hAnsi="Courier New" w:cs="Courier New"/>
        </w:rPr>
        <w:sym w:font="Symbol" w:char="F0B4"/>
      </w:r>
      <w:r w:rsidRPr="00CE2C5F">
        <w:rPr>
          <w:rFonts w:ascii="Courier New" w:hAnsi="Courier New" w:cs="Courier New"/>
        </w:rPr>
        <w:t xml:space="preserve"> </w:t>
      </w:r>
      <w:r w:rsidRPr="00CE2C5F">
        <w:rPr>
          <w:rFonts w:ascii="Courier New" w:hAnsi="Courier New" w:cs="Courier New"/>
          <w:lang w:val="en-US"/>
        </w:rPr>
        <w:t>T</w:t>
      </w:r>
      <w:r w:rsidRPr="00CE2C5F">
        <w:rPr>
          <w:rFonts w:ascii="Courier New" w:hAnsi="Courier New" w:cs="Courier New"/>
          <w:vertAlign w:val="subscript"/>
        </w:rPr>
        <w:t>СКЕ</w:t>
      </w:r>
      <w:r w:rsidRPr="00CE2C5F">
        <w:rPr>
          <w:rFonts w:ascii="Courier New" w:hAnsi="Courier New" w:cs="Courier New"/>
        </w:rPr>
        <w:t xml:space="preserve"> / 100</w:t>
      </w:r>
    </w:p>
    <w:p w:rsidR="00FE2B6C" w:rsidRPr="00CE2C5F" w:rsidRDefault="00FE2B6C" w:rsidP="00EB4BB5">
      <w:pPr>
        <w:rPr>
          <w:rFonts w:ascii="Courier New" w:hAnsi="Courier New" w:cs="Courier New"/>
        </w:rPr>
      </w:pPr>
      <w:r w:rsidRPr="00CE2C5F">
        <w:tab/>
        <w:t xml:space="preserve">– если </w:t>
      </w:r>
      <w:r w:rsidRPr="00CE2C5F">
        <w:rPr>
          <w:bCs/>
        </w:rPr>
        <w:t>признак «Льгота 60%» установлен (</w:t>
      </w:r>
      <w:r w:rsidRPr="00CE2C5F">
        <w:rPr>
          <w:rFonts w:ascii="Courier New" w:hAnsi="Courier New" w:cs="Courier New"/>
          <w:bCs/>
          <w:lang w:val="en-US"/>
        </w:rPr>
        <w:t>F</w:t>
      </w:r>
      <w:r w:rsidRPr="00CE2C5F">
        <w:rPr>
          <w:rFonts w:ascii="Courier New" w:hAnsi="Courier New" w:cs="Courier New"/>
          <w:bCs/>
        </w:rPr>
        <w:t>4</w:t>
      </w:r>
      <w:r w:rsidRPr="00CE2C5F">
        <w:rPr>
          <w:rFonts w:ascii="Courier New" w:hAnsi="Courier New" w:cs="Courier New"/>
          <w:bCs/>
          <w:lang w:val="en-US"/>
        </w:rPr>
        <w:t>INFO</w:t>
      </w:r>
      <w:r w:rsidRPr="00CE2C5F">
        <w:rPr>
          <w:rFonts w:ascii="Courier New" w:hAnsi="Courier New" w:cs="Courier New"/>
          <w:bCs/>
        </w:rPr>
        <w:t>.</w:t>
      </w:r>
      <w:r w:rsidRPr="00CE2C5F">
        <w:rPr>
          <w:rFonts w:ascii="Courier New" w:hAnsi="Courier New" w:cs="Courier New"/>
          <w:bCs/>
          <w:lang w:val="en-US"/>
        </w:rPr>
        <w:t>IS</w:t>
      </w:r>
      <w:r w:rsidRPr="00CE2C5F">
        <w:rPr>
          <w:rFonts w:ascii="Courier New" w:hAnsi="Courier New" w:cs="Courier New"/>
          <w:bCs/>
        </w:rPr>
        <w:t>_</w:t>
      </w:r>
      <w:r w:rsidRPr="00CE2C5F">
        <w:rPr>
          <w:rFonts w:ascii="Courier New" w:hAnsi="Courier New" w:cs="Courier New"/>
          <w:bCs/>
          <w:lang w:val="en-US"/>
        </w:rPr>
        <w:t>INV</w:t>
      </w:r>
      <w:r w:rsidRPr="00CE2C5F">
        <w:rPr>
          <w:rFonts w:ascii="Courier New" w:hAnsi="Courier New" w:cs="Courier New"/>
          <w:bCs/>
        </w:rPr>
        <w:t xml:space="preserve"> = 1</w:t>
      </w:r>
      <w:r w:rsidRPr="00CE2C5F">
        <w:rPr>
          <w:bCs/>
        </w:rPr>
        <w:t>):</w:t>
      </w:r>
      <w:r w:rsidRPr="00CE2C5F">
        <w:br/>
      </w:r>
      <w:r w:rsidRPr="00CE2C5F">
        <w:rPr>
          <w:rFonts w:ascii="Courier New" w:hAnsi="Courier New" w:cs="Courier New"/>
        </w:rPr>
        <w:t xml:space="preserve">0,6 </w:t>
      </w:r>
      <w:r w:rsidRPr="00CE2C5F">
        <w:rPr>
          <w:rFonts w:ascii="Courier New" w:hAnsi="Courier New" w:cs="Courier New"/>
        </w:rPr>
        <w:sym w:font="Symbol" w:char="F0B4"/>
      </w:r>
      <w:r w:rsidRPr="00CE2C5F">
        <w:rPr>
          <w:rFonts w:ascii="Courier New" w:hAnsi="Courier New" w:cs="Courier New"/>
        </w:rPr>
        <w:t xml:space="preserve"> </w:t>
      </w:r>
      <w:r w:rsidRPr="00CE2C5F">
        <w:rPr>
          <w:rFonts w:ascii="Courier New" w:hAnsi="Courier New" w:cs="Courier New"/>
          <w:lang w:val="en-US"/>
        </w:rPr>
        <w:t>F</w:t>
      </w:r>
      <w:r w:rsidRPr="00CE2C5F">
        <w:rPr>
          <w:rFonts w:ascii="Courier New" w:hAnsi="Courier New" w:cs="Courier New"/>
        </w:rPr>
        <w:t>4</w:t>
      </w:r>
      <w:r w:rsidRPr="00CE2C5F">
        <w:rPr>
          <w:rFonts w:ascii="Courier New" w:hAnsi="Courier New" w:cs="Courier New"/>
          <w:lang w:val="en-US"/>
        </w:rPr>
        <w:t>DECODE</w:t>
      </w:r>
      <w:r w:rsidRPr="00CE2C5F">
        <w:rPr>
          <w:rFonts w:ascii="Courier New" w:hAnsi="Courier New" w:cs="Courier New"/>
        </w:rPr>
        <w:t>.</w:t>
      </w:r>
      <w:r w:rsidRPr="00CE2C5F">
        <w:rPr>
          <w:rFonts w:ascii="Courier New" w:hAnsi="Courier New" w:cs="Courier New"/>
          <w:lang w:val="en-US"/>
        </w:rPr>
        <w:t>C</w:t>
      </w:r>
      <w:r w:rsidRPr="00CE2C5F">
        <w:rPr>
          <w:rFonts w:ascii="Courier New" w:hAnsi="Courier New" w:cs="Courier New"/>
        </w:rPr>
        <w:t xml:space="preserve">3 </w:t>
      </w:r>
      <w:r w:rsidRPr="00CE2C5F">
        <w:rPr>
          <w:rFonts w:ascii="Courier New" w:hAnsi="Courier New" w:cs="Courier New"/>
        </w:rPr>
        <w:sym w:font="Symbol" w:char="F0B4"/>
      </w:r>
      <w:r w:rsidRPr="00CE2C5F">
        <w:rPr>
          <w:rFonts w:ascii="Courier New" w:hAnsi="Courier New" w:cs="Courier New"/>
        </w:rPr>
        <w:t xml:space="preserve"> </w:t>
      </w:r>
      <w:r w:rsidRPr="00CE2C5F">
        <w:rPr>
          <w:rFonts w:ascii="Courier New" w:hAnsi="Courier New" w:cs="Courier New"/>
          <w:lang w:val="en-US"/>
        </w:rPr>
        <w:t>T</w:t>
      </w:r>
      <w:r w:rsidRPr="00CE2C5F">
        <w:rPr>
          <w:rFonts w:ascii="Courier New" w:hAnsi="Courier New" w:cs="Courier New"/>
          <w:vertAlign w:val="subscript"/>
        </w:rPr>
        <w:t>СКЕ</w:t>
      </w:r>
      <w:r w:rsidRPr="00CE2C5F">
        <w:rPr>
          <w:rFonts w:ascii="Courier New" w:hAnsi="Courier New" w:cs="Courier New"/>
        </w:rPr>
        <w:t xml:space="preserve"> / 100</w:t>
      </w:r>
    </w:p>
    <w:p w:rsidR="00FE2B6C" w:rsidRPr="00CE2C5F" w:rsidRDefault="00FE2B6C" w:rsidP="00EB4BB5">
      <w:pPr>
        <w:spacing w:before="120"/>
        <w:rPr>
          <w:rFonts w:ascii="Courier New" w:hAnsi="Courier New" w:cs="Courier New"/>
        </w:rPr>
      </w:pPr>
      <w:r w:rsidRPr="00CE2C5F">
        <w:tab/>
        <w:t>Расчёт начислений с начала года:</w:t>
      </w:r>
      <w:r w:rsidRPr="00CE2C5F">
        <w:br/>
      </w:r>
      <w:r w:rsidRPr="00CE2C5F">
        <w:tab/>
        <w:t xml:space="preserve">– если </w:t>
      </w:r>
      <w:r w:rsidRPr="00CE2C5F">
        <w:rPr>
          <w:bCs/>
        </w:rPr>
        <w:t>признак «Льгота 60%» не установлен (</w:t>
      </w:r>
      <w:r w:rsidRPr="00CE2C5F">
        <w:rPr>
          <w:rFonts w:ascii="Courier New" w:hAnsi="Courier New" w:cs="Courier New"/>
          <w:bCs/>
          <w:lang w:val="en-US"/>
        </w:rPr>
        <w:t>F</w:t>
      </w:r>
      <w:r w:rsidRPr="00CE2C5F">
        <w:rPr>
          <w:rFonts w:ascii="Courier New" w:hAnsi="Courier New" w:cs="Courier New"/>
          <w:bCs/>
        </w:rPr>
        <w:t>4</w:t>
      </w:r>
      <w:r w:rsidRPr="00CE2C5F">
        <w:rPr>
          <w:rFonts w:ascii="Courier New" w:hAnsi="Courier New" w:cs="Courier New"/>
          <w:bCs/>
          <w:lang w:val="en-US"/>
        </w:rPr>
        <w:t>INFO</w:t>
      </w:r>
      <w:r w:rsidRPr="00CE2C5F">
        <w:rPr>
          <w:rFonts w:ascii="Courier New" w:hAnsi="Courier New" w:cs="Courier New"/>
          <w:bCs/>
        </w:rPr>
        <w:t>.</w:t>
      </w:r>
      <w:r w:rsidRPr="00CE2C5F">
        <w:rPr>
          <w:rFonts w:ascii="Courier New" w:hAnsi="Courier New" w:cs="Courier New"/>
          <w:bCs/>
          <w:lang w:val="en-US"/>
        </w:rPr>
        <w:t>IS</w:t>
      </w:r>
      <w:r w:rsidRPr="00CE2C5F">
        <w:rPr>
          <w:rFonts w:ascii="Courier New" w:hAnsi="Courier New" w:cs="Courier New"/>
          <w:bCs/>
        </w:rPr>
        <w:t>_</w:t>
      </w:r>
      <w:r w:rsidRPr="00CE2C5F">
        <w:rPr>
          <w:rFonts w:ascii="Courier New" w:hAnsi="Courier New" w:cs="Courier New"/>
          <w:bCs/>
          <w:lang w:val="en-US"/>
        </w:rPr>
        <w:t>INV</w:t>
      </w:r>
      <w:r w:rsidRPr="00CE2C5F">
        <w:rPr>
          <w:rFonts w:ascii="Courier New" w:hAnsi="Courier New" w:cs="Courier New"/>
          <w:bCs/>
        </w:rPr>
        <w:t xml:space="preserve"> = 0</w:t>
      </w:r>
      <w:r w:rsidRPr="00CE2C5F">
        <w:rPr>
          <w:bCs/>
        </w:rPr>
        <w:t>):</w:t>
      </w:r>
      <w:r w:rsidRPr="00CE2C5F">
        <w:br/>
      </w:r>
      <w:r w:rsidRPr="00CE2C5F">
        <w:rPr>
          <w:rFonts w:ascii="Courier New" w:hAnsi="Courier New" w:cs="Courier New"/>
        </w:rPr>
        <w:t>(</w:t>
      </w:r>
      <w:r w:rsidRPr="00CE2C5F">
        <w:rPr>
          <w:rFonts w:ascii="Courier New" w:hAnsi="Courier New" w:cs="Courier New"/>
          <w:lang w:val="en-US"/>
        </w:rPr>
        <w:t>F</w:t>
      </w:r>
      <w:r w:rsidRPr="00CE2C5F">
        <w:rPr>
          <w:rFonts w:ascii="Courier New" w:hAnsi="Courier New" w:cs="Courier New"/>
        </w:rPr>
        <w:t>4</w:t>
      </w:r>
      <w:r w:rsidRPr="00CE2C5F">
        <w:rPr>
          <w:rFonts w:ascii="Courier New" w:hAnsi="Courier New" w:cs="Courier New"/>
          <w:lang w:val="en-US"/>
        </w:rPr>
        <w:t>DECODE</w:t>
      </w:r>
      <w:r w:rsidRPr="00CE2C5F">
        <w:rPr>
          <w:rFonts w:ascii="Courier New" w:hAnsi="Courier New" w:cs="Courier New"/>
        </w:rPr>
        <w:t>.</w:t>
      </w:r>
      <w:r w:rsidRPr="00CE2C5F">
        <w:rPr>
          <w:rFonts w:ascii="Courier New" w:hAnsi="Courier New" w:cs="Courier New"/>
          <w:lang w:val="en-US"/>
        </w:rPr>
        <w:t>FOT</w:t>
      </w:r>
      <w:r w:rsidRPr="00CE2C5F">
        <w:rPr>
          <w:rFonts w:ascii="Courier New" w:hAnsi="Courier New" w:cs="Courier New"/>
        </w:rPr>
        <w:t xml:space="preserve"> - </w:t>
      </w:r>
      <w:r w:rsidRPr="00CE2C5F">
        <w:rPr>
          <w:rFonts w:ascii="Courier New" w:hAnsi="Courier New" w:cs="Courier New"/>
          <w:lang w:val="en-US"/>
        </w:rPr>
        <w:t>F</w:t>
      </w:r>
      <w:r w:rsidRPr="00CE2C5F">
        <w:rPr>
          <w:rFonts w:ascii="Courier New" w:hAnsi="Courier New" w:cs="Courier New"/>
        </w:rPr>
        <w:t>4</w:t>
      </w:r>
      <w:r w:rsidRPr="00CE2C5F">
        <w:rPr>
          <w:rFonts w:ascii="Courier New" w:hAnsi="Courier New" w:cs="Courier New"/>
          <w:lang w:val="en-US"/>
        </w:rPr>
        <w:t>DECODE</w:t>
      </w:r>
      <w:r w:rsidRPr="00CE2C5F">
        <w:rPr>
          <w:rFonts w:ascii="Courier New" w:hAnsi="Courier New" w:cs="Courier New"/>
        </w:rPr>
        <w:t>.</w:t>
      </w:r>
      <w:r w:rsidRPr="00CE2C5F">
        <w:rPr>
          <w:rFonts w:ascii="Courier New" w:hAnsi="Courier New" w:cs="Courier New"/>
          <w:lang w:val="en-US"/>
        </w:rPr>
        <w:t>FOTINV</w:t>
      </w:r>
      <w:r w:rsidRPr="00CE2C5F">
        <w:rPr>
          <w:rFonts w:ascii="Courier New" w:hAnsi="Courier New" w:cs="Courier New"/>
        </w:rPr>
        <w:t xml:space="preserve"> + 0,6 </w:t>
      </w:r>
      <w:r w:rsidRPr="00CE2C5F">
        <w:rPr>
          <w:rFonts w:ascii="Courier New" w:hAnsi="Courier New" w:cs="Courier New"/>
        </w:rPr>
        <w:sym w:font="Symbol" w:char="F0B4"/>
      </w:r>
      <w:r w:rsidRPr="00CE2C5F">
        <w:rPr>
          <w:rFonts w:ascii="Courier New" w:hAnsi="Courier New" w:cs="Courier New"/>
        </w:rPr>
        <w:t xml:space="preserve"> </w:t>
      </w:r>
      <w:r w:rsidRPr="00CE2C5F">
        <w:rPr>
          <w:rFonts w:ascii="Courier New" w:hAnsi="Courier New" w:cs="Courier New"/>
          <w:lang w:val="en-US"/>
        </w:rPr>
        <w:t>F</w:t>
      </w:r>
      <w:r w:rsidRPr="00CE2C5F">
        <w:rPr>
          <w:rFonts w:ascii="Courier New" w:hAnsi="Courier New" w:cs="Courier New"/>
        </w:rPr>
        <w:t>4</w:t>
      </w:r>
      <w:r w:rsidRPr="00CE2C5F">
        <w:rPr>
          <w:rFonts w:ascii="Courier New" w:hAnsi="Courier New" w:cs="Courier New"/>
          <w:lang w:val="en-US"/>
        </w:rPr>
        <w:t>DECODE</w:t>
      </w:r>
      <w:r w:rsidRPr="00CE2C5F">
        <w:rPr>
          <w:rFonts w:ascii="Courier New" w:hAnsi="Courier New" w:cs="Courier New"/>
        </w:rPr>
        <w:t>.</w:t>
      </w:r>
      <w:r w:rsidRPr="00CE2C5F">
        <w:rPr>
          <w:rFonts w:ascii="Courier New" w:hAnsi="Courier New" w:cs="Courier New"/>
          <w:lang w:val="en-US"/>
        </w:rPr>
        <w:t>FOTINV</w:t>
      </w:r>
      <w:r w:rsidRPr="00CE2C5F">
        <w:rPr>
          <w:rFonts w:ascii="Courier New" w:hAnsi="Courier New" w:cs="Courier New"/>
        </w:rPr>
        <w:t xml:space="preserve">) </w:t>
      </w:r>
      <w:r w:rsidRPr="00CE2C5F">
        <w:rPr>
          <w:rFonts w:ascii="Courier New" w:hAnsi="Courier New" w:cs="Courier New"/>
        </w:rPr>
        <w:sym w:font="Symbol" w:char="F0B4"/>
      </w:r>
      <w:r w:rsidRPr="00CE2C5F">
        <w:rPr>
          <w:rFonts w:ascii="Courier New" w:hAnsi="Courier New" w:cs="Courier New"/>
        </w:rPr>
        <w:t xml:space="preserve"> </w:t>
      </w:r>
      <w:r w:rsidRPr="00CE2C5F">
        <w:rPr>
          <w:rFonts w:ascii="Courier New" w:hAnsi="Courier New" w:cs="Courier New"/>
          <w:lang w:val="en-US"/>
        </w:rPr>
        <w:t>T</w:t>
      </w:r>
      <w:r w:rsidRPr="00CE2C5F">
        <w:rPr>
          <w:rFonts w:ascii="Courier New" w:hAnsi="Courier New" w:cs="Courier New"/>
          <w:vertAlign w:val="subscript"/>
        </w:rPr>
        <w:t>СКЕ</w:t>
      </w:r>
      <w:r w:rsidRPr="00CE2C5F">
        <w:rPr>
          <w:rFonts w:ascii="Courier New" w:hAnsi="Courier New" w:cs="Courier New"/>
        </w:rPr>
        <w:t xml:space="preserve"> / 100</w:t>
      </w:r>
    </w:p>
    <w:p w:rsidR="00FE2B6C" w:rsidRPr="00CE2C5F" w:rsidRDefault="00FE2B6C" w:rsidP="00EB4BB5">
      <w:pPr>
        <w:rPr>
          <w:rFonts w:ascii="Courier New" w:hAnsi="Courier New" w:cs="Courier New"/>
        </w:rPr>
      </w:pPr>
      <w:r w:rsidRPr="00CE2C5F">
        <w:tab/>
        <w:t xml:space="preserve">– если </w:t>
      </w:r>
      <w:r w:rsidRPr="00CE2C5F">
        <w:rPr>
          <w:bCs/>
        </w:rPr>
        <w:t>признак «Льгота 60%» установлен (</w:t>
      </w:r>
      <w:r w:rsidRPr="00CE2C5F">
        <w:rPr>
          <w:rFonts w:ascii="Courier New" w:hAnsi="Courier New" w:cs="Courier New"/>
          <w:bCs/>
          <w:lang w:val="en-US"/>
        </w:rPr>
        <w:t>F</w:t>
      </w:r>
      <w:r w:rsidRPr="00CE2C5F">
        <w:rPr>
          <w:rFonts w:ascii="Courier New" w:hAnsi="Courier New" w:cs="Courier New"/>
          <w:bCs/>
        </w:rPr>
        <w:t>4</w:t>
      </w:r>
      <w:r w:rsidRPr="00CE2C5F">
        <w:rPr>
          <w:rFonts w:ascii="Courier New" w:hAnsi="Courier New" w:cs="Courier New"/>
          <w:bCs/>
          <w:lang w:val="en-US"/>
        </w:rPr>
        <w:t>INFO</w:t>
      </w:r>
      <w:r w:rsidRPr="00CE2C5F">
        <w:rPr>
          <w:rFonts w:ascii="Courier New" w:hAnsi="Courier New" w:cs="Courier New"/>
          <w:bCs/>
        </w:rPr>
        <w:t>.</w:t>
      </w:r>
      <w:r w:rsidRPr="00CE2C5F">
        <w:rPr>
          <w:rFonts w:ascii="Courier New" w:hAnsi="Courier New" w:cs="Courier New"/>
          <w:bCs/>
          <w:lang w:val="en-US"/>
        </w:rPr>
        <w:t>IS</w:t>
      </w:r>
      <w:r w:rsidRPr="00CE2C5F">
        <w:rPr>
          <w:rFonts w:ascii="Courier New" w:hAnsi="Courier New" w:cs="Courier New"/>
          <w:bCs/>
        </w:rPr>
        <w:t>_</w:t>
      </w:r>
      <w:r w:rsidRPr="00CE2C5F">
        <w:rPr>
          <w:rFonts w:ascii="Courier New" w:hAnsi="Courier New" w:cs="Courier New"/>
          <w:bCs/>
          <w:lang w:val="en-US"/>
        </w:rPr>
        <w:t>INV</w:t>
      </w:r>
      <w:r w:rsidRPr="00CE2C5F">
        <w:rPr>
          <w:rFonts w:ascii="Courier New" w:hAnsi="Courier New" w:cs="Courier New"/>
          <w:bCs/>
        </w:rPr>
        <w:t xml:space="preserve"> = 1</w:t>
      </w:r>
      <w:r w:rsidRPr="00CE2C5F">
        <w:rPr>
          <w:bCs/>
        </w:rPr>
        <w:t>):</w:t>
      </w:r>
      <w:r w:rsidRPr="00CE2C5F">
        <w:br/>
      </w:r>
      <w:r w:rsidRPr="00CE2C5F">
        <w:rPr>
          <w:rFonts w:ascii="Courier New" w:hAnsi="Courier New" w:cs="Courier New"/>
        </w:rPr>
        <w:t xml:space="preserve">0,6 </w:t>
      </w:r>
      <w:r w:rsidRPr="00CE2C5F">
        <w:rPr>
          <w:rFonts w:ascii="Courier New" w:hAnsi="Courier New" w:cs="Courier New"/>
        </w:rPr>
        <w:sym w:font="Symbol" w:char="F0B4"/>
      </w:r>
      <w:r w:rsidRPr="00CE2C5F">
        <w:rPr>
          <w:rFonts w:ascii="Courier New" w:hAnsi="Courier New" w:cs="Courier New"/>
        </w:rPr>
        <w:t xml:space="preserve"> </w:t>
      </w:r>
      <w:r w:rsidRPr="00CE2C5F">
        <w:rPr>
          <w:rFonts w:ascii="Courier New" w:hAnsi="Courier New" w:cs="Courier New"/>
          <w:lang w:val="en-US"/>
        </w:rPr>
        <w:t>F</w:t>
      </w:r>
      <w:r w:rsidRPr="00CE2C5F">
        <w:rPr>
          <w:rFonts w:ascii="Courier New" w:hAnsi="Courier New" w:cs="Courier New"/>
        </w:rPr>
        <w:t>4</w:t>
      </w:r>
      <w:r w:rsidRPr="00CE2C5F">
        <w:rPr>
          <w:rFonts w:ascii="Courier New" w:hAnsi="Courier New" w:cs="Courier New"/>
          <w:lang w:val="en-US"/>
        </w:rPr>
        <w:t>DECODE</w:t>
      </w:r>
      <w:r w:rsidRPr="00CE2C5F">
        <w:rPr>
          <w:rFonts w:ascii="Courier New" w:hAnsi="Courier New" w:cs="Courier New"/>
        </w:rPr>
        <w:t>.</w:t>
      </w:r>
      <w:r w:rsidRPr="00CE2C5F">
        <w:rPr>
          <w:rFonts w:ascii="Courier New" w:hAnsi="Courier New" w:cs="Courier New"/>
          <w:lang w:val="en-US"/>
        </w:rPr>
        <w:t>FOT</w:t>
      </w:r>
      <w:r w:rsidRPr="00CE2C5F">
        <w:rPr>
          <w:rFonts w:ascii="Courier New" w:hAnsi="Courier New" w:cs="Courier New"/>
        </w:rPr>
        <w:t xml:space="preserve"> </w:t>
      </w:r>
      <w:r w:rsidRPr="00CE2C5F">
        <w:rPr>
          <w:rFonts w:ascii="Courier New" w:hAnsi="Courier New" w:cs="Courier New"/>
        </w:rPr>
        <w:sym w:font="Symbol" w:char="F0B4"/>
      </w:r>
      <w:r w:rsidRPr="00CE2C5F">
        <w:rPr>
          <w:rFonts w:ascii="Courier New" w:hAnsi="Courier New" w:cs="Courier New"/>
        </w:rPr>
        <w:t xml:space="preserve"> </w:t>
      </w:r>
      <w:r w:rsidRPr="00CE2C5F">
        <w:rPr>
          <w:rFonts w:ascii="Courier New" w:hAnsi="Courier New" w:cs="Courier New"/>
          <w:lang w:val="en-US"/>
        </w:rPr>
        <w:t>T</w:t>
      </w:r>
      <w:r w:rsidRPr="00CE2C5F">
        <w:rPr>
          <w:rFonts w:ascii="Courier New" w:hAnsi="Courier New" w:cs="Courier New"/>
          <w:vertAlign w:val="subscript"/>
        </w:rPr>
        <w:t>СКЕ</w:t>
      </w:r>
      <w:r w:rsidRPr="00CE2C5F">
        <w:rPr>
          <w:rFonts w:ascii="Courier New" w:hAnsi="Courier New" w:cs="Courier New"/>
        </w:rPr>
        <w:t xml:space="preserve"> / 100</w:t>
      </w:r>
    </w:p>
    <w:p w:rsidR="00FE2B6C" w:rsidRPr="00CE2C5F" w:rsidRDefault="00FE2B6C" w:rsidP="00EB4BB5">
      <w:pPr>
        <w:spacing w:before="120"/>
      </w:pPr>
      <w:r w:rsidRPr="00CE2C5F">
        <w:t xml:space="preserve">где </w:t>
      </w:r>
      <w:r w:rsidRPr="00CE2C5F">
        <w:rPr>
          <w:rFonts w:ascii="Courier New" w:hAnsi="Courier New" w:cs="Courier New"/>
          <w:lang w:val="en-US"/>
        </w:rPr>
        <w:t>T</w:t>
      </w:r>
      <w:r w:rsidRPr="00CE2C5F">
        <w:rPr>
          <w:rFonts w:ascii="Courier New" w:hAnsi="Courier New" w:cs="Courier New"/>
          <w:vertAlign w:val="subscript"/>
        </w:rPr>
        <w:t>СКЕ</w:t>
      </w:r>
      <w:r w:rsidRPr="00CE2C5F">
        <w:t xml:space="preserve"> – страховой тариф для СКЕ или ИФ в процентах:</w:t>
      </w:r>
    </w:p>
    <w:p w:rsidR="00FE2B6C" w:rsidRPr="00CE2C5F" w:rsidRDefault="00FE2B6C" w:rsidP="00EB4BB5">
      <w:r w:rsidRPr="00CE2C5F">
        <w:tab/>
        <w:t>для основной СКЕ или основных ИФ (</w:t>
      </w:r>
      <w:r w:rsidRPr="00CE2C5F">
        <w:rPr>
          <w:rFonts w:ascii="Courier New" w:hAnsi="Courier New" w:cs="Courier New"/>
          <w:lang w:val="en-US"/>
        </w:rPr>
        <w:t>F</w:t>
      </w:r>
      <w:r w:rsidRPr="00CE2C5F">
        <w:rPr>
          <w:rFonts w:ascii="Courier New" w:hAnsi="Courier New" w:cs="Courier New"/>
        </w:rPr>
        <w:t>4</w:t>
      </w:r>
      <w:r w:rsidRPr="00CE2C5F">
        <w:rPr>
          <w:rFonts w:ascii="Courier New" w:hAnsi="Courier New" w:cs="Courier New"/>
          <w:lang w:val="en-US"/>
        </w:rPr>
        <w:t>DECODE</w:t>
      </w:r>
      <w:r w:rsidRPr="00CE2C5F">
        <w:rPr>
          <w:rFonts w:ascii="Courier New" w:hAnsi="Courier New" w:cs="Courier New"/>
        </w:rPr>
        <w:t>.</w:t>
      </w:r>
      <w:r w:rsidRPr="00CE2C5F">
        <w:rPr>
          <w:rFonts w:ascii="Courier New" w:hAnsi="Courier New" w:cs="Courier New"/>
          <w:lang w:val="en-US"/>
        </w:rPr>
        <w:t>OKVED</w:t>
      </w:r>
      <w:r w:rsidRPr="00CE2C5F">
        <w:rPr>
          <w:rFonts w:ascii="Courier New" w:hAnsi="Courier New" w:cs="Courier New"/>
        </w:rPr>
        <w:t> = </w:t>
      </w:r>
      <w:r w:rsidRPr="00CE2C5F">
        <w:rPr>
          <w:rFonts w:ascii="Courier New" w:hAnsi="Courier New" w:cs="Courier New"/>
          <w:lang w:val="en-US"/>
        </w:rPr>
        <w:t>F</w:t>
      </w:r>
      <w:r w:rsidRPr="00CE2C5F">
        <w:rPr>
          <w:rFonts w:ascii="Courier New" w:hAnsi="Courier New" w:cs="Courier New"/>
        </w:rPr>
        <w:t>4</w:t>
      </w:r>
      <w:r w:rsidRPr="00CE2C5F">
        <w:rPr>
          <w:rFonts w:ascii="Courier New" w:hAnsi="Courier New" w:cs="Courier New"/>
          <w:lang w:val="en-US"/>
        </w:rPr>
        <w:t>INFO</w:t>
      </w:r>
      <w:r w:rsidRPr="00CE2C5F">
        <w:rPr>
          <w:rFonts w:ascii="Courier New" w:hAnsi="Courier New" w:cs="Courier New"/>
        </w:rPr>
        <w:t>.</w:t>
      </w:r>
      <w:r w:rsidRPr="00CE2C5F">
        <w:rPr>
          <w:rFonts w:ascii="Courier New" w:hAnsi="Courier New" w:cs="Courier New"/>
          <w:lang w:val="en-US"/>
        </w:rPr>
        <w:t>OKVED</w:t>
      </w:r>
      <w:r w:rsidRPr="00CE2C5F">
        <w:t>):</w:t>
      </w:r>
      <w:r w:rsidRPr="00CE2C5F">
        <w:br/>
      </w:r>
      <w:r w:rsidRPr="00CE2C5F">
        <w:rPr>
          <w:rFonts w:ascii="Courier New" w:hAnsi="Courier New" w:cs="Courier New"/>
          <w:lang w:val="fr-FR"/>
        </w:rPr>
        <w:t>T</w:t>
      </w:r>
      <w:r w:rsidRPr="00CE2C5F">
        <w:rPr>
          <w:rFonts w:ascii="Courier New" w:hAnsi="Courier New" w:cs="Courier New"/>
          <w:vertAlign w:val="subscript"/>
        </w:rPr>
        <w:t>СКЕ</w:t>
      </w:r>
      <w:r w:rsidRPr="00CE2C5F">
        <w:rPr>
          <w:rFonts w:ascii="Courier New" w:hAnsi="Courier New" w:cs="Courier New"/>
        </w:rPr>
        <w:t xml:space="preserve"> = </w:t>
      </w:r>
      <w:r w:rsidRPr="00CE2C5F">
        <w:rPr>
          <w:rFonts w:ascii="Courier New" w:hAnsi="Courier New" w:cs="Courier New"/>
          <w:lang w:val="fr-FR"/>
        </w:rPr>
        <w:t>F</w:t>
      </w:r>
      <w:r w:rsidRPr="00CE2C5F">
        <w:rPr>
          <w:rFonts w:ascii="Courier New" w:hAnsi="Courier New" w:cs="Courier New"/>
        </w:rPr>
        <w:t>4</w:t>
      </w:r>
      <w:r w:rsidRPr="00CE2C5F">
        <w:rPr>
          <w:rFonts w:ascii="Courier New" w:hAnsi="Courier New" w:cs="Courier New"/>
          <w:lang w:val="fr-FR"/>
        </w:rPr>
        <w:t>DECODE</w:t>
      </w:r>
      <w:r w:rsidRPr="00CE2C5F">
        <w:rPr>
          <w:rFonts w:ascii="Courier New" w:hAnsi="Courier New" w:cs="Courier New"/>
        </w:rPr>
        <w:t>.</w:t>
      </w:r>
      <w:r w:rsidRPr="00CE2C5F">
        <w:rPr>
          <w:rFonts w:ascii="Courier New" w:hAnsi="Courier New" w:cs="Courier New"/>
          <w:lang w:val="fr-FR"/>
        </w:rPr>
        <w:t>RATE</w:t>
      </w:r>
      <w:r w:rsidRPr="00CE2C5F">
        <w:rPr>
          <w:rFonts w:ascii="Courier New" w:hAnsi="Courier New" w:cs="Courier New"/>
        </w:rPr>
        <w:t>_</w:t>
      </w:r>
      <w:r w:rsidRPr="00CE2C5F">
        <w:rPr>
          <w:rFonts w:ascii="Courier New" w:hAnsi="Courier New" w:cs="Courier New"/>
          <w:lang w:val="fr-FR"/>
        </w:rPr>
        <w:t>MIS</w:t>
      </w:r>
      <w:r w:rsidRPr="00CE2C5F">
        <w:rPr>
          <w:rFonts w:ascii="Courier New" w:hAnsi="Courier New" w:cs="Courier New"/>
        </w:rPr>
        <w:t xml:space="preserve"> </w:t>
      </w:r>
      <w:r w:rsidRPr="00CE2C5F">
        <w:rPr>
          <w:rFonts w:ascii="Courier New" w:hAnsi="Courier New" w:cs="Courier New"/>
        </w:rPr>
        <w:sym w:font="Symbol" w:char="F0B4"/>
      </w:r>
      <w:r w:rsidRPr="00CE2C5F">
        <w:rPr>
          <w:rFonts w:ascii="Courier New" w:hAnsi="Courier New" w:cs="Courier New"/>
        </w:rPr>
        <w:t xml:space="preserve"> (1 - </w:t>
      </w:r>
      <w:r w:rsidRPr="00CE2C5F">
        <w:rPr>
          <w:rFonts w:ascii="Courier New" w:hAnsi="Courier New" w:cs="Courier New"/>
          <w:lang w:val="fr-FR"/>
        </w:rPr>
        <w:t>F</w:t>
      </w:r>
      <w:r w:rsidRPr="00CE2C5F">
        <w:rPr>
          <w:rFonts w:ascii="Courier New" w:hAnsi="Courier New" w:cs="Courier New"/>
        </w:rPr>
        <w:t>4</w:t>
      </w:r>
      <w:r w:rsidRPr="00CE2C5F">
        <w:rPr>
          <w:rFonts w:ascii="Courier New" w:hAnsi="Courier New" w:cs="Courier New"/>
          <w:lang w:val="fr-FR"/>
        </w:rPr>
        <w:t>INFO</w:t>
      </w:r>
      <w:r w:rsidRPr="00CE2C5F">
        <w:rPr>
          <w:rFonts w:ascii="Courier New" w:hAnsi="Courier New" w:cs="Courier New"/>
        </w:rPr>
        <w:t>.</w:t>
      </w:r>
      <w:r w:rsidRPr="00CE2C5F">
        <w:rPr>
          <w:rFonts w:ascii="Courier New" w:hAnsi="Courier New" w:cs="Courier New"/>
          <w:lang w:val="fr-FR"/>
        </w:rPr>
        <w:t>RATE</w:t>
      </w:r>
      <w:r w:rsidRPr="00CE2C5F">
        <w:rPr>
          <w:rFonts w:ascii="Courier New" w:hAnsi="Courier New" w:cs="Courier New"/>
        </w:rPr>
        <w:t>_</w:t>
      </w:r>
      <w:r w:rsidRPr="00CE2C5F">
        <w:rPr>
          <w:rFonts w:ascii="Courier New" w:hAnsi="Courier New" w:cs="Courier New"/>
          <w:lang w:val="fr-FR"/>
        </w:rPr>
        <w:t>DEC</w:t>
      </w:r>
      <w:r w:rsidRPr="00CE2C5F">
        <w:rPr>
          <w:rFonts w:ascii="Courier New" w:hAnsi="Courier New" w:cs="Courier New"/>
        </w:rPr>
        <w:t xml:space="preserve"> / 100 + </w:t>
      </w:r>
      <w:r w:rsidRPr="00CE2C5F">
        <w:rPr>
          <w:rFonts w:ascii="Courier New" w:hAnsi="Courier New" w:cs="Courier New"/>
          <w:lang w:val="fr-FR"/>
        </w:rPr>
        <w:t>F</w:t>
      </w:r>
      <w:r w:rsidRPr="00CE2C5F">
        <w:rPr>
          <w:rFonts w:ascii="Courier New" w:hAnsi="Courier New" w:cs="Courier New"/>
        </w:rPr>
        <w:t>4</w:t>
      </w:r>
      <w:r w:rsidRPr="00CE2C5F">
        <w:rPr>
          <w:rFonts w:ascii="Courier New" w:hAnsi="Courier New" w:cs="Courier New"/>
          <w:lang w:val="fr-FR"/>
        </w:rPr>
        <w:t>INFO</w:t>
      </w:r>
      <w:r w:rsidRPr="00CE2C5F">
        <w:rPr>
          <w:rFonts w:ascii="Courier New" w:hAnsi="Courier New" w:cs="Courier New"/>
        </w:rPr>
        <w:t>.</w:t>
      </w:r>
      <w:r w:rsidRPr="00CE2C5F">
        <w:rPr>
          <w:rFonts w:ascii="Courier New" w:hAnsi="Courier New" w:cs="Courier New"/>
          <w:lang w:val="fr-FR"/>
        </w:rPr>
        <w:t>RATE</w:t>
      </w:r>
      <w:r w:rsidRPr="00CE2C5F">
        <w:rPr>
          <w:rFonts w:ascii="Courier New" w:hAnsi="Courier New" w:cs="Courier New"/>
        </w:rPr>
        <w:t>_</w:t>
      </w:r>
      <w:r w:rsidRPr="00CE2C5F">
        <w:rPr>
          <w:rFonts w:ascii="Courier New" w:hAnsi="Courier New" w:cs="Courier New"/>
          <w:lang w:val="fr-FR"/>
        </w:rPr>
        <w:t>INC</w:t>
      </w:r>
      <w:r w:rsidRPr="00CE2C5F">
        <w:rPr>
          <w:rFonts w:ascii="Courier New" w:hAnsi="Courier New" w:cs="Courier New"/>
        </w:rPr>
        <w:t xml:space="preserve"> / 100),</w:t>
      </w:r>
      <w:r w:rsidRPr="00CE2C5F">
        <w:rPr>
          <w:rFonts w:ascii="Courier New" w:hAnsi="Courier New" w:cs="Courier New"/>
        </w:rPr>
        <w:br/>
      </w:r>
      <w:r w:rsidRPr="00CE2C5F">
        <w:t>полученное значение округляется до двух десятичных знаков после запятой;</w:t>
      </w:r>
    </w:p>
    <w:p w:rsidR="00FE2B6C" w:rsidRPr="00CE2C5F" w:rsidRDefault="00FE2B6C" w:rsidP="00EB4BB5">
      <w:pPr>
        <w:rPr>
          <w:rFonts w:ascii="Courier New" w:hAnsi="Courier New" w:cs="Courier New"/>
        </w:rPr>
      </w:pPr>
      <w:r w:rsidRPr="00CE2C5F">
        <w:tab/>
        <w:t>для прочих СКЕ (</w:t>
      </w:r>
      <w:r w:rsidRPr="00CE2C5F">
        <w:rPr>
          <w:rFonts w:ascii="Courier New" w:hAnsi="Courier New" w:cs="Courier New"/>
          <w:lang w:val="en-US"/>
        </w:rPr>
        <w:t>F</w:t>
      </w:r>
      <w:r w:rsidRPr="00CE2C5F">
        <w:rPr>
          <w:rFonts w:ascii="Courier New" w:hAnsi="Courier New" w:cs="Courier New"/>
        </w:rPr>
        <w:t>4</w:t>
      </w:r>
      <w:r w:rsidRPr="00CE2C5F">
        <w:rPr>
          <w:rFonts w:ascii="Courier New" w:hAnsi="Courier New" w:cs="Courier New"/>
          <w:lang w:val="en-US"/>
        </w:rPr>
        <w:t>DECODE</w:t>
      </w:r>
      <w:r w:rsidRPr="00CE2C5F">
        <w:rPr>
          <w:rFonts w:ascii="Courier New" w:hAnsi="Courier New" w:cs="Courier New"/>
        </w:rPr>
        <w:t>.</w:t>
      </w:r>
      <w:r w:rsidRPr="00CE2C5F">
        <w:rPr>
          <w:rFonts w:ascii="Courier New" w:hAnsi="Courier New" w:cs="Courier New"/>
          <w:lang w:val="en-US"/>
        </w:rPr>
        <w:t>OKVED</w:t>
      </w:r>
      <w:r w:rsidRPr="00CE2C5F">
        <w:rPr>
          <w:rFonts w:ascii="Courier New" w:hAnsi="Courier New" w:cs="Courier New"/>
        </w:rPr>
        <w:t xml:space="preserve"> </w:t>
      </w:r>
      <w:r w:rsidRPr="00CE2C5F">
        <w:rPr>
          <w:rFonts w:ascii="Courier New" w:hAnsi="Courier New" w:cs="Courier New"/>
        </w:rPr>
        <w:sym w:font="Symbol" w:char="F0B9"/>
      </w:r>
      <w:r w:rsidRPr="00CE2C5F">
        <w:rPr>
          <w:rFonts w:ascii="Courier New" w:hAnsi="Courier New" w:cs="Courier New"/>
        </w:rPr>
        <w:t xml:space="preserve"> </w:t>
      </w:r>
      <w:r w:rsidRPr="00CE2C5F">
        <w:rPr>
          <w:rFonts w:ascii="Courier New" w:hAnsi="Courier New" w:cs="Courier New"/>
          <w:lang w:val="en-US"/>
        </w:rPr>
        <w:t>F</w:t>
      </w:r>
      <w:r w:rsidRPr="00CE2C5F">
        <w:rPr>
          <w:rFonts w:ascii="Courier New" w:hAnsi="Courier New" w:cs="Courier New"/>
        </w:rPr>
        <w:t>4</w:t>
      </w:r>
      <w:r w:rsidRPr="00CE2C5F">
        <w:rPr>
          <w:rFonts w:ascii="Courier New" w:hAnsi="Courier New" w:cs="Courier New"/>
          <w:lang w:val="en-US"/>
        </w:rPr>
        <w:t>INFO</w:t>
      </w:r>
      <w:r w:rsidRPr="00CE2C5F">
        <w:rPr>
          <w:rFonts w:ascii="Courier New" w:hAnsi="Courier New" w:cs="Courier New"/>
        </w:rPr>
        <w:t>.</w:t>
      </w:r>
      <w:r w:rsidRPr="00CE2C5F">
        <w:rPr>
          <w:rFonts w:ascii="Courier New" w:hAnsi="Courier New" w:cs="Courier New"/>
          <w:lang w:val="en-US"/>
        </w:rPr>
        <w:t>OKVED</w:t>
      </w:r>
      <w:r w:rsidRPr="00CE2C5F">
        <w:t>):</w:t>
      </w:r>
      <w:r w:rsidRPr="00CE2C5F">
        <w:br/>
      </w:r>
      <w:r w:rsidRPr="00CE2C5F">
        <w:rPr>
          <w:rFonts w:ascii="Courier New" w:hAnsi="Courier New" w:cs="Courier New"/>
          <w:lang w:val="fr-FR"/>
        </w:rPr>
        <w:t>T</w:t>
      </w:r>
      <w:r w:rsidRPr="00CE2C5F">
        <w:rPr>
          <w:rFonts w:ascii="Courier New" w:hAnsi="Courier New" w:cs="Courier New"/>
          <w:vertAlign w:val="subscript"/>
        </w:rPr>
        <w:t>СКЕ</w:t>
      </w:r>
      <w:r w:rsidRPr="00CE2C5F">
        <w:rPr>
          <w:rFonts w:ascii="Courier New" w:hAnsi="Courier New" w:cs="Courier New"/>
        </w:rPr>
        <w:t xml:space="preserve"> = </w:t>
      </w:r>
      <w:r w:rsidRPr="00CE2C5F">
        <w:rPr>
          <w:rFonts w:ascii="Courier New" w:hAnsi="Courier New" w:cs="Courier New"/>
          <w:lang w:val="fr-FR"/>
        </w:rPr>
        <w:t>F</w:t>
      </w:r>
      <w:r w:rsidRPr="00CE2C5F">
        <w:rPr>
          <w:rFonts w:ascii="Courier New" w:hAnsi="Courier New" w:cs="Courier New"/>
        </w:rPr>
        <w:t>4</w:t>
      </w:r>
      <w:r w:rsidRPr="00CE2C5F">
        <w:rPr>
          <w:rFonts w:ascii="Courier New" w:hAnsi="Courier New" w:cs="Courier New"/>
          <w:lang w:val="fr-FR"/>
        </w:rPr>
        <w:t>DECODE</w:t>
      </w:r>
      <w:r w:rsidRPr="00CE2C5F">
        <w:rPr>
          <w:rFonts w:ascii="Courier New" w:hAnsi="Courier New" w:cs="Courier New"/>
        </w:rPr>
        <w:t>.</w:t>
      </w:r>
      <w:r w:rsidRPr="00CE2C5F">
        <w:rPr>
          <w:rFonts w:ascii="Courier New" w:hAnsi="Courier New" w:cs="Courier New"/>
          <w:lang w:val="fr-FR"/>
        </w:rPr>
        <w:t>RATE</w:t>
      </w:r>
      <w:r w:rsidRPr="00CE2C5F">
        <w:rPr>
          <w:rFonts w:ascii="Courier New" w:hAnsi="Courier New" w:cs="Courier New"/>
        </w:rPr>
        <w:t>_</w:t>
      </w:r>
      <w:r w:rsidRPr="00CE2C5F">
        <w:rPr>
          <w:rFonts w:ascii="Courier New" w:hAnsi="Courier New" w:cs="Courier New"/>
          <w:lang w:val="fr-FR"/>
        </w:rPr>
        <w:t>MIS</w:t>
      </w:r>
      <w:r w:rsidRPr="00CE2C5F">
        <w:rPr>
          <w:rFonts w:ascii="Courier New" w:hAnsi="Courier New" w:cs="Courier New"/>
        </w:rPr>
        <w:t>.</w:t>
      </w:r>
    </w:p>
    <w:p w:rsidR="00FE2B6C" w:rsidRPr="00440E3D" w:rsidRDefault="00FE2B6C" w:rsidP="00EB4BB5">
      <w:pPr>
        <w:spacing w:before="120"/>
        <w:jc w:val="both"/>
      </w:pPr>
      <w:r w:rsidRPr="00CE2C5F">
        <w:tab/>
        <w:t>Расчёты начислений за 2-й, 3-й месяцы отчётного периода и с начала года складываются по всем СКЕ или ИФ, и отклонения от этих сумм не более чем на 1 рубль в любую сторону являются допустимыми для показателей «2 месяц», «3 месяц» в таблице 7 строке 2 графе 1 и показателя таблицы 7 строки 2 графы 3 соответственно.</w:t>
      </w:r>
    </w:p>
    <w:p w:rsidR="00FE2B6C" w:rsidRPr="00440E3D" w:rsidRDefault="00FE2B6C" w:rsidP="00EB4BB5">
      <w:pPr>
        <w:ind w:right="352"/>
        <w:jc w:val="both"/>
        <w:rPr>
          <w:b/>
        </w:rPr>
      </w:pPr>
    </w:p>
    <w:p w:rsidR="00FE2B6C" w:rsidRPr="003D572F" w:rsidRDefault="00FE2B6C" w:rsidP="00E2325F">
      <w:pPr>
        <w:shd w:val="clear" w:color="auto" w:fill="FFFFFF"/>
        <w:autoSpaceDE w:val="0"/>
        <w:autoSpaceDN w:val="0"/>
        <w:adjustRightInd w:val="0"/>
        <w:jc w:val="both"/>
        <w:sectPr w:rsidR="00FE2B6C" w:rsidRPr="003D572F" w:rsidSect="00E2325F">
          <w:headerReference w:type="even" r:id="rId38"/>
          <w:headerReference w:type="default" r:id="rId39"/>
          <w:pgSz w:w="16838" w:h="11906" w:orient="landscape"/>
          <w:pgMar w:top="709" w:right="1134" w:bottom="1418" w:left="1134" w:header="709" w:footer="709" w:gutter="0"/>
          <w:cols w:space="708"/>
          <w:titlePg/>
          <w:docGrid w:linePitch="360"/>
        </w:sectPr>
      </w:pPr>
    </w:p>
    <w:tbl>
      <w:tblPr>
        <w:tblW w:w="5103" w:type="dxa"/>
        <w:tblInd w:w="4928" w:type="dxa"/>
        <w:tblLook w:val="01E0"/>
      </w:tblPr>
      <w:tblGrid>
        <w:gridCol w:w="5103"/>
      </w:tblGrid>
      <w:tr w:rsidR="00FE2B6C" w:rsidRPr="003D572F" w:rsidTr="005F4BDD">
        <w:tc>
          <w:tcPr>
            <w:tcW w:w="5103" w:type="dxa"/>
          </w:tcPr>
          <w:p w:rsidR="00FE2B6C" w:rsidRPr="007C7EC6" w:rsidRDefault="00FE2B6C" w:rsidP="00E2325F">
            <w:pPr>
              <w:shd w:val="clear" w:color="auto" w:fill="FFFFFF"/>
              <w:ind w:right="352"/>
              <w:jc w:val="center"/>
            </w:pPr>
            <w:bookmarkStart w:id="135" w:name="sub_1800"/>
            <w:r w:rsidRPr="007C7EC6">
              <w:lastRenderedPageBreak/>
              <w:t>При</w:t>
            </w:r>
            <w:r>
              <w:t>ложение № 4</w:t>
            </w:r>
          </w:p>
          <w:p w:rsidR="00FE2B6C" w:rsidRPr="007C7EC6" w:rsidRDefault="00FE2B6C" w:rsidP="00E2325F">
            <w:pPr>
              <w:shd w:val="clear" w:color="auto" w:fill="FFFFFF"/>
              <w:ind w:right="352"/>
              <w:jc w:val="center"/>
            </w:pPr>
            <w:r w:rsidRPr="007C7EC6">
              <w:t>к Технологии приема расчетов</w:t>
            </w:r>
          </w:p>
          <w:p w:rsidR="00FE2B6C" w:rsidRPr="007C7EC6" w:rsidRDefault="00FE2B6C" w:rsidP="00E2325F">
            <w:pPr>
              <w:shd w:val="clear" w:color="auto" w:fill="FFFFFF"/>
              <w:ind w:right="352"/>
              <w:jc w:val="center"/>
            </w:pPr>
            <w:r w:rsidRPr="007C7EC6">
              <w:t>страхователей по начисленным и</w:t>
            </w:r>
          </w:p>
          <w:p w:rsidR="00FE2B6C" w:rsidRPr="007C7EC6" w:rsidRDefault="00FE2B6C" w:rsidP="00E2325F">
            <w:pPr>
              <w:shd w:val="clear" w:color="auto" w:fill="FFFFFF"/>
              <w:ind w:right="352"/>
              <w:jc w:val="center"/>
            </w:pPr>
            <w:r w:rsidRPr="007C7EC6">
              <w:t>уплаченным страховым взносам в</w:t>
            </w:r>
          </w:p>
          <w:p w:rsidR="00FE2B6C" w:rsidRPr="007C7EC6" w:rsidRDefault="00FE2B6C" w:rsidP="00E2325F">
            <w:pPr>
              <w:shd w:val="clear" w:color="auto" w:fill="FFFFFF"/>
              <w:ind w:right="352"/>
              <w:jc w:val="center"/>
            </w:pPr>
            <w:r w:rsidRPr="007C7EC6">
              <w:t>системе Фонда социального страхования</w:t>
            </w:r>
          </w:p>
          <w:p w:rsidR="00FE2B6C" w:rsidRDefault="00FE2B6C" w:rsidP="00E2325F">
            <w:pPr>
              <w:shd w:val="clear" w:color="auto" w:fill="FFFFFF"/>
              <w:ind w:right="352"/>
              <w:jc w:val="center"/>
            </w:pPr>
            <w:r w:rsidRPr="007C7EC6">
              <w:t xml:space="preserve">Российской Федерации в электронном виде с </w:t>
            </w:r>
            <w:r>
              <w:t>применением электронной подписи</w:t>
            </w:r>
            <w:r w:rsidRPr="007C7EC6">
              <w:t xml:space="preserve"> утвержденной приказом Фонда социального страхования Российской Федерации</w:t>
            </w:r>
          </w:p>
          <w:p w:rsidR="00FE2B6C" w:rsidRPr="003D572F" w:rsidRDefault="00FE2B6C" w:rsidP="00E2325F">
            <w:pPr>
              <w:shd w:val="clear" w:color="auto" w:fill="FFFFFF"/>
              <w:ind w:right="352"/>
              <w:jc w:val="center"/>
              <w:rPr>
                <w:sz w:val="24"/>
                <w:szCs w:val="24"/>
              </w:rPr>
            </w:pPr>
            <w:r w:rsidRPr="007C7EC6">
              <w:t>от «__ »________</w:t>
            </w:r>
            <w:r>
              <w:t>_</w:t>
            </w:r>
            <w:r w:rsidRPr="007C7EC6">
              <w:t>2016 г. № _______</w:t>
            </w:r>
          </w:p>
        </w:tc>
      </w:tr>
    </w:tbl>
    <w:p w:rsidR="00FE2B6C" w:rsidRPr="003D572F" w:rsidRDefault="00FE2B6C" w:rsidP="00E2325F">
      <w:pPr>
        <w:shd w:val="clear" w:color="auto" w:fill="FFFFFF"/>
        <w:ind w:left="5761"/>
        <w:jc w:val="center"/>
      </w:pPr>
    </w:p>
    <w:p w:rsidR="00FE2B6C" w:rsidRDefault="00FE2B6C" w:rsidP="003D572F">
      <w:pPr>
        <w:pStyle w:val="1"/>
        <w:shd w:val="clear" w:color="auto" w:fill="FFFFFF"/>
        <w:jc w:val="center"/>
        <w:rPr>
          <w:rFonts w:ascii="Times New Roman" w:hAnsi="Times New Roman" w:cs="Times New Roman"/>
          <w:sz w:val="28"/>
          <w:szCs w:val="28"/>
        </w:rPr>
      </w:pPr>
    </w:p>
    <w:p w:rsidR="00FE2B6C" w:rsidRPr="003D572F" w:rsidRDefault="00FE2B6C" w:rsidP="003D572F">
      <w:pPr>
        <w:pStyle w:val="1"/>
        <w:shd w:val="clear" w:color="auto" w:fill="FFFFFF"/>
        <w:jc w:val="center"/>
        <w:rPr>
          <w:rFonts w:ascii="Times New Roman" w:hAnsi="Times New Roman" w:cs="Times New Roman"/>
          <w:sz w:val="28"/>
          <w:szCs w:val="28"/>
        </w:rPr>
      </w:pPr>
      <w:r w:rsidRPr="003D572F">
        <w:rPr>
          <w:rFonts w:ascii="Times New Roman" w:hAnsi="Times New Roman" w:cs="Times New Roman"/>
          <w:sz w:val="28"/>
          <w:szCs w:val="28"/>
        </w:rPr>
        <w:t>Требования</w:t>
      </w:r>
      <w:r w:rsidRPr="003D572F">
        <w:rPr>
          <w:rFonts w:ascii="Times New Roman" w:hAnsi="Times New Roman" w:cs="Times New Roman"/>
          <w:sz w:val="28"/>
          <w:szCs w:val="28"/>
        </w:rPr>
        <w:br/>
        <w:t>по совместимости к процедурам формирования ЭП и шифрования</w:t>
      </w:r>
    </w:p>
    <w:p w:rsidR="00FE2B6C" w:rsidRPr="003D572F" w:rsidRDefault="00FE2B6C" w:rsidP="003D572F">
      <w:pPr>
        <w:shd w:val="clear" w:color="auto" w:fill="FFFFFF"/>
      </w:pPr>
    </w:p>
    <w:p w:rsidR="00FE2B6C" w:rsidRPr="003D572F" w:rsidRDefault="00FE2B6C" w:rsidP="003D572F">
      <w:pPr>
        <w:shd w:val="clear" w:color="auto" w:fill="FFFFFF"/>
        <w:ind w:firstLine="851"/>
        <w:jc w:val="both"/>
      </w:pPr>
      <w:r w:rsidRPr="003D572F">
        <w:t xml:space="preserve">Подписанный файл Расчета должен быть зашифрован в соответствии с ГОСТ 28147-89 </w:t>
      </w:r>
      <w:r>
        <w:t>«</w:t>
      </w:r>
      <w:r w:rsidRPr="003D572F">
        <w:t>Системы обработки информации. Защита криптографическая. Алгоритм криптографического преобразования</w:t>
      </w:r>
      <w:r>
        <w:t>»</w:t>
      </w:r>
      <w:r w:rsidRPr="003D572F">
        <w:t>. В качестве криптографических параметров алгоритма должны использоваться идентификаторы, представленные в следующей таблице.</w:t>
      </w:r>
    </w:p>
    <w:p w:rsidR="00FE2B6C" w:rsidRPr="003D572F" w:rsidRDefault="00FE2B6C" w:rsidP="003D572F">
      <w:pPr>
        <w:shd w:val="clear" w:color="auto" w:fill="FFFFFF"/>
        <w:ind w:firstLine="851"/>
        <w:jc w:val="both"/>
      </w:pPr>
    </w:p>
    <w:tbl>
      <w:tblPr>
        <w:tblW w:w="10314" w:type="dxa"/>
        <w:tblBorders>
          <w:top w:val="single" w:sz="4" w:space="0" w:color="auto"/>
          <w:left w:val="single" w:sz="4" w:space="0" w:color="auto"/>
          <w:bottom w:val="single" w:sz="4" w:space="0" w:color="auto"/>
          <w:right w:val="single" w:sz="4" w:space="0" w:color="auto"/>
        </w:tblBorders>
        <w:tblLayout w:type="fixed"/>
        <w:tblLook w:val="0000"/>
      </w:tblPr>
      <w:tblGrid>
        <w:gridCol w:w="895"/>
        <w:gridCol w:w="3925"/>
        <w:gridCol w:w="2977"/>
        <w:gridCol w:w="2517"/>
      </w:tblGrid>
      <w:tr w:rsidR="00FE2B6C" w:rsidRPr="003D572F" w:rsidTr="003D572F">
        <w:trPr>
          <w:trHeight w:val="652"/>
        </w:trPr>
        <w:tc>
          <w:tcPr>
            <w:tcW w:w="895" w:type="dxa"/>
            <w:tcBorders>
              <w:top w:val="single" w:sz="4" w:space="0" w:color="auto"/>
              <w:bottom w:val="single" w:sz="4" w:space="0" w:color="auto"/>
              <w:right w:val="single" w:sz="4" w:space="0" w:color="auto"/>
            </w:tcBorders>
          </w:tcPr>
          <w:p w:rsidR="00FE2B6C" w:rsidRPr="00773452" w:rsidRDefault="00FE2B6C" w:rsidP="00E2325F">
            <w:pPr>
              <w:pStyle w:val="affb"/>
              <w:shd w:val="clear" w:color="auto" w:fill="FFFFFF"/>
              <w:ind w:firstLine="851"/>
              <w:jc w:val="left"/>
              <w:rPr>
                <w:rFonts w:ascii="Times New Roman" w:eastAsia="Times New Roman" w:hAnsi="Times New Roman" w:cs="Times New Roman"/>
              </w:rPr>
            </w:pPr>
            <w:r w:rsidRPr="00773452">
              <w:rPr>
                <w:rFonts w:ascii="Times New Roman" w:eastAsia="Times New Roman" w:hAnsi="Times New Roman" w:cs="Times New Roman"/>
              </w:rPr>
              <w:t>N№</w:t>
            </w:r>
          </w:p>
        </w:tc>
        <w:tc>
          <w:tcPr>
            <w:tcW w:w="3925" w:type="dxa"/>
            <w:tcBorders>
              <w:top w:val="single" w:sz="4" w:space="0" w:color="auto"/>
              <w:left w:val="single" w:sz="4" w:space="0" w:color="auto"/>
              <w:bottom w:val="single" w:sz="4" w:space="0" w:color="auto"/>
              <w:right w:val="single" w:sz="4" w:space="0" w:color="auto"/>
            </w:tcBorders>
          </w:tcPr>
          <w:p w:rsidR="00FE2B6C" w:rsidRPr="00773452" w:rsidRDefault="00FE2B6C" w:rsidP="00E2325F">
            <w:pPr>
              <w:pStyle w:val="affb"/>
              <w:shd w:val="clear" w:color="auto" w:fill="FFFFFF"/>
              <w:ind w:firstLine="851"/>
              <w:jc w:val="left"/>
              <w:rPr>
                <w:rFonts w:ascii="Times New Roman" w:eastAsia="Times New Roman" w:hAnsi="Times New Roman" w:cs="Times New Roman"/>
              </w:rPr>
            </w:pPr>
            <w:r w:rsidRPr="00773452">
              <w:rPr>
                <w:rFonts w:ascii="Times New Roman" w:eastAsia="Times New Roman" w:hAnsi="Times New Roman" w:cs="Times New Roman"/>
              </w:rPr>
              <w:t>Параметр</w:t>
            </w:r>
          </w:p>
        </w:tc>
        <w:tc>
          <w:tcPr>
            <w:tcW w:w="2977" w:type="dxa"/>
            <w:tcBorders>
              <w:top w:val="single" w:sz="4" w:space="0" w:color="auto"/>
              <w:left w:val="single" w:sz="4" w:space="0" w:color="auto"/>
              <w:bottom w:val="single" w:sz="4" w:space="0" w:color="auto"/>
              <w:right w:val="single" w:sz="4" w:space="0" w:color="auto"/>
            </w:tcBorders>
          </w:tcPr>
          <w:p w:rsidR="00FE2B6C" w:rsidRPr="00773452" w:rsidRDefault="00FE2B6C" w:rsidP="00E2325F">
            <w:pPr>
              <w:pStyle w:val="affb"/>
              <w:shd w:val="clear" w:color="auto" w:fill="FFFFFF"/>
              <w:ind w:firstLine="851"/>
              <w:jc w:val="left"/>
              <w:rPr>
                <w:rFonts w:ascii="Times New Roman" w:eastAsia="Times New Roman" w:hAnsi="Times New Roman" w:cs="Times New Roman"/>
              </w:rPr>
            </w:pPr>
            <w:r w:rsidRPr="00773452">
              <w:rPr>
                <w:rFonts w:ascii="Times New Roman" w:eastAsia="Times New Roman" w:hAnsi="Times New Roman" w:cs="Times New Roman"/>
              </w:rPr>
              <w:t>Значение(ОID)</w:t>
            </w:r>
          </w:p>
        </w:tc>
        <w:tc>
          <w:tcPr>
            <w:tcW w:w="2517" w:type="dxa"/>
            <w:tcBorders>
              <w:top w:val="single" w:sz="4" w:space="0" w:color="auto"/>
              <w:left w:val="single" w:sz="4" w:space="0" w:color="auto"/>
              <w:bottom w:val="single" w:sz="4" w:space="0" w:color="auto"/>
            </w:tcBorders>
          </w:tcPr>
          <w:p w:rsidR="00FE2B6C" w:rsidRPr="00773452" w:rsidRDefault="00FE2B6C" w:rsidP="00E2325F">
            <w:pPr>
              <w:pStyle w:val="affb"/>
              <w:shd w:val="clear" w:color="auto" w:fill="FFFFFF"/>
              <w:ind w:firstLine="851"/>
              <w:jc w:val="left"/>
              <w:rPr>
                <w:rFonts w:ascii="Times New Roman" w:eastAsia="Times New Roman" w:hAnsi="Times New Roman" w:cs="Times New Roman"/>
              </w:rPr>
            </w:pPr>
            <w:r w:rsidRPr="00773452">
              <w:rPr>
                <w:rFonts w:ascii="Times New Roman" w:eastAsia="Times New Roman" w:hAnsi="Times New Roman" w:cs="Times New Roman"/>
              </w:rPr>
              <w:t>Описание</w:t>
            </w:r>
          </w:p>
        </w:tc>
      </w:tr>
      <w:tr w:rsidR="00FE2B6C" w:rsidRPr="003D572F" w:rsidTr="003D572F">
        <w:trPr>
          <w:trHeight w:val="970"/>
        </w:trPr>
        <w:tc>
          <w:tcPr>
            <w:tcW w:w="895" w:type="dxa"/>
            <w:tcBorders>
              <w:top w:val="single" w:sz="4" w:space="0" w:color="auto"/>
              <w:bottom w:val="single" w:sz="4" w:space="0" w:color="auto"/>
              <w:right w:val="single" w:sz="4" w:space="0" w:color="auto"/>
            </w:tcBorders>
          </w:tcPr>
          <w:p w:rsidR="00FE2B6C" w:rsidRPr="00773452" w:rsidRDefault="00FE2B6C" w:rsidP="00E2325F">
            <w:pPr>
              <w:pStyle w:val="affb"/>
              <w:shd w:val="clear" w:color="auto" w:fill="FFFFFF"/>
              <w:ind w:firstLine="851"/>
              <w:jc w:val="left"/>
              <w:rPr>
                <w:rFonts w:ascii="Times New Roman" w:eastAsia="Times New Roman" w:hAnsi="Times New Roman" w:cs="Times New Roman"/>
              </w:rPr>
            </w:pPr>
            <w:r w:rsidRPr="00773452">
              <w:rPr>
                <w:rFonts w:ascii="Times New Roman" w:eastAsia="Times New Roman" w:hAnsi="Times New Roman" w:cs="Times New Roman"/>
                <w:lang w:val="en-US"/>
              </w:rPr>
              <w:t>1</w:t>
            </w:r>
            <w:r w:rsidRPr="00773452">
              <w:rPr>
                <w:rFonts w:ascii="Times New Roman" w:eastAsia="Times New Roman" w:hAnsi="Times New Roman" w:cs="Times New Roman"/>
              </w:rPr>
              <w:t>1</w:t>
            </w:r>
          </w:p>
        </w:tc>
        <w:tc>
          <w:tcPr>
            <w:tcW w:w="3925" w:type="dxa"/>
            <w:tcBorders>
              <w:top w:val="single" w:sz="4" w:space="0" w:color="auto"/>
              <w:left w:val="single" w:sz="4" w:space="0" w:color="auto"/>
              <w:bottom w:val="single" w:sz="4" w:space="0" w:color="auto"/>
              <w:right w:val="single" w:sz="4" w:space="0" w:color="auto"/>
            </w:tcBorders>
          </w:tcPr>
          <w:p w:rsidR="00FE2B6C" w:rsidRPr="00773452" w:rsidRDefault="00FE2B6C" w:rsidP="00E2325F">
            <w:pPr>
              <w:pStyle w:val="affc"/>
              <w:shd w:val="clear" w:color="auto" w:fill="FFFFFF"/>
              <w:rPr>
                <w:rFonts w:ascii="Times New Roman" w:eastAsia="Times New Roman" w:hAnsi="Times New Roman" w:cs="Times New Roman"/>
                <w:lang w:val="en-US"/>
              </w:rPr>
            </w:pPr>
            <w:r w:rsidRPr="00773452">
              <w:rPr>
                <w:rFonts w:ascii="Times New Roman" w:eastAsia="Times New Roman" w:hAnsi="Times New Roman" w:cs="Times New Roman"/>
                <w:lang w:val="en-US"/>
              </w:rPr>
              <w:t>id-Gost28147-89-CryptoPro-A-ParamSet</w:t>
            </w:r>
          </w:p>
        </w:tc>
        <w:tc>
          <w:tcPr>
            <w:tcW w:w="2977" w:type="dxa"/>
            <w:tcBorders>
              <w:top w:val="single" w:sz="4" w:space="0" w:color="auto"/>
              <w:left w:val="single" w:sz="4" w:space="0" w:color="auto"/>
              <w:bottom w:val="single" w:sz="4" w:space="0" w:color="auto"/>
              <w:right w:val="single" w:sz="4" w:space="0" w:color="auto"/>
            </w:tcBorders>
          </w:tcPr>
          <w:p w:rsidR="00FE2B6C" w:rsidRPr="00773452" w:rsidRDefault="00FE2B6C" w:rsidP="00E2325F">
            <w:pPr>
              <w:pStyle w:val="affc"/>
              <w:shd w:val="clear" w:color="auto" w:fill="FFFFFF"/>
              <w:ind w:firstLine="851"/>
              <w:rPr>
                <w:rFonts w:ascii="Times New Roman" w:eastAsia="Times New Roman" w:hAnsi="Times New Roman" w:cs="Times New Roman"/>
              </w:rPr>
            </w:pPr>
            <w:r w:rsidRPr="00773452">
              <w:rPr>
                <w:rFonts w:ascii="Times New Roman" w:eastAsia="Times New Roman" w:hAnsi="Times New Roman" w:cs="Times New Roman"/>
              </w:rPr>
              <w:t>1.2.643.2.2.31.1</w:t>
            </w:r>
          </w:p>
        </w:tc>
        <w:tc>
          <w:tcPr>
            <w:tcW w:w="2517" w:type="dxa"/>
            <w:tcBorders>
              <w:top w:val="single" w:sz="4" w:space="0" w:color="auto"/>
              <w:left w:val="single" w:sz="4" w:space="0" w:color="auto"/>
              <w:bottom w:val="single" w:sz="4" w:space="0" w:color="auto"/>
            </w:tcBorders>
          </w:tcPr>
          <w:p w:rsidR="00FE2B6C" w:rsidRPr="00773452" w:rsidRDefault="00FE2B6C" w:rsidP="00E2325F">
            <w:pPr>
              <w:pStyle w:val="affc"/>
              <w:shd w:val="clear" w:color="auto" w:fill="FFFFFF"/>
              <w:rPr>
                <w:rFonts w:ascii="Times New Roman" w:eastAsia="Times New Roman" w:hAnsi="Times New Roman" w:cs="Times New Roman"/>
              </w:rPr>
            </w:pPr>
            <w:r w:rsidRPr="00773452">
              <w:rPr>
                <w:rFonts w:ascii="Times New Roman" w:eastAsia="Times New Roman" w:hAnsi="Times New Roman" w:cs="Times New Roman"/>
              </w:rPr>
              <w:t>Параметры шифрования по умолчанию</w:t>
            </w:r>
          </w:p>
        </w:tc>
      </w:tr>
      <w:tr w:rsidR="00FE2B6C" w:rsidRPr="003D572F" w:rsidTr="003D572F">
        <w:trPr>
          <w:trHeight w:val="636"/>
        </w:trPr>
        <w:tc>
          <w:tcPr>
            <w:tcW w:w="895" w:type="dxa"/>
            <w:tcBorders>
              <w:top w:val="single" w:sz="4" w:space="0" w:color="auto"/>
              <w:bottom w:val="single" w:sz="4" w:space="0" w:color="auto"/>
              <w:right w:val="single" w:sz="4" w:space="0" w:color="auto"/>
            </w:tcBorders>
          </w:tcPr>
          <w:p w:rsidR="00FE2B6C" w:rsidRPr="00773452" w:rsidRDefault="00FE2B6C" w:rsidP="00E2325F">
            <w:pPr>
              <w:pStyle w:val="affb"/>
              <w:shd w:val="clear" w:color="auto" w:fill="FFFFFF"/>
              <w:ind w:firstLine="851"/>
              <w:jc w:val="left"/>
              <w:rPr>
                <w:rFonts w:ascii="Times New Roman" w:eastAsia="Times New Roman" w:hAnsi="Times New Roman" w:cs="Times New Roman"/>
              </w:rPr>
            </w:pPr>
            <w:r w:rsidRPr="00773452">
              <w:rPr>
                <w:rFonts w:ascii="Times New Roman" w:eastAsia="Times New Roman" w:hAnsi="Times New Roman" w:cs="Times New Roman"/>
                <w:lang w:val="en-US"/>
              </w:rPr>
              <w:t>2</w:t>
            </w:r>
            <w:r w:rsidRPr="00773452">
              <w:rPr>
                <w:rFonts w:ascii="Times New Roman" w:eastAsia="Times New Roman" w:hAnsi="Times New Roman" w:cs="Times New Roman"/>
              </w:rPr>
              <w:t>2</w:t>
            </w:r>
          </w:p>
        </w:tc>
        <w:tc>
          <w:tcPr>
            <w:tcW w:w="3925" w:type="dxa"/>
            <w:tcBorders>
              <w:top w:val="single" w:sz="4" w:space="0" w:color="auto"/>
              <w:left w:val="single" w:sz="4" w:space="0" w:color="auto"/>
              <w:bottom w:val="single" w:sz="4" w:space="0" w:color="auto"/>
              <w:right w:val="single" w:sz="4" w:space="0" w:color="auto"/>
            </w:tcBorders>
          </w:tcPr>
          <w:p w:rsidR="00FE2B6C" w:rsidRPr="00773452" w:rsidRDefault="00FE2B6C" w:rsidP="00E2325F">
            <w:pPr>
              <w:pStyle w:val="affc"/>
              <w:shd w:val="clear" w:color="auto" w:fill="FFFFFF"/>
              <w:rPr>
                <w:rFonts w:ascii="Times New Roman" w:eastAsia="Times New Roman" w:hAnsi="Times New Roman" w:cs="Times New Roman"/>
                <w:lang w:val="en-US"/>
              </w:rPr>
            </w:pPr>
            <w:r w:rsidRPr="00773452">
              <w:rPr>
                <w:rFonts w:ascii="Times New Roman" w:eastAsia="Times New Roman" w:hAnsi="Times New Roman" w:cs="Times New Roman"/>
                <w:lang w:val="en-US"/>
              </w:rPr>
              <w:t>id-Gost28147-89-CryptoPro-B-ParamSet</w:t>
            </w:r>
          </w:p>
        </w:tc>
        <w:tc>
          <w:tcPr>
            <w:tcW w:w="2977" w:type="dxa"/>
            <w:tcBorders>
              <w:top w:val="single" w:sz="4" w:space="0" w:color="auto"/>
              <w:left w:val="single" w:sz="4" w:space="0" w:color="auto"/>
              <w:bottom w:val="single" w:sz="4" w:space="0" w:color="auto"/>
              <w:right w:val="single" w:sz="4" w:space="0" w:color="auto"/>
            </w:tcBorders>
          </w:tcPr>
          <w:p w:rsidR="00FE2B6C" w:rsidRPr="00773452" w:rsidRDefault="00FE2B6C" w:rsidP="00E2325F">
            <w:pPr>
              <w:pStyle w:val="affc"/>
              <w:shd w:val="clear" w:color="auto" w:fill="FFFFFF"/>
              <w:ind w:firstLine="851"/>
              <w:rPr>
                <w:rFonts w:ascii="Times New Roman" w:eastAsia="Times New Roman" w:hAnsi="Times New Roman" w:cs="Times New Roman"/>
              </w:rPr>
            </w:pPr>
            <w:r w:rsidRPr="00773452">
              <w:rPr>
                <w:rFonts w:ascii="Times New Roman" w:eastAsia="Times New Roman" w:hAnsi="Times New Roman" w:cs="Times New Roman"/>
              </w:rPr>
              <w:t>1.2.643.2.2.31.2</w:t>
            </w:r>
          </w:p>
        </w:tc>
        <w:tc>
          <w:tcPr>
            <w:tcW w:w="2517" w:type="dxa"/>
            <w:tcBorders>
              <w:top w:val="single" w:sz="4" w:space="0" w:color="auto"/>
              <w:left w:val="single" w:sz="4" w:space="0" w:color="auto"/>
              <w:bottom w:val="single" w:sz="4" w:space="0" w:color="auto"/>
            </w:tcBorders>
          </w:tcPr>
          <w:p w:rsidR="00FE2B6C" w:rsidRPr="00773452" w:rsidRDefault="00FE2B6C" w:rsidP="00E2325F">
            <w:pPr>
              <w:pStyle w:val="affc"/>
              <w:shd w:val="clear" w:color="auto" w:fill="FFFFFF"/>
              <w:rPr>
                <w:rFonts w:ascii="Times New Roman" w:eastAsia="Times New Roman" w:hAnsi="Times New Roman" w:cs="Times New Roman"/>
              </w:rPr>
            </w:pPr>
            <w:r w:rsidRPr="00773452">
              <w:rPr>
                <w:rFonts w:ascii="Times New Roman" w:eastAsia="Times New Roman" w:hAnsi="Times New Roman" w:cs="Times New Roman"/>
              </w:rPr>
              <w:t>Параметры шифрования В</w:t>
            </w:r>
          </w:p>
        </w:tc>
      </w:tr>
      <w:tr w:rsidR="00FE2B6C" w:rsidRPr="003D572F" w:rsidTr="003D572F">
        <w:trPr>
          <w:trHeight w:val="843"/>
        </w:trPr>
        <w:tc>
          <w:tcPr>
            <w:tcW w:w="895" w:type="dxa"/>
            <w:tcBorders>
              <w:top w:val="single" w:sz="4" w:space="0" w:color="auto"/>
              <w:bottom w:val="single" w:sz="4" w:space="0" w:color="auto"/>
              <w:right w:val="single" w:sz="4" w:space="0" w:color="auto"/>
            </w:tcBorders>
          </w:tcPr>
          <w:p w:rsidR="00FE2B6C" w:rsidRPr="00773452" w:rsidRDefault="00FE2B6C" w:rsidP="00E2325F">
            <w:pPr>
              <w:pStyle w:val="affb"/>
              <w:shd w:val="clear" w:color="auto" w:fill="FFFFFF"/>
              <w:ind w:firstLine="851"/>
              <w:jc w:val="left"/>
              <w:rPr>
                <w:rFonts w:ascii="Times New Roman" w:eastAsia="Times New Roman" w:hAnsi="Times New Roman" w:cs="Times New Roman"/>
              </w:rPr>
            </w:pPr>
            <w:r w:rsidRPr="00773452">
              <w:rPr>
                <w:rFonts w:ascii="Times New Roman" w:eastAsia="Times New Roman" w:hAnsi="Times New Roman" w:cs="Times New Roman"/>
                <w:lang w:val="en-US"/>
              </w:rPr>
              <w:t>3</w:t>
            </w:r>
            <w:r w:rsidRPr="00773452">
              <w:rPr>
                <w:rFonts w:ascii="Times New Roman" w:eastAsia="Times New Roman" w:hAnsi="Times New Roman" w:cs="Times New Roman"/>
              </w:rPr>
              <w:t>3</w:t>
            </w:r>
          </w:p>
        </w:tc>
        <w:tc>
          <w:tcPr>
            <w:tcW w:w="3925" w:type="dxa"/>
            <w:tcBorders>
              <w:top w:val="single" w:sz="4" w:space="0" w:color="auto"/>
              <w:left w:val="single" w:sz="4" w:space="0" w:color="auto"/>
              <w:bottom w:val="single" w:sz="4" w:space="0" w:color="auto"/>
              <w:right w:val="single" w:sz="4" w:space="0" w:color="auto"/>
            </w:tcBorders>
          </w:tcPr>
          <w:p w:rsidR="00FE2B6C" w:rsidRPr="00773452" w:rsidRDefault="00FE2B6C" w:rsidP="00E2325F">
            <w:pPr>
              <w:pStyle w:val="affc"/>
              <w:shd w:val="clear" w:color="auto" w:fill="FFFFFF"/>
              <w:spacing w:before="180"/>
              <w:ind w:right="360"/>
              <w:rPr>
                <w:rFonts w:ascii="Times New Roman" w:eastAsia="Times New Roman" w:hAnsi="Times New Roman" w:cs="Times New Roman"/>
                <w:lang w:val="en-US"/>
              </w:rPr>
            </w:pPr>
            <w:r w:rsidRPr="00773452">
              <w:rPr>
                <w:rFonts w:ascii="Times New Roman" w:eastAsia="Times New Roman" w:hAnsi="Times New Roman" w:cs="Times New Roman"/>
                <w:lang w:val="en-US"/>
              </w:rPr>
              <w:t>id-Gost28147-89-CryptoPro-C-ParamSet</w:t>
            </w:r>
          </w:p>
        </w:tc>
        <w:tc>
          <w:tcPr>
            <w:tcW w:w="2977" w:type="dxa"/>
            <w:tcBorders>
              <w:top w:val="single" w:sz="4" w:space="0" w:color="auto"/>
              <w:left w:val="single" w:sz="4" w:space="0" w:color="auto"/>
              <w:bottom w:val="single" w:sz="4" w:space="0" w:color="auto"/>
              <w:right w:val="single" w:sz="4" w:space="0" w:color="auto"/>
            </w:tcBorders>
          </w:tcPr>
          <w:p w:rsidR="00FE2B6C" w:rsidRPr="00773452" w:rsidRDefault="00FE2B6C" w:rsidP="00E2325F">
            <w:pPr>
              <w:pStyle w:val="affc"/>
              <w:shd w:val="clear" w:color="auto" w:fill="FFFFFF"/>
              <w:ind w:firstLine="851"/>
              <w:rPr>
                <w:rFonts w:ascii="Times New Roman" w:eastAsia="Times New Roman" w:hAnsi="Times New Roman" w:cs="Times New Roman"/>
              </w:rPr>
            </w:pPr>
            <w:r w:rsidRPr="00773452">
              <w:rPr>
                <w:rFonts w:ascii="Times New Roman" w:eastAsia="Times New Roman" w:hAnsi="Times New Roman" w:cs="Times New Roman"/>
              </w:rPr>
              <w:t>1.2.643.2.2.31.3</w:t>
            </w:r>
          </w:p>
        </w:tc>
        <w:tc>
          <w:tcPr>
            <w:tcW w:w="2517" w:type="dxa"/>
            <w:tcBorders>
              <w:top w:val="single" w:sz="4" w:space="0" w:color="auto"/>
              <w:left w:val="single" w:sz="4" w:space="0" w:color="auto"/>
              <w:bottom w:val="single" w:sz="4" w:space="0" w:color="auto"/>
            </w:tcBorders>
          </w:tcPr>
          <w:p w:rsidR="00FE2B6C" w:rsidRPr="00773452" w:rsidRDefault="00FE2B6C" w:rsidP="00E2325F">
            <w:pPr>
              <w:pStyle w:val="affc"/>
              <w:shd w:val="clear" w:color="auto" w:fill="FFFFFF"/>
              <w:ind w:hanging="3"/>
              <w:rPr>
                <w:rFonts w:ascii="Times New Roman" w:eastAsia="Times New Roman" w:hAnsi="Times New Roman" w:cs="Times New Roman"/>
              </w:rPr>
            </w:pPr>
            <w:r w:rsidRPr="00773452">
              <w:rPr>
                <w:rFonts w:ascii="Times New Roman" w:eastAsia="Times New Roman" w:hAnsi="Times New Roman" w:cs="Times New Roman"/>
              </w:rPr>
              <w:t>Параметры шифрования С</w:t>
            </w:r>
          </w:p>
        </w:tc>
      </w:tr>
      <w:tr w:rsidR="00FE2B6C" w:rsidRPr="003D572F" w:rsidTr="003D572F">
        <w:trPr>
          <w:trHeight w:val="985"/>
        </w:trPr>
        <w:tc>
          <w:tcPr>
            <w:tcW w:w="895" w:type="dxa"/>
            <w:tcBorders>
              <w:top w:val="single" w:sz="4" w:space="0" w:color="auto"/>
              <w:bottom w:val="single" w:sz="4" w:space="0" w:color="auto"/>
              <w:right w:val="single" w:sz="4" w:space="0" w:color="auto"/>
            </w:tcBorders>
          </w:tcPr>
          <w:p w:rsidR="00FE2B6C" w:rsidRPr="00773452" w:rsidRDefault="00FE2B6C" w:rsidP="00E2325F">
            <w:pPr>
              <w:pStyle w:val="affb"/>
              <w:shd w:val="clear" w:color="auto" w:fill="FFFFFF"/>
              <w:ind w:firstLine="851"/>
              <w:jc w:val="left"/>
              <w:rPr>
                <w:rFonts w:ascii="Times New Roman" w:eastAsia="Times New Roman" w:hAnsi="Times New Roman" w:cs="Times New Roman"/>
              </w:rPr>
            </w:pPr>
            <w:r w:rsidRPr="00773452">
              <w:rPr>
                <w:rFonts w:ascii="Times New Roman" w:eastAsia="Times New Roman" w:hAnsi="Times New Roman" w:cs="Times New Roman"/>
                <w:lang w:val="en-US"/>
              </w:rPr>
              <w:t>4</w:t>
            </w:r>
            <w:r w:rsidRPr="00773452">
              <w:rPr>
                <w:rFonts w:ascii="Times New Roman" w:eastAsia="Times New Roman" w:hAnsi="Times New Roman" w:cs="Times New Roman"/>
              </w:rPr>
              <w:t>4</w:t>
            </w:r>
          </w:p>
        </w:tc>
        <w:tc>
          <w:tcPr>
            <w:tcW w:w="3925" w:type="dxa"/>
            <w:tcBorders>
              <w:top w:val="single" w:sz="4" w:space="0" w:color="auto"/>
              <w:left w:val="single" w:sz="4" w:space="0" w:color="auto"/>
              <w:bottom w:val="single" w:sz="4" w:space="0" w:color="auto"/>
              <w:right w:val="single" w:sz="4" w:space="0" w:color="auto"/>
            </w:tcBorders>
          </w:tcPr>
          <w:p w:rsidR="00FE2B6C" w:rsidRPr="00773452" w:rsidRDefault="00FE2B6C" w:rsidP="00E2325F">
            <w:pPr>
              <w:pStyle w:val="affc"/>
              <w:shd w:val="clear" w:color="auto" w:fill="FFFFFF"/>
              <w:spacing w:before="180"/>
              <w:ind w:right="360"/>
              <w:rPr>
                <w:rFonts w:ascii="Times New Roman" w:eastAsia="Times New Roman" w:hAnsi="Times New Roman" w:cs="Times New Roman"/>
                <w:lang w:val="en-US"/>
              </w:rPr>
            </w:pPr>
            <w:r w:rsidRPr="00773452">
              <w:rPr>
                <w:rFonts w:ascii="Times New Roman" w:eastAsia="Times New Roman" w:hAnsi="Times New Roman" w:cs="Times New Roman"/>
                <w:lang w:val="en-US"/>
              </w:rPr>
              <w:t>id-Gost28147-89-CryptoPro-D-ParamSet</w:t>
            </w:r>
          </w:p>
        </w:tc>
        <w:tc>
          <w:tcPr>
            <w:tcW w:w="2977" w:type="dxa"/>
            <w:tcBorders>
              <w:top w:val="single" w:sz="4" w:space="0" w:color="auto"/>
              <w:left w:val="single" w:sz="4" w:space="0" w:color="auto"/>
              <w:bottom w:val="single" w:sz="4" w:space="0" w:color="auto"/>
              <w:right w:val="single" w:sz="4" w:space="0" w:color="auto"/>
            </w:tcBorders>
          </w:tcPr>
          <w:p w:rsidR="00FE2B6C" w:rsidRPr="00773452" w:rsidRDefault="00FE2B6C" w:rsidP="00E2325F">
            <w:pPr>
              <w:pStyle w:val="affc"/>
              <w:shd w:val="clear" w:color="auto" w:fill="FFFFFF"/>
              <w:ind w:firstLine="851"/>
              <w:rPr>
                <w:rFonts w:ascii="Times New Roman" w:eastAsia="Times New Roman" w:hAnsi="Times New Roman" w:cs="Times New Roman"/>
              </w:rPr>
            </w:pPr>
            <w:r w:rsidRPr="00773452">
              <w:rPr>
                <w:rFonts w:ascii="Times New Roman" w:eastAsia="Times New Roman" w:hAnsi="Times New Roman" w:cs="Times New Roman"/>
              </w:rPr>
              <w:t>1.2.643.2.2.31.4</w:t>
            </w:r>
          </w:p>
        </w:tc>
        <w:tc>
          <w:tcPr>
            <w:tcW w:w="2517" w:type="dxa"/>
            <w:tcBorders>
              <w:top w:val="single" w:sz="4" w:space="0" w:color="auto"/>
              <w:left w:val="single" w:sz="4" w:space="0" w:color="auto"/>
              <w:bottom w:val="single" w:sz="4" w:space="0" w:color="auto"/>
            </w:tcBorders>
          </w:tcPr>
          <w:p w:rsidR="00FE2B6C" w:rsidRPr="00773452" w:rsidRDefault="00FE2B6C" w:rsidP="00E2325F">
            <w:pPr>
              <w:pStyle w:val="affc"/>
              <w:shd w:val="clear" w:color="auto" w:fill="FFFFFF"/>
              <w:rPr>
                <w:rFonts w:ascii="Times New Roman" w:eastAsia="Times New Roman" w:hAnsi="Times New Roman" w:cs="Times New Roman"/>
              </w:rPr>
            </w:pPr>
            <w:r w:rsidRPr="00773452">
              <w:rPr>
                <w:rFonts w:ascii="Times New Roman" w:eastAsia="Times New Roman" w:hAnsi="Times New Roman" w:cs="Times New Roman"/>
              </w:rPr>
              <w:t>Параметры шифрования D</w:t>
            </w:r>
          </w:p>
        </w:tc>
      </w:tr>
    </w:tbl>
    <w:p w:rsidR="00FE2B6C" w:rsidRPr="003D572F" w:rsidRDefault="00FE2B6C" w:rsidP="003D572F">
      <w:pPr>
        <w:shd w:val="clear" w:color="auto" w:fill="FFFFFF"/>
        <w:ind w:firstLine="851"/>
        <w:jc w:val="both"/>
      </w:pPr>
    </w:p>
    <w:p w:rsidR="00FE2B6C" w:rsidRPr="003D572F" w:rsidRDefault="00FE2B6C" w:rsidP="003D572F">
      <w:pPr>
        <w:shd w:val="clear" w:color="auto" w:fill="FFFFFF"/>
        <w:ind w:firstLine="851"/>
        <w:jc w:val="both"/>
      </w:pPr>
      <w:r w:rsidRPr="003D572F">
        <w:t>Сформированный файл Расчета должен быть подписан электронной подписью (</w:t>
      </w:r>
      <w:r w:rsidRPr="003D572F">
        <w:rPr>
          <w:rStyle w:val="aff9"/>
          <w:color w:val="auto"/>
        </w:rPr>
        <w:t>ЭП</w:t>
      </w:r>
      <w:r w:rsidRPr="003D572F">
        <w:t>) страхователя либо уполномоченного лица страхователя в соответствии со стандартом PKCS</w:t>
      </w:r>
      <w:r w:rsidRPr="003D572F">
        <w:rPr>
          <w:noProof/>
        </w:rPr>
        <w:t>#</w:t>
      </w:r>
      <w:r w:rsidRPr="003D572F">
        <w:t>7.</w:t>
      </w:r>
    </w:p>
    <w:p w:rsidR="00FE2B6C" w:rsidRPr="003D572F" w:rsidRDefault="00FE2B6C" w:rsidP="003D572F">
      <w:pPr>
        <w:shd w:val="clear" w:color="auto" w:fill="FFFFFF"/>
        <w:ind w:firstLine="851"/>
        <w:jc w:val="both"/>
      </w:pPr>
      <w:r w:rsidRPr="003D572F">
        <w:t xml:space="preserve">Квалифицированный сертификат ключа подписи страхователя, либо уполномоченного лица страхователя должен соответствовать формату Х.509 </w:t>
      </w:r>
      <w:r w:rsidRPr="003D572F">
        <w:lastRenderedPageBreak/>
        <w:t xml:space="preserve">версии 3 и требования Федерального закона № 63 - ФЗ и </w:t>
      </w:r>
      <w:r w:rsidRPr="003D572F">
        <w:rPr>
          <w:rStyle w:val="aff9"/>
          <w:color w:val="auto"/>
        </w:rPr>
        <w:t>приказу</w:t>
      </w:r>
      <w:r>
        <w:t xml:space="preserve"> ФСБ России от 27.12.2011 №</w:t>
      </w:r>
      <w:r w:rsidRPr="003D572F">
        <w:t> 795.</w:t>
      </w:r>
    </w:p>
    <w:p w:rsidR="00FE2B6C" w:rsidRPr="003D572F" w:rsidRDefault="00FE2B6C" w:rsidP="003D572F">
      <w:pPr>
        <w:shd w:val="clear" w:color="auto" w:fill="FFFFFF"/>
        <w:ind w:firstLine="851"/>
        <w:jc w:val="both"/>
      </w:pPr>
      <w:r w:rsidRPr="003D572F">
        <w:t xml:space="preserve">Квалифицированный сертификат ключа подписи страхователя (уполномоченного представителя страхователя) должен быть действующим (валидным) и не находящимся в списках отозванных сертификатов на момент проверки в Фонде ЭП к Расчету. </w:t>
      </w:r>
      <w:hyperlink r:id="rId40" w:history="1">
        <w:r w:rsidRPr="003D572F">
          <w:rPr>
            <w:rStyle w:val="aff9"/>
            <w:color w:val="auto"/>
          </w:rPr>
          <w:t>ЭП</w:t>
        </w:r>
      </w:hyperlink>
      <w:r w:rsidRPr="003D572F">
        <w:t xml:space="preserve"> к зашифрованному файлу должна быть сформирована в соответствии требованиями законодательства Российской Федерации. Выше указанные функции средств ЭП должны выполняться с учетом требований по совместимости применения алгоритмов, изложенных в ГОСТ 28147-89, а также в документах RFC 4357, RFC 4490 и RFC 4491.</w:t>
      </w:r>
    </w:p>
    <w:p w:rsidR="00FE2B6C" w:rsidRPr="003D572F" w:rsidRDefault="00FE2B6C" w:rsidP="003D572F">
      <w:pPr>
        <w:shd w:val="clear" w:color="auto" w:fill="FFFFFF"/>
        <w:ind w:firstLine="851"/>
        <w:jc w:val="both"/>
      </w:pPr>
    </w:p>
    <w:p w:rsidR="00FE2B6C" w:rsidRDefault="00FE2B6C" w:rsidP="003D572F">
      <w:pPr>
        <w:shd w:val="clear" w:color="auto" w:fill="FFFFFF"/>
        <w:rPr>
          <w:rStyle w:val="aff8"/>
          <w:bCs/>
          <w:color w:val="auto"/>
        </w:rPr>
      </w:pPr>
    </w:p>
    <w:p w:rsidR="00FE2B6C" w:rsidRDefault="00FE2B6C" w:rsidP="003D572F">
      <w:pPr>
        <w:shd w:val="clear" w:color="auto" w:fill="FFFFFF"/>
        <w:rPr>
          <w:rStyle w:val="aff8"/>
          <w:bCs/>
          <w:color w:val="auto"/>
        </w:rPr>
      </w:pPr>
    </w:p>
    <w:p w:rsidR="00FE2B6C" w:rsidRDefault="00FE2B6C" w:rsidP="003D572F">
      <w:pPr>
        <w:shd w:val="clear" w:color="auto" w:fill="FFFFFF"/>
        <w:rPr>
          <w:rStyle w:val="aff8"/>
          <w:bCs/>
          <w:color w:val="auto"/>
        </w:rPr>
      </w:pPr>
    </w:p>
    <w:p w:rsidR="00FE2B6C" w:rsidRDefault="00FE2B6C" w:rsidP="003D572F">
      <w:pPr>
        <w:shd w:val="clear" w:color="auto" w:fill="FFFFFF"/>
        <w:rPr>
          <w:rStyle w:val="aff8"/>
          <w:bCs/>
          <w:color w:val="auto"/>
        </w:rPr>
      </w:pPr>
    </w:p>
    <w:p w:rsidR="00FE2B6C" w:rsidRDefault="00FE2B6C" w:rsidP="003D572F">
      <w:pPr>
        <w:shd w:val="clear" w:color="auto" w:fill="FFFFFF"/>
        <w:rPr>
          <w:rStyle w:val="aff8"/>
          <w:bCs/>
          <w:color w:val="auto"/>
        </w:rPr>
      </w:pPr>
    </w:p>
    <w:p w:rsidR="00FE2B6C" w:rsidRDefault="00FE2B6C" w:rsidP="003D572F">
      <w:pPr>
        <w:shd w:val="clear" w:color="auto" w:fill="FFFFFF"/>
        <w:rPr>
          <w:rStyle w:val="aff8"/>
          <w:bCs/>
          <w:color w:val="auto"/>
        </w:rPr>
      </w:pPr>
    </w:p>
    <w:p w:rsidR="00FE2B6C" w:rsidRDefault="00FE2B6C" w:rsidP="003D572F">
      <w:pPr>
        <w:shd w:val="clear" w:color="auto" w:fill="FFFFFF"/>
        <w:rPr>
          <w:rStyle w:val="aff8"/>
          <w:bCs/>
          <w:color w:val="auto"/>
        </w:rPr>
      </w:pPr>
    </w:p>
    <w:p w:rsidR="00FE2B6C" w:rsidRDefault="00FE2B6C" w:rsidP="003D572F">
      <w:pPr>
        <w:shd w:val="clear" w:color="auto" w:fill="FFFFFF"/>
        <w:rPr>
          <w:rStyle w:val="aff8"/>
          <w:bCs/>
          <w:color w:val="auto"/>
        </w:rPr>
      </w:pPr>
    </w:p>
    <w:p w:rsidR="00FE2B6C" w:rsidRDefault="00FE2B6C" w:rsidP="003D572F">
      <w:pPr>
        <w:shd w:val="clear" w:color="auto" w:fill="FFFFFF"/>
        <w:rPr>
          <w:rStyle w:val="aff8"/>
          <w:bCs/>
          <w:color w:val="auto"/>
        </w:rPr>
      </w:pPr>
    </w:p>
    <w:p w:rsidR="00FE2B6C" w:rsidRDefault="00FE2B6C" w:rsidP="003D572F">
      <w:pPr>
        <w:shd w:val="clear" w:color="auto" w:fill="FFFFFF"/>
        <w:rPr>
          <w:rStyle w:val="aff8"/>
          <w:bCs/>
          <w:color w:val="auto"/>
        </w:rPr>
      </w:pPr>
    </w:p>
    <w:p w:rsidR="00FE2B6C" w:rsidRDefault="00FE2B6C" w:rsidP="003D572F">
      <w:pPr>
        <w:shd w:val="clear" w:color="auto" w:fill="FFFFFF"/>
        <w:rPr>
          <w:rStyle w:val="aff8"/>
          <w:bCs/>
          <w:color w:val="auto"/>
        </w:rPr>
      </w:pPr>
    </w:p>
    <w:p w:rsidR="00FE2B6C" w:rsidRDefault="00FE2B6C" w:rsidP="003D572F">
      <w:pPr>
        <w:shd w:val="clear" w:color="auto" w:fill="FFFFFF"/>
        <w:rPr>
          <w:rStyle w:val="aff8"/>
          <w:bCs/>
          <w:color w:val="auto"/>
        </w:rPr>
      </w:pPr>
    </w:p>
    <w:p w:rsidR="00FE2B6C" w:rsidRDefault="00FE2B6C" w:rsidP="003D572F">
      <w:pPr>
        <w:shd w:val="clear" w:color="auto" w:fill="FFFFFF"/>
        <w:rPr>
          <w:rStyle w:val="aff8"/>
          <w:bCs/>
          <w:color w:val="auto"/>
        </w:rPr>
      </w:pPr>
    </w:p>
    <w:p w:rsidR="00FE2B6C" w:rsidRDefault="00FE2B6C" w:rsidP="003D572F">
      <w:pPr>
        <w:shd w:val="clear" w:color="auto" w:fill="FFFFFF"/>
        <w:rPr>
          <w:rStyle w:val="aff8"/>
          <w:bCs/>
          <w:color w:val="auto"/>
        </w:rPr>
      </w:pPr>
    </w:p>
    <w:p w:rsidR="00FE2B6C" w:rsidRDefault="00FE2B6C" w:rsidP="003D572F">
      <w:pPr>
        <w:shd w:val="clear" w:color="auto" w:fill="FFFFFF"/>
        <w:rPr>
          <w:rStyle w:val="aff8"/>
          <w:bCs/>
          <w:color w:val="auto"/>
        </w:rPr>
      </w:pPr>
    </w:p>
    <w:p w:rsidR="00FE2B6C" w:rsidRDefault="00FE2B6C" w:rsidP="003D572F">
      <w:pPr>
        <w:shd w:val="clear" w:color="auto" w:fill="FFFFFF"/>
        <w:rPr>
          <w:rStyle w:val="aff8"/>
          <w:bCs/>
          <w:color w:val="auto"/>
        </w:rPr>
      </w:pPr>
    </w:p>
    <w:p w:rsidR="00FE2B6C" w:rsidRDefault="00FE2B6C" w:rsidP="003D572F">
      <w:pPr>
        <w:shd w:val="clear" w:color="auto" w:fill="FFFFFF"/>
        <w:rPr>
          <w:rStyle w:val="aff8"/>
          <w:bCs/>
          <w:color w:val="auto"/>
        </w:rPr>
      </w:pPr>
    </w:p>
    <w:p w:rsidR="00FE2B6C" w:rsidRDefault="00FE2B6C" w:rsidP="003D572F">
      <w:pPr>
        <w:shd w:val="clear" w:color="auto" w:fill="FFFFFF"/>
        <w:rPr>
          <w:rStyle w:val="aff8"/>
          <w:bCs/>
          <w:color w:val="auto"/>
        </w:rPr>
      </w:pPr>
    </w:p>
    <w:p w:rsidR="00FE2B6C" w:rsidRDefault="00FE2B6C" w:rsidP="003D572F">
      <w:pPr>
        <w:shd w:val="clear" w:color="auto" w:fill="FFFFFF"/>
        <w:rPr>
          <w:rStyle w:val="aff8"/>
          <w:bCs/>
          <w:color w:val="auto"/>
        </w:rPr>
      </w:pPr>
    </w:p>
    <w:p w:rsidR="00FE2B6C" w:rsidRDefault="00FE2B6C" w:rsidP="003D572F">
      <w:pPr>
        <w:shd w:val="clear" w:color="auto" w:fill="FFFFFF"/>
        <w:rPr>
          <w:rStyle w:val="aff8"/>
          <w:bCs/>
          <w:color w:val="auto"/>
        </w:rPr>
      </w:pPr>
    </w:p>
    <w:p w:rsidR="00FE2B6C" w:rsidRDefault="00FE2B6C" w:rsidP="003D572F">
      <w:pPr>
        <w:shd w:val="clear" w:color="auto" w:fill="FFFFFF"/>
        <w:rPr>
          <w:rStyle w:val="aff8"/>
          <w:bCs/>
          <w:color w:val="auto"/>
        </w:rPr>
      </w:pPr>
    </w:p>
    <w:p w:rsidR="00FE2B6C" w:rsidRDefault="00FE2B6C" w:rsidP="003D572F">
      <w:pPr>
        <w:shd w:val="clear" w:color="auto" w:fill="FFFFFF"/>
        <w:rPr>
          <w:rStyle w:val="aff8"/>
          <w:bCs/>
          <w:color w:val="auto"/>
        </w:rPr>
      </w:pPr>
    </w:p>
    <w:p w:rsidR="00FE2B6C" w:rsidRDefault="00FE2B6C" w:rsidP="003D572F">
      <w:pPr>
        <w:shd w:val="clear" w:color="auto" w:fill="FFFFFF"/>
        <w:rPr>
          <w:rStyle w:val="aff8"/>
          <w:bCs/>
          <w:color w:val="auto"/>
        </w:rPr>
      </w:pPr>
    </w:p>
    <w:p w:rsidR="00FE2B6C" w:rsidRDefault="00FE2B6C" w:rsidP="003D572F">
      <w:pPr>
        <w:shd w:val="clear" w:color="auto" w:fill="FFFFFF"/>
        <w:rPr>
          <w:rStyle w:val="aff8"/>
          <w:bCs/>
          <w:color w:val="auto"/>
        </w:rPr>
      </w:pPr>
    </w:p>
    <w:p w:rsidR="00FE2B6C" w:rsidRDefault="00FE2B6C" w:rsidP="003D572F">
      <w:pPr>
        <w:shd w:val="clear" w:color="auto" w:fill="FFFFFF"/>
        <w:rPr>
          <w:rStyle w:val="aff8"/>
          <w:bCs/>
          <w:color w:val="auto"/>
        </w:rPr>
      </w:pPr>
    </w:p>
    <w:p w:rsidR="00FE2B6C" w:rsidRDefault="00FE2B6C" w:rsidP="003D572F">
      <w:pPr>
        <w:shd w:val="clear" w:color="auto" w:fill="FFFFFF"/>
        <w:rPr>
          <w:rStyle w:val="aff8"/>
          <w:bCs/>
          <w:color w:val="auto"/>
        </w:rPr>
      </w:pPr>
    </w:p>
    <w:p w:rsidR="00FE2B6C" w:rsidRDefault="00FE2B6C" w:rsidP="003D572F">
      <w:pPr>
        <w:shd w:val="clear" w:color="auto" w:fill="FFFFFF"/>
        <w:rPr>
          <w:rStyle w:val="aff8"/>
          <w:bCs/>
          <w:color w:val="auto"/>
        </w:rPr>
      </w:pPr>
    </w:p>
    <w:p w:rsidR="00FE2B6C" w:rsidRDefault="00FE2B6C" w:rsidP="003D572F">
      <w:pPr>
        <w:shd w:val="clear" w:color="auto" w:fill="FFFFFF"/>
        <w:rPr>
          <w:rStyle w:val="aff8"/>
          <w:bCs/>
          <w:color w:val="auto"/>
        </w:rPr>
      </w:pPr>
    </w:p>
    <w:p w:rsidR="00FE2B6C" w:rsidRDefault="00FE2B6C" w:rsidP="003D572F">
      <w:pPr>
        <w:shd w:val="clear" w:color="auto" w:fill="FFFFFF"/>
        <w:rPr>
          <w:rStyle w:val="aff8"/>
          <w:bCs/>
          <w:color w:val="auto"/>
        </w:rPr>
      </w:pPr>
    </w:p>
    <w:p w:rsidR="00FE2B6C" w:rsidRDefault="00FE2B6C" w:rsidP="003D572F">
      <w:pPr>
        <w:shd w:val="clear" w:color="auto" w:fill="FFFFFF"/>
        <w:rPr>
          <w:rStyle w:val="aff8"/>
          <w:bCs/>
          <w:color w:val="auto"/>
        </w:rPr>
      </w:pPr>
    </w:p>
    <w:p w:rsidR="00FE2B6C" w:rsidRDefault="00FE2B6C" w:rsidP="003D572F">
      <w:pPr>
        <w:shd w:val="clear" w:color="auto" w:fill="FFFFFF"/>
        <w:rPr>
          <w:rStyle w:val="aff8"/>
          <w:bCs/>
          <w:color w:val="auto"/>
        </w:rPr>
      </w:pPr>
    </w:p>
    <w:p w:rsidR="00FE2B6C" w:rsidRDefault="00FE2B6C" w:rsidP="003D572F">
      <w:pPr>
        <w:shd w:val="clear" w:color="auto" w:fill="FFFFFF"/>
        <w:rPr>
          <w:rStyle w:val="aff8"/>
          <w:bCs/>
          <w:color w:val="auto"/>
        </w:rPr>
      </w:pPr>
    </w:p>
    <w:p w:rsidR="00FE2B6C" w:rsidRDefault="00FE2B6C" w:rsidP="003D572F">
      <w:pPr>
        <w:shd w:val="clear" w:color="auto" w:fill="FFFFFF"/>
        <w:rPr>
          <w:rStyle w:val="aff8"/>
          <w:bCs/>
          <w:color w:val="auto"/>
        </w:rPr>
      </w:pPr>
    </w:p>
    <w:p w:rsidR="00FE2B6C" w:rsidRDefault="00FE2B6C" w:rsidP="003D572F">
      <w:pPr>
        <w:shd w:val="clear" w:color="auto" w:fill="FFFFFF"/>
        <w:rPr>
          <w:rStyle w:val="aff8"/>
          <w:bCs/>
          <w:color w:val="auto"/>
        </w:rPr>
      </w:pPr>
    </w:p>
    <w:tbl>
      <w:tblPr>
        <w:tblW w:w="5103" w:type="dxa"/>
        <w:tblInd w:w="4928" w:type="dxa"/>
        <w:tblLook w:val="01E0"/>
      </w:tblPr>
      <w:tblGrid>
        <w:gridCol w:w="5103"/>
      </w:tblGrid>
      <w:tr w:rsidR="00FE2B6C" w:rsidRPr="003D572F" w:rsidTr="005F4BDD">
        <w:tc>
          <w:tcPr>
            <w:tcW w:w="5103" w:type="dxa"/>
          </w:tcPr>
          <w:p w:rsidR="00FE2B6C" w:rsidRPr="007C7EC6" w:rsidRDefault="00FE2B6C" w:rsidP="00E2325F">
            <w:pPr>
              <w:shd w:val="clear" w:color="auto" w:fill="FFFFFF"/>
              <w:ind w:right="352"/>
              <w:jc w:val="center"/>
            </w:pPr>
            <w:r w:rsidRPr="007C7EC6">
              <w:t>При</w:t>
            </w:r>
            <w:r>
              <w:t>ложение № 5</w:t>
            </w:r>
          </w:p>
          <w:p w:rsidR="00FE2B6C" w:rsidRPr="007C7EC6" w:rsidRDefault="00FE2B6C" w:rsidP="005F4BDD">
            <w:pPr>
              <w:shd w:val="clear" w:color="auto" w:fill="FFFFFF"/>
              <w:ind w:right="352"/>
              <w:jc w:val="center"/>
            </w:pPr>
            <w:r w:rsidRPr="007C7EC6">
              <w:t>к Технологии приема расчетов</w:t>
            </w:r>
          </w:p>
          <w:p w:rsidR="00FE2B6C" w:rsidRPr="007C7EC6" w:rsidRDefault="00FE2B6C" w:rsidP="005F4BDD">
            <w:pPr>
              <w:shd w:val="clear" w:color="auto" w:fill="FFFFFF"/>
              <w:ind w:right="352"/>
              <w:jc w:val="center"/>
            </w:pPr>
            <w:r w:rsidRPr="007C7EC6">
              <w:t>страхователей по начисленным и</w:t>
            </w:r>
          </w:p>
          <w:p w:rsidR="00FE2B6C" w:rsidRPr="007C7EC6" w:rsidRDefault="00FE2B6C" w:rsidP="005F4BDD">
            <w:pPr>
              <w:shd w:val="clear" w:color="auto" w:fill="FFFFFF"/>
              <w:ind w:right="352"/>
              <w:jc w:val="center"/>
            </w:pPr>
            <w:r w:rsidRPr="007C7EC6">
              <w:t>уплаченным страховым взносам в</w:t>
            </w:r>
          </w:p>
          <w:p w:rsidR="00FE2B6C" w:rsidRPr="007C7EC6" w:rsidRDefault="00FE2B6C" w:rsidP="005F4BDD">
            <w:pPr>
              <w:shd w:val="clear" w:color="auto" w:fill="FFFFFF"/>
              <w:ind w:right="352"/>
              <w:jc w:val="center"/>
            </w:pPr>
            <w:r w:rsidRPr="007C7EC6">
              <w:t>системе Фонда социального страхования</w:t>
            </w:r>
          </w:p>
          <w:p w:rsidR="00FE2B6C" w:rsidRDefault="00FE2B6C" w:rsidP="005F4BDD">
            <w:pPr>
              <w:shd w:val="clear" w:color="auto" w:fill="FFFFFF"/>
              <w:ind w:right="352"/>
              <w:jc w:val="center"/>
            </w:pPr>
            <w:r w:rsidRPr="007C7EC6">
              <w:t xml:space="preserve">Российской Федерации в электронном виде с </w:t>
            </w:r>
            <w:r>
              <w:t>применением электронной подписи</w:t>
            </w:r>
            <w:r w:rsidRPr="007C7EC6">
              <w:t xml:space="preserve"> утвержденной приказом Фонда социального страхования Российской Федерации </w:t>
            </w:r>
          </w:p>
          <w:p w:rsidR="00FE2B6C" w:rsidRPr="003D572F" w:rsidRDefault="00FE2B6C" w:rsidP="005F4BDD">
            <w:pPr>
              <w:shd w:val="clear" w:color="auto" w:fill="FFFFFF"/>
              <w:ind w:right="352"/>
              <w:jc w:val="center"/>
              <w:rPr>
                <w:sz w:val="24"/>
                <w:szCs w:val="24"/>
              </w:rPr>
            </w:pPr>
            <w:r w:rsidRPr="007C7EC6">
              <w:t>от «__ »________</w:t>
            </w:r>
            <w:r>
              <w:t>_</w:t>
            </w:r>
            <w:r w:rsidRPr="007C7EC6">
              <w:t>2016 г. № _______</w:t>
            </w:r>
          </w:p>
        </w:tc>
      </w:tr>
    </w:tbl>
    <w:p w:rsidR="00FE2B6C" w:rsidRPr="003D572F" w:rsidRDefault="00FE2B6C" w:rsidP="00E2325F">
      <w:pPr>
        <w:shd w:val="clear" w:color="auto" w:fill="FFFFFF"/>
        <w:ind w:left="5761"/>
      </w:pPr>
    </w:p>
    <w:p w:rsidR="00FE2B6C" w:rsidRPr="003D572F" w:rsidRDefault="00FE2B6C" w:rsidP="003D572F">
      <w:pPr>
        <w:shd w:val="clear" w:color="auto" w:fill="FFFFFF"/>
        <w:rPr>
          <w:b/>
        </w:rPr>
      </w:pPr>
    </w:p>
    <w:p w:rsidR="00FE2B6C" w:rsidRPr="003D572F" w:rsidRDefault="00FE2B6C" w:rsidP="003D572F">
      <w:pPr>
        <w:pStyle w:val="1"/>
        <w:shd w:val="clear" w:color="auto" w:fill="FFFFFF"/>
        <w:jc w:val="center"/>
        <w:rPr>
          <w:rFonts w:ascii="Times New Roman" w:hAnsi="Times New Roman" w:cs="Times New Roman"/>
          <w:sz w:val="28"/>
          <w:szCs w:val="28"/>
        </w:rPr>
      </w:pPr>
      <w:r w:rsidRPr="003D572F">
        <w:rPr>
          <w:rFonts w:ascii="Times New Roman" w:hAnsi="Times New Roman" w:cs="Times New Roman"/>
          <w:sz w:val="28"/>
          <w:szCs w:val="28"/>
        </w:rPr>
        <w:t>Регламент</w:t>
      </w:r>
      <w:r w:rsidRPr="003D572F">
        <w:rPr>
          <w:rFonts w:ascii="Times New Roman" w:hAnsi="Times New Roman" w:cs="Times New Roman"/>
          <w:sz w:val="28"/>
          <w:szCs w:val="28"/>
        </w:rPr>
        <w:br/>
        <w:t>обеспечения безопасности информации при представлении страхователями Расчета в Фонд социального страхования Российской Федерации в электронном виде с применением электронной подписи по телекоммуникационным каналам связи</w:t>
      </w:r>
    </w:p>
    <w:p w:rsidR="00FE2B6C" w:rsidRPr="003D572F" w:rsidRDefault="00FE2B6C" w:rsidP="003D572F">
      <w:pPr>
        <w:shd w:val="clear" w:color="auto" w:fill="FFFFFF"/>
        <w:ind w:firstLine="993"/>
        <w:jc w:val="both"/>
      </w:pPr>
    </w:p>
    <w:p w:rsidR="00FE2B6C" w:rsidRPr="003D572F" w:rsidRDefault="00FE2B6C" w:rsidP="003D572F">
      <w:pPr>
        <w:pStyle w:val="1"/>
        <w:shd w:val="clear" w:color="auto" w:fill="FFFFFF"/>
        <w:ind w:firstLine="993"/>
        <w:jc w:val="both"/>
        <w:rPr>
          <w:rFonts w:ascii="Times New Roman" w:hAnsi="Times New Roman" w:cs="Times New Roman"/>
          <w:sz w:val="28"/>
          <w:szCs w:val="28"/>
        </w:rPr>
      </w:pPr>
      <w:bookmarkStart w:id="136" w:name="sub_50100"/>
      <w:r w:rsidRPr="003D572F">
        <w:rPr>
          <w:rFonts w:ascii="Times New Roman" w:hAnsi="Times New Roman" w:cs="Times New Roman"/>
          <w:sz w:val="28"/>
          <w:szCs w:val="28"/>
        </w:rPr>
        <w:t>1. Введение</w:t>
      </w:r>
    </w:p>
    <w:bookmarkEnd w:id="136"/>
    <w:p w:rsidR="00FE2B6C" w:rsidRPr="003D572F" w:rsidRDefault="00FE2B6C" w:rsidP="003D572F">
      <w:pPr>
        <w:shd w:val="clear" w:color="auto" w:fill="FFFFFF"/>
        <w:ind w:firstLine="993"/>
        <w:jc w:val="both"/>
      </w:pPr>
    </w:p>
    <w:p w:rsidR="00FE2B6C" w:rsidRPr="003D572F" w:rsidRDefault="00FE2B6C" w:rsidP="003D572F">
      <w:pPr>
        <w:shd w:val="clear" w:color="auto" w:fill="FFFFFF"/>
        <w:ind w:firstLine="993"/>
        <w:jc w:val="both"/>
      </w:pPr>
      <w:r w:rsidRPr="003D572F">
        <w:t>Настоящий Регламент обеспечения безопасности информации при представлении страхователями (уполномоченными представителями страхователей) Расчетов в Фонд в электронном виде с применением электронной подписи по телекоммуникационным каналам связи (далее - Регламент) устанавливает и определяет набор требований, условий и регламентных процедур в системе ЭДО Фонда.</w:t>
      </w:r>
    </w:p>
    <w:p w:rsidR="00FE2B6C" w:rsidRPr="003D572F" w:rsidRDefault="00FE2B6C" w:rsidP="003D572F">
      <w:pPr>
        <w:shd w:val="clear" w:color="auto" w:fill="FFFFFF"/>
        <w:ind w:firstLine="993"/>
        <w:jc w:val="both"/>
      </w:pPr>
      <w:r w:rsidRPr="003D572F">
        <w:t xml:space="preserve">Отношения между участниками ЭДО в рамках настоящего Регламента регулируются </w:t>
      </w:r>
      <w:r w:rsidRPr="003D572F">
        <w:rPr>
          <w:rStyle w:val="aff9"/>
          <w:color w:val="auto"/>
        </w:rPr>
        <w:t>Федеральным законом</w:t>
      </w:r>
      <w:r>
        <w:t xml:space="preserve"> №</w:t>
      </w:r>
      <w:r w:rsidRPr="003D572F">
        <w:t xml:space="preserve"> 63-ФЗ, </w:t>
      </w:r>
      <w:r w:rsidRPr="003D572F">
        <w:rPr>
          <w:rStyle w:val="aff9"/>
          <w:color w:val="auto"/>
        </w:rPr>
        <w:t>Федеральным законом</w:t>
      </w:r>
      <w:r w:rsidRPr="003D572F">
        <w:t xml:space="preserve"> </w:t>
      </w:r>
      <w:r>
        <w:t>№</w:t>
      </w:r>
      <w:r w:rsidRPr="003D572F">
        <w:t> 149-ФЗ, другими федеральными законами и нормативными правовыми актами Российской Федерации.</w:t>
      </w:r>
    </w:p>
    <w:p w:rsidR="00FE2B6C" w:rsidRPr="003D572F" w:rsidRDefault="00FE2B6C" w:rsidP="003D572F">
      <w:pPr>
        <w:shd w:val="clear" w:color="auto" w:fill="FFFFFF"/>
        <w:ind w:firstLine="993"/>
        <w:jc w:val="both"/>
      </w:pPr>
    </w:p>
    <w:p w:rsidR="00FE2B6C" w:rsidRPr="003D572F" w:rsidRDefault="00FE2B6C" w:rsidP="003D572F">
      <w:pPr>
        <w:pStyle w:val="1"/>
        <w:shd w:val="clear" w:color="auto" w:fill="FFFFFF"/>
        <w:ind w:firstLine="993"/>
        <w:jc w:val="both"/>
        <w:rPr>
          <w:rFonts w:ascii="Times New Roman" w:hAnsi="Times New Roman" w:cs="Times New Roman"/>
          <w:sz w:val="28"/>
          <w:szCs w:val="28"/>
        </w:rPr>
      </w:pPr>
      <w:bookmarkStart w:id="137" w:name="sub_50200"/>
      <w:r w:rsidRPr="003D572F">
        <w:rPr>
          <w:rFonts w:ascii="Times New Roman" w:hAnsi="Times New Roman" w:cs="Times New Roman"/>
          <w:sz w:val="28"/>
          <w:szCs w:val="28"/>
        </w:rPr>
        <w:t>2. Общие положения</w:t>
      </w:r>
    </w:p>
    <w:bookmarkEnd w:id="137"/>
    <w:p w:rsidR="00FE2B6C" w:rsidRPr="003D572F" w:rsidRDefault="00FE2B6C" w:rsidP="003D572F">
      <w:pPr>
        <w:shd w:val="clear" w:color="auto" w:fill="FFFFFF"/>
        <w:ind w:firstLine="993"/>
        <w:jc w:val="both"/>
      </w:pPr>
    </w:p>
    <w:p w:rsidR="00FE2B6C" w:rsidRPr="003D572F" w:rsidRDefault="00FE2B6C" w:rsidP="003D572F">
      <w:pPr>
        <w:shd w:val="clear" w:color="auto" w:fill="FFFFFF"/>
        <w:ind w:firstLine="993"/>
        <w:jc w:val="both"/>
      </w:pPr>
      <w:bookmarkStart w:id="138" w:name="sub_50201"/>
      <w:r w:rsidRPr="003D572F">
        <w:t>2.1. В системе ЭДО Фонда используются и признаются квалифицированные сертификаты ключей подписи, изданные УЦ Фонда, и другими аккредитованными УЦ, прошедшими аккредитацию в соот</w:t>
      </w:r>
      <w:r>
        <w:t>ветствии с Федеральным законом №</w:t>
      </w:r>
      <w:r w:rsidRPr="003D572F">
        <w:t xml:space="preserve"> 63-ФЗ,</w:t>
      </w:r>
    </w:p>
    <w:p w:rsidR="00FE2B6C" w:rsidRPr="003D572F" w:rsidRDefault="00FE2B6C" w:rsidP="003D572F">
      <w:pPr>
        <w:shd w:val="clear" w:color="auto" w:fill="FFFFFF"/>
        <w:ind w:firstLine="993"/>
        <w:jc w:val="both"/>
      </w:pPr>
      <w:bookmarkStart w:id="139" w:name="sub_50202"/>
      <w:bookmarkEnd w:id="138"/>
      <w:r w:rsidRPr="003D572F">
        <w:lastRenderedPageBreak/>
        <w:t>2.2. ЭП в электронном документе равнозначна собственноручной подписи владельца сертификата ключа подписи при одновременном соблюдении следующих условий:</w:t>
      </w:r>
    </w:p>
    <w:bookmarkEnd w:id="139"/>
    <w:p w:rsidR="00FE2B6C" w:rsidRPr="003D572F" w:rsidRDefault="00FE2B6C" w:rsidP="003D572F">
      <w:pPr>
        <w:shd w:val="clear" w:color="auto" w:fill="FFFFFF"/>
        <w:ind w:firstLine="993"/>
        <w:jc w:val="both"/>
      </w:pPr>
      <w:r w:rsidRPr="003D572F">
        <w:t>- серийный номер сертификата ключа подписи, относящийся к этой ЭП, не содержится в актуальном списке отозванных сертификатов на момент подписания электронного документа;</w:t>
      </w:r>
    </w:p>
    <w:p w:rsidR="00FE2B6C" w:rsidRPr="003D572F" w:rsidRDefault="00FE2B6C" w:rsidP="003D572F">
      <w:pPr>
        <w:shd w:val="clear" w:color="auto" w:fill="FFFFFF"/>
        <w:ind w:firstLine="993"/>
        <w:jc w:val="both"/>
      </w:pPr>
      <w:r w:rsidRPr="003D572F">
        <w:t>- срок действия сертификата ключа подписи, относящегося к этой ЭП, наступил и не окончен на момент представления Расчета;</w:t>
      </w:r>
    </w:p>
    <w:p w:rsidR="00FE2B6C" w:rsidRPr="003D572F" w:rsidRDefault="00FE2B6C" w:rsidP="003D572F">
      <w:pPr>
        <w:shd w:val="clear" w:color="auto" w:fill="FFFFFF"/>
        <w:ind w:firstLine="993"/>
        <w:jc w:val="both"/>
      </w:pPr>
      <w:r w:rsidRPr="003D572F">
        <w:t>- ЭП принадлежит Уполномоченному представителю и сведения о его правомочиях содержатся в базе данных доверенностей Фонда;</w:t>
      </w:r>
    </w:p>
    <w:p w:rsidR="00FE2B6C" w:rsidRPr="003D572F" w:rsidRDefault="00FE2B6C" w:rsidP="003D572F">
      <w:pPr>
        <w:shd w:val="clear" w:color="auto" w:fill="FFFFFF"/>
        <w:ind w:firstLine="993"/>
        <w:jc w:val="both"/>
      </w:pPr>
      <w:r w:rsidRPr="003D572F">
        <w:t>- сертификат ключа подписи, соответствующей ЭП, издан аккредитованным УЦ.</w:t>
      </w:r>
    </w:p>
    <w:p w:rsidR="00FE2B6C" w:rsidRPr="003D572F" w:rsidRDefault="00FE2B6C" w:rsidP="003D572F">
      <w:pPr>
        <w:shd w:val="clear" w:color="auto" w:fill="FFFFFF"/>
        <w:ind w:firstLine="993"/>
        <w:jc w:val="both"/>
      </w:pPr>
    </w:p>
    <w:p w:rsidR="00FE2B6C" w:rsidRPr="003D572F" w:rsidRDefault="00FE2B6C" w:rsidP="003D572F">
      <w:pPr>
        <w:pStyle w:val="1"/>
        <w:shd w:val="clear" w:color="auto" w:fill="FFFFFF"/>
        <w:ind w:firstLine="993"/>
        <w:jc w:val="both"/>
        <w:rPr>
          <w:rFonts w:ascii="Times New Roman" w:hAnsi="Times New Roman" w:cs="Times New Roman"/>
          <w:sz w:val="28"/>
          <w:szCs w:val="28"/>
        </w:rPr>
      </w:pPr>
      <w:bookmarkStart w:id="140" w:name="sub_50300"/>
      <w:r w:rsidRPr="003D572F">
        <w:rPr>
          <w:rFonts w:ascii="Times New Roman" w:hAnsi="Times New Roman" w:cs="Times New Roman"/>
          <w:sz w:val="28"/>
          <w:szCs w:val="28"/>
        </w:rPr>
        <w:t>3. Требования по обеспечению безопасности информации при представлении страхователями Расчетов в Фонд в электронном виде с применением электронной подписи по телекоммуникационным каналам связи</w:t>
      </w:r>
    </w:p>
    <w:bookmarkEnd w:id="140"/>
    <w:p w:rsidR="00FE2B6C" w:rsidRPr="003D572F" w:rsidRDefault="00FE2B6C" w:rsidP="003D572F">
      <w:pPr>
        <w:shd w:val="clear" w:color="auto" w:fill="FFFFFF"/>
        <w:ind w:firstLine="993"/>
        <w:jc w:val="both"/>
      </w:pPr>
    </w:p>
    <w:p w:rsidR="00FE2B6C" w:rsidRPr="003D572F" w:rsidRDefault="00FE2B6C" w:rsidP="003D572F">
      <w:pPr>
        <w:shd w:val="clear" w:color="auto" w:fill="FFFFFF"/>
        <w:ind w:firstLine="993"/>
        <w:jc w:val="both"/>
      </w:pPr>
      <w:bookmarkStart w:id="141" w:name="sub_50301"/>
      <w:r w:rsidRPr="003D572F">
        <w:t xml:space="preserve">3.1. УЦ, оказывающие услуги страхователям по выдаче сертификатов ключа подписи, используемые в </w:t>
      </w:r>
      <w:r w:rsidRPr="003D572F">
        <w:rPr>
          <w:rStyle w:val="aff9"/>
          <w:color w:val="auto"/>
        </w:rPr>
        <w:t>ЭП</w:t>
      </w:r>
      <w:r w:rsidRPr="003D572F">
        <w:t xml:space="preserve"> при представлении страхователями Расчета в Фонд, должны быть аккредитованными в соот</w:t>
      </w:r>
      <w:r>
        <w:t>ветствии с Федеральным законом    №</w:t>
      </w:r>
      <w:r w:rsidRPr="003D572F">
        <w:t xml:space="preserve"> 63-ФЗ.</w:t>
      </w:r>
    </w:p>
    <w:p w:rsidR="00FE2B6C" w:rsidRPr="003D572F" w:rsidRDefault="00FE2B6C" w:rsidP="003D572F">
      <w:pPr>
        <w:shd w:val="clear" w:color="auto" w:fill="FFFFFF"/>
        <w:ind w:firstLine="993"/>
        <w:jc w:val="both"/>
      </w:pPr>
      <w:bookmarkStart w:id="142" w:name="sub_50304"/>
      <w:bookmarkEnd w:id="141"/>
      <w:r w:rsidRPr="003D572F">
        <w:t xml:space="preserve">3.2. Генерация (выработка) ключей шифрования и </w:t>
      </w:r>
      <w:r w:rsidRPr="003D572F">
        <w:rPr>
          <w:rStyle w:val="aff9"/>
          <w:color w:val="auto"/>
        </w:rPr>
        <w:t>ЭП</w:t>
      </w:r>
      <w:r w:rsidRPr="003D572F">
        <w:t xml:space="preserve"> должна производиться страхователями самостоятельно на своих рабочих местах или аккредитованным УЦ</w:t>
      </w:r>
      <w:bookmarkStart w:id="143" w:name="sub_50305"/>
      <w:bookmarkEnd w:id="142"/>
      <w:r w:rsidRPr="003D572F">
        <w:t xml:space="preserve">. </w:t>
      </w:r>
    </w:p>
    <w:p w:rsidR="00FE2B6C" w:rsidRPr="003D572F" w:rsidRDefault="00FE2B6C" w:rsidP="003D572F">
      <w:pPr>
        <w:shd w:val="clear" w:color="auto" w:fill="FFFFFF"/>
        <w:ind w:firstLine="993"/>
        <w:jc w:val="both"/>
      </w:pPr>
      <w:r w:rsidRPr="003D572F">
        <w:t>3.5. Страхователю необходимо иметь доступ к квалифицированному сертификату и списку отозванных сертификатов УЦ Фонда, к реестру сертификатов ключа подписи и списков отозванных сертификатов УЦ, выдавшего сертификат ключа подписи.</w:t>
      </w:r>
    </w:p>
    <w:p w:rsidR="00FE2B6C" w:rsidRPr="003D572F" w:rsidRDefault="00FE2B6C" w:rsidP="003D572F">
      <w:pPr>
        <w:shd w:val="clear" w:color="auto" w:fill="FFFFFF"/>
        <w:ind w:firstLine="993"/>
        <w:jc w:val="both"/>
      </w:pPr>
      <w:bookmarkStart w:id="144" w:name="sub_50306"/>
      <w:bookmarkEnd w:id="143"/>
      <w:r w:rsidRPr="003D572F">
        <w:t>3.6. Сертификат ключа подписи страхователя, используемый для подписи файла Расчета, на момент доставки его в Фонд должен быть действующим (валидным) и не находящимся в списках отозванных сертификатов.</w:t>
      </w:r>
    </w:p>
    <w:p w:rsidR="00FE2B6C" w:rsidRPr="003D572F" w:rsidRDefault="00FE2B6C" w:rsidP="003D572F">
      <w:pPr>
        <w:shd w:val="clear" w:color="auto" w:fill="FFFFFF"/>
        <w:ind w:firstLine="993"/>
        <w:jc w:val="both"/>
      </w:pPr>
      <w:bookmarkStart w:id="145" w:name="sub_50307"/>
      <w:bookmarkEnd w:id="144"/>
      <w:r w:rsidRPr="003D572F">
        <w:t>3.7. Все передаваемые сведения в открытом виде могут быть представлены только на рабочих местах страхователей или работников Фонда. Сведения страхователей должны быть защищены и недоступны для третьих лиц.</w:t>
      </w:r>
    </w:p>
    <w:p w:rsidR="00FE2B6C" w:rsidRPr="003D572F" w:rsidRDefault="00FE2B6C" w:rsidP="003D572F">
      <w:pPr>
        <w:shd w:val="clear" w:color="auto" w:fill="FFFFFF"/>
        <w:ind w:firstLine="993"/>
        <w:jc w:val="both"/>
      </w:pPr>
      <w:bookmarkStart w:id="146" w:name="sub_50308"/>
      <w:bookmarkEnd w:id="145"/>
      <w:r w:rsidRPr="003D572F">
        <w:t xml:space="preserve">3.8. Технологическая проверка полученного файла Расчета, </w:t>
      </w:r>
      <w:hyperlink r:id="rId41" w:history="1">
        <w:r w:rsidRPr="003D572F">
          <w:rPr>
            <w:rStyle w:val="aff9"/>
            <w:color w:val="auto"/>
          </w:rPr>
          <w:t>ЭП</w:t>
        </w:r>
      </w:hyperlink>
      <w:r w:rsidRPr="003D572F">
        <w:t>, осуществление форматно-логического контроля Расчета производится встроенными средствами контроля на единой точке приема.</w:t>
      </w:r>
    </w:p>
    <w:p w:rsidR="00FE2B6C" w:rsidRPr="003D572F" w:rsidRDefault="00FE2B6C" w:rsidP="007A0F87">
      <w:pPr>
        <w:shd w:val="clear" w:color="auto" w:fill="FFFFFF"/>
        <w:ind w:firstLine="993"/>
        <w:jc w:val="both"/>
      </w:pPr>
      <w:bookmarkStart w:id="147" w:name="sub_50309"/>
      <w:bookmarkEnd w:id="146"/>
      <w:r w:rsidRPr="003D572F">
        <w:t>3.9. Страхователем должны быть приняты меры, исключающие рассылку коммерческой и иной рекламы или иных видов сообщений, не предусмотренных настоящей технологией на Шлюз приема Расчетов в сети "Интернет", и обеспечена антивирусная защита трафика обмена.</w:t>
      </w:r>
      <w:bookmarkEnd w:id="135"/>
      <w:bookmarkEnd w:id="147"/>
    </w:p>
    <w:sectPr w:rsidR="00FE2B6C" w:rsidRPr="003D572F" w:rsidSect="003F64AD">
      <w:pgSz w:w="11906" w:h="16838"/>
      <w:pgMar w:top="1134" w:right="850" w:bottom="1134" w:left="993"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376FA" w:rsidRDefault="00A376FA">
      <w:r>
        <w:separator/>
      </w:r>
    </w:p>
  </w:endnote>
  <w:endnote w:type="continuationSeparator" w:id="1">
    <w:p w:rsidR="00A376FA" w:rsidRDefault="00A376F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2D3C" w:rsidRDefault="00E72D3C" w:rsidP="0042469D">
    <w:pPr>
      <w:pStyle w:val="ab"/>
      <w:framePr w:wrap="auto" w:vAnchor="text" w:hAnchor="margin" w:xAlign="right" w:y="1"/>
      <w:rPr>
        <w:rStyle w:val="a7"/>
      </w:rPr>
    </w:pPr>
    <w:r>
      <w:rPr>
        <w:rStyle w:val="a7"/>
      </w:rPr>
      <w:fldChar w:fldCharType="begin"/>
    </w:r>
    <w:r>
      <w:rPr>
        <w:rStyle w:val="a7"/>
      </w:rPr>
      <w:instrText xml:space="preserve">PAGE  </w:instrText>
    </w:r>
    <w:r>
      <w:rPr>
        <w:rStyle w:val="a7"/>
      </w:rPr>
      <w:fldChar w:fldCharType="end"/>
    </w:r>
  </w:p>
  <w:p w:rsidR="00E72D3C" w:rsidRDefault="00E72D3C" w:rsidP="0042469D">
    <w:pPr>
      <w:pStyle w:val="ab"/>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2D3C" w:rsidRDefault="00E72D3C" w:rsidP="0042469D">
    <w:pPr>
      <w:pStyle w:val="ab"/>
      <w:framePr w:wrap="auto" w:vAnchor="text" w:hAnchor="margin" w:xAlign="right" w:y="1"/>
      <w:rPr>
        <w:rStyle w:val="a7"/>
      </w:rPr>
    </w:pPr>
  </w:p>
  <w:p w:rsidR="00E72D3C" w:rsidRDefault="00E72D3C" w:rsidP="0042469D">
    <w:pPr>
      <w:pStyle w:val="ab"/>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376FA" w:rsidRDefault="00A376FA">
      <w:r>
        <w:separator/>
      </w:r>
    </w:p>
  </w:footnote>
  <w:footnote w:type="continuationSeparator" w:id="1">
    <w:p w:rsidR="00A376FA" w:rsidRDefault="00A376F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2D3C" w:rsidRDefault="00E72D3C" w:rsidP="0042469D">
    <w:pPr>
      <w:pStyle w:val="a5"/>
      <w:framePr w:wrap="auto" w:vAnchor="text" w:hAnchor="margin" w:xAlign="center" w:y="1"/>
      <w:rPr>
        <w:rStyle w:val="a7"/>
      </w:rPr>
    </w:pPr>
    <w:r>
      <w:rPr>
        <w:rStyle w:val="a7"/>
      </w:rPr>
      <w:fldChar w:fldCharType="begin"/>
    </w:r>
    <w:r>
      <w:rPr>
        <w:rStyle w:val="a7"/>
      </w:rPr>
      <w:instrText xml:space="preserve">PAGE  </w:instrText>
    </w:r>
    <w:r>
      <w:rPr>
        <w:rStyle w:val="a7"/>
      </w:rPr>
      <w:fldChar w:fldCharType="end"/>
    </w:r>
  </w:p>
  <w:p w:rsidR="00E72D3C" w:rsidRDefault="00E72D3C">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2D3C" w:rsidRDefault="00E72D3C" w:rsidP="00CD060E">
    <w:pPr>
      <w:pStyle w:val="a5"/>
      <w:framePr w:wrap="auto" w:vAnchor="text" w:hAnchor="margin" w:xAlign="center" w:y="1"/>
      <w:rPr>
        <w:rStyle w:val="a7"/>
      </w:rPr>
    </w:pPr>
    <w:r>
      <w:rPr>
        <w:rStyle w:val="a7"/>
      </w:rPr>
      <w:fldChar w:fldCharType="begin"/>
    </w:r>
    <w:r>
      <w:rPr>
        <w:rStyle w:val="a7"/>
      </w:rPr>
      <w:instrText xml:space="preserve">PAGE  </w:instrText>
    </w:r>
    <w:r>
      <w:rPr>
        <w:rStyle w:val="a7"/>
      </w:rPr>
      <w:fldChar w:fldCharType="end"/>
    </w:r>
  </w:p>
  <w:p w:rsidR="00E72D3C" w:rsidRDefault="00E72D3C">
    <w:pPr>
      <w:pStyle w:val="a5"/>
    </w:pPr>
  </w:p>
  <w:p w:rsidR="00E72D3C" w:rsidRDefault="00E72D3C"/>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2D3C" w:rsidRDefault="00E72D3C" w:rsidP="00CD060E">
    <w:pPr>
      <w:pStyle w:val="a5"/>
      <w:framePr w:wrap="auto"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BA2CAB">
      <w:rPr>
        <w:rStyle w:val="a7"/>
        <w:noProof/>
      </w:rPr>
      <w:t>66</w:t>
    </w:r>
    <w:r>
      <w:rPr>
        <w:rStyle w:val="a7"/>
      </w:rPr>
      <w:fldChar w:fldCharType="end"/>
    </w:r>
  </w:p>
  <w:p w:rsidR="00E72D3C" w:rsidRDefault="00E72D3C">
    <w:pPr>
      <w:pStyle w:val="a5"/>
    </w:pPr>
  </w:p>
  <w:p w:rsidR="00E72D3C" w:rsidRDefault="00E72D3C"/>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decimal"/>
      <w:lvlText w:val="%1"/>
      <w:lvlJc w:val="left"/>
      <w:pPr>
        <w:tabs>
          <w:tab w:val="num" w:pos="1146"/>
        </w:tabs>
      </w:pPr>
      <w:rPr>
        <w:rFonts w:cs="Times New Roman"/>
      </w:rPr>
    </w:lvl>
    <w:lvl w:ilvl="1">
      <w:start w:val="1"/>
      <w:numFmt w:val="decimal"/>
      <w:lvlText w:val="%1.%2"/>
      <w:lvlJc w:val="left"/>
      <w:pPr>
        <w:tabs>
          <w:tab w:val="num" w:pos="1290"/>
        </w:tabs>
      </w:pPr>
      <w:rPr>
        <w:rFonts w:cs="Times New Roman"/>
      </w:rPr>
    </w:lvl>
    <w:lvl w:ilvl="2">
      <w:start w:val="1"/>
      <w:numFmt w:val="decimal"/>
      <w:lvlText w:val="%1.%2.%3"/>
      <w:lvlJc w:val="left"/>
      <w:pPr>
        <w:tabs>
          <w:tab w:val="num" w:pos="1434"/>
        </w:tabs>
      </w:pPr>
      <w:rPr>
        <w:rFonts w:cs="Times New Roman"/>
      </w:rPr>
    </w:lvl>
    <w:lvl w:ilvl="3">
      <w:start w:val="1"/>
      <w:numFmt w:val="decimal"/>
      <w:lvlText w:val="%1.%2.%3.%4"/>
      <w:lvlJc w:val="left"/>
      <w:pPr>
        <w:tabs>
          <w:tab w:val="num" w:pos="1578"/>
        </w:tabs>
      </w:pPr>
      <w:rPr>
        <w:rFonts w:cs="Times New Roman"/>
      </w:rPr>
    </w:lvl>
    <w:lvl w:ilvl="4">
      <w:start w:val="1"/>
      <w:numFmt w:val="decimal"/>
      <w:lvlText w:val="%1.%2.%3.%4.%5"/>
      <w:lvlJc w:val="left"/>
      <w:pPr>
        <w:tabs>
          <w:tab w:val="num" w:pos="1722"/>
        </w:tabs>
      </w:pPr>
      <w:rPr>
        <w:rFonts w:cs="Times New Roman"/>
      </w:rPr>
    </w:lvl>
    <w:lvl w:ilvl="5">
      <w:start w:val="1"/>
      <w:numFmt w:val="decimal"/>
      <w:lvlText w:val="%1.%2.%3.%4.%5.%6"/>
      <w:lvlJc w:val="left"/>
      <w:pPr>
        <w:tabs>
          <w:tab w:val="num" w:pos="1866"/>
        </w:tabs>
      </w:pPr>
      <w:rPr>
        <w:rFonts w:cs="Times New Roman"/>
      </w:rPr>
    </w:lvl>
    <w:lvl w:ilvl="6">
      <w:start w:val="1"/>
      <w:numFmt w:val="decimal"/>
      <w:lvlText w:val="%1.%2.%3.%4.%5.%6.%7"/>
      <w:lvlJc w:val="left"/>
      <w:pPr>
        <w:tabs>
          <w:tab w:val="num" w:pos="2010"/>
        </w:tabs>
      </w:pPr>
      <w:rPr>
        <w:rFonts w:cs="Times New Roman"/>
      </w:rPr>
    </w:lvl>
    <w:lvl w:ilvl="7">
      <w:start w:val="1"/>
      <w:numFmt w:val="decimal"/>
      <w:lvlText w:val="%1.%2.%3.%4.%5.%6.%7.%8"/>
      <w:lvlJc w:val="left"/>
      <w:pPr>
        <w:tabs>
          <w:tab w:val="num" w:pos="2154"/>
        </w:tabs>
      </w:pPr>
      <w:rPr>
        <w:rFonts w:cs="Times New Roman"/>
      </w:rPr>
    </w:lvl>
    <w:lvl w:ilvl="8">
      <w:start w:val="1"/>
      <w:numFmt w:val="decimal"/>
      <w:lvlText w:val="%1.%2.%3.%4.%5.%6.%7.%8.%9"/>
      <w:lvlJc w:val="left"/>
      <w:pPr>
        <w:tabs>
          <w:tab w:val="num" w:pos="2298"/>
        </w:tabs>
      </w:pPr>
      <w:rPr>
        <w:rFonts w:cs="Times New Roman"/>
      </w:rPr>
    </w:lvl>
  </w:abstractNum>
  <w:abstractNum w:abstractNumId="1">
    <w:nsid w:val="00000002"/>
    <w:multiLevelType w:val="singleLevel"/>
    <w:tmpl w:val="00000002"/>
    <w:name w:val="WW8Num2"/>
    <w:lvl w:ilvl="0">
      <w:start w:val="1"/>
      <w:numFmt w:val="bullet"/>
      <w:lvlText w:val=""/>
      <w:lvlJc w:val="left"/>
      <w:pPr>
        <w:tabs>
          <w:tab w:val="num" w:pos="2340"/>
        </w:tabs>
        <w:ind w:left="2340" w:hanging="360"/>
      </w:pPr>
      <w:rPr>
        <w:rFonts w:ascii="Symbol" w:hAnsi="Symbol"/>
      </w:rPr>
    </w:lvl>
  </w:abstractNum>
  <w:abstractNum w:abstractNumId="2">
    <w:nsid w:val="008C1EBB"/>
    <w:multiLevelType w:val="multilevel"/>
    <w:tmpl w:val="E27E813E"/>
    <w:lvl w:ilvl="0">
      <w:start w:val="1"/>
      <w:numFmt w:val="decimal"/>
      <w:lvlText w:val="%1"/>
      <w:lvlJc w:val="left"/>
      <w:pPr>
        <w:tabs>
          <w:tab w:val="num" w:pos="1620"/>
        </w:tabs>
        <w:ind w:left="1620" w:hanging="1620"/>
      </w:pPr>
      <w:rPr>
        <w:rFonts w:cs="Times New Roman" w:hint="default"/>
      </w:rPr>
    </w:lvl>
    <w:lvl w:ilvl="1">
      <w:start w:val="1"/>
      <w:numFmt w:val="decimal"/>
      <w:lvlText w:val="%1.%2"/>
      <w:lvlJc w:val="left"/>
      <w:pPr>
        <w:tabs>
          <w:tab w:val="num" w:pos="2520"/>
        </w:tabs>
        <w:ind w:left="2520" w:hanging="1620"/>
      </w:pPr>
      <w:rPr>
        <w:rFonts w:cs="Times New Roman" w:hint="default"/>
      </w:rPr>
    </w:lvl>
    <w:lvl w:ilvl="2">
      <w:start w:val="1"/>
      <w:numFmt w:val="decimal"/>
      <w:lvlText w:val="%1.%2.%3"/>
      <w:lvlJc w:val="left"/>
      <w:pPr>
        <w:tabs>
          <w:tab w:val="num" w:pos="3420"/>
        </w:tabs>
        <w:ind w:left="3420" w:hanging="1620"/>
      </w:pPr>
      <w:rPr>
        <w:rFonts w:cs="Times New Roman" w:hint="default"/>
      </w:rPr>
    </w:lvl>
    <w:lvl w:ilvl="3">
      <w:start w:val="1"/>
      <w:numFmt w:val="decimal"/>
      <w:lvlText w:val="%1.%2.%3.%4"/>
      <w:lvlJc w:val="left"/>
      <w:pPr>
        <w:tabs>
          <w:tab w:val="num" w:pos="4320"/>
        </w:tabs>
        <w:ind w:left="4320" w:hanging="1620"/>
      </w:pPr>
      <w:rPr>
        <w:rFonts w:cs="Times New Roman" w:hint="default"/>
      </w:rPr>
    </w:lvl>
    <w:lvl w:ilvl="4">
      <w:start w:val="1"/>
      <w:numFmt w:val="decimal"/>
      <w:lvlText w:val="%1.%2.%3.%4.%5"/>
      <w:lvlJc w:val="left"/>
      <w:pPr>
        <w:tabs>
          <w:tab w:val="num" w:pos="5220"/>
        </w:tabs>
        <w:ind w:left="5220" w:hanging="1620"/>
      </w:pPr>
      <w:rPr>
        <w:rFonts w:cs="Times New Roman" w:hint="default"/>
      </w:rPr>
    </w:lvl>
    <w:lvl w:ilvl="5">
      <w:start w:val="1"/>
      <w:numFmt w:val="decimal"/>
      <w:lvlText w:val="%1.%2.%3.%4.%5.%6"/>
      <w:lvlJc w:val="left"/>
      <w:pPr>
        <w:tabs>
          <w:tab w:val="num" w:pos="6120"/>
        </w:tabs>
        <w:ind w:left="6120" w:hanging="1620"/>
      </w:pPr>
      <w:rPr>
        <w:rFonts w:cs="Times New Roman" w:hint="default"/>
      </w:rPr>
    </w:lvl>
    <w:lvl w:ilvl="6">
      <w:start w:val="1"/>
      <w:numFmt w:val="decimal"/>
      <w:lvlText w:val="%1.%2.%3.%4.%5.%6.%7"/>
      <w:lvlJc w:val="left"/>
      <w:pPr>
        <w:tabs>
          <w:tab w:val="num" w:pos="7020"/>
        </w:tabs>
        <w:ind w:left="7020" w:hanging="1620"/>
      </w:pPr>
      <w:rPr>
        <w:rFonts w:cs="Times New Roman" w:hint="default"/>
      </w:rPr>
    </w:lvl>
    <w:lvl w:ilvl="7">
      <w:start w:val="1"/>
      <w:numFmt w:val="decimal"/>
      <w:lvlText w:val="%1.%2.%3.%4.%5.%6.%7.%8"/>
      <w:lvlJc w:val="left"/>
      <w:pPr>
        <w:tabs>
          <w:tab w:val="num" w:pos="8100"/>
        </w:tabs>
        <w:ind w:left="8100" w:hanging="1800"/>
      </w:pPr>
      <w:rPr>
        <w:rFonts w:cs="Times New Roman" w:hint="default"/>
      </w:rPr>
    </w:lvl>
    <w:lvl w:ilvl="8">
      <w:start w:val="1"/>
      <w:numFmt w:val="decimal"/>
      <w:lvlText w:val="%1.%2.%3.%4.%5.%6.%7.%8.%9"/>
      <w:lvlJc w:val="left"/>
      <w:pPr>
        <w:tabs>
          <w:tab w:val="num" w:pos="9360"/>
        </w:tabs>
        <w:ind w:left="9360" w:hanging="2160"/>
      </w:pPr>
      <w:rPr>
        <w:rFonts w:cs="Times New Roman" w:hint="default"/>
      </w:rPr>
    </w:lvl>
  </w:abstractNum>
  <w:abstractNum w:abstractNumId="3">
    <w:nsid w:val="01890DA2"/>
    <w:multiLevelType w:val="multilevel"/>
    <w:tmpl w:val="962A4820"/>
    <w:lvl w:ilvl="0">
      <w:start w:val="1"/>
      <w:numFmt w:val="decimal"/>
      <w:lvlText w:val="%1."/>
      <w:lvlJc w:val="left"/>
      <w:pPr>
        <w:tabs>
          <w:tab w:val="num" w:pos="1014"/>
        </w:tabs>
        <w:ind w:left="1014" w:hanging="360"/>
      </w:pPr>
      <w:rPr>
        <w:rFonts w:cs="Times New Roman" w:hint="default"/>
      </w:rPr>
    </w:lvl>
    <w:lvl w:ilvl="1">
      <w:start w:val="1"/>
      <w:numFmt w:val="decimal"/>
      <w:lvlText w:val="2.%2."/>
      <w:lvlJc w:val="left"/>
      <w:pPr>
        <w:tabs>
          <w:tab w:val="num" w:pos="912"/>
        </w:tabs>
        <w:ind w:left="91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4">
    <w:nsid w:val="031D2D07"/>
    <w:multiLevelType w:val="multilevel"/>
    <w:tmpl w:val="962A4820"/>
    <w:lvl w:ilvl="0">
      <w:start w:val="1"/>
      <w:numFmt w:val="decimal"/>
      <w:lvlText w:val="%1."/>
      <w:lvlJc w:val="left"/>
      <w:pPr>
        <w:tabs>
          <w:tab w:val="num" w:pos="360"/>
        </w:tabs>
        <w:ind w:left="360" w:hanging="360"/>
      </w:pPr>
      <w:rPr>
        <w:rFonts w:cs="Times New Roman" w:hint="default"/>
      </w:rPr>
    </w:lvl>
    <w:lvl w:ilvl="1">
      <w:start w:val="1"/>
      <w:numFmt w:val="decimal"/>
      <w:lvlText w:val="2.%2."/>
      <w:lvlJc w:val="left"/>
      <w:pPr>
        <w:tabs>
          <w:tab w:val="num" w:pos="912"/>
        </w:tabs>
        <w:ind w:left="91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5">
    <w:nsid w:val="04B71DC1"/>
    <w:multiLevelType w:val="multilevel"/>
    <w:tmpl w:val="C8529FCC"/>
    <w:lvl w:ilvl="0">
      <w:start w:val="4"/>
      <w:numFmt w:val="decimal"/>
      <w:lvlText w:val="%1."/>
      <w:lvlJc w:val="left"/>
      <w:pPr>
        <w:tabs>
          <w:tab w:val="num" w:pos="465"/>
        </w:tabs>
        <w:ind w:left="465" w:hanging="465"/>
      </w:pPr>
      <w:rPr>
        <w:rFonts w:cs="Times New Roman" w:hint="default"/>
      </w:rPr>
    </w:lvl>
    <w:lvl w:ilvl="1">
      <w:start w:val="5"/>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nsid w:val="06312EBC"/>
    <w:multiLevelType w:val="multilevel"/>
    <w:tmpl w:val="41CA4E46"/>
    <w:lvl w:ilvl="0">
      <w:start w:val="4"/>
      <w:numFmt w:val="decimal"/>
      <w:lvlText w:val="%1."/>
      <w:lvlJc w:val="left"/>
      <w:pPr>
        <w:tabs>
          <w:tab w:val="num" w:pos="450"/>
        </w:tabs>
        <w:ind w:left="450" w:hanging="450"/>
      </w:pPr>
      <w:rPr>
        <w:rFonts w:cs="Times New Roman" w:hint="default"/>
      </w:rPr>
    </w:lvl>
    <w:lvl w:ilvl="1">
      <w:start w:val="6"/>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08B944DE"/>
    <w:multiLevelType w:val="hybridMultilevel"/>
    <w:tmpl w:val="7A163698"/>
    <w:lvl w:ilvl="0" w:tplc="04190001">
      <w:start w:val="1"/>
      <w:numFmt w:val="bullet"/>
      <w:lvlText w:val=""/>
      <w:lvlJc w:val="left"/>
      <w:pPr>
        <w:tabs>
          <w:tab w:val="num" w:pos="2340"/>
        </w:tabs>
        <w:ind w:left="2340" w:hanging="360"/>
      </w:pPr>
      <w:rPr>
        <w:rFonts w:ascii="Symbol" w:hAnsi="Symbol" w:hint="default"/>
      </w:rPr>
    </w:lvl>
    <w:lvl w:ilvl="1" w:tplc="04190003">
      <w:start w:val="1"/>
      <w:numFmt w:val="bullet"/>
      <w:lvlText w:val="o"/>
      <w:lvlJc w:val="left"/>
      <w:pPr>
        <w:tabs>
          <w:tab w:val="num" w:pos="3060"/>
        </w:tabs>
        <w:ind w:left="3060" w:hanging="360"/>
      </w:pPr>
      <w:rPr>
        <w:rFonts w:ascii="Courier New" w:hAnsi="Courier New" w:hint="default"/>
      </w:rPr>
    </w:lvl>
    <w:lvl w:ilvl="2" w:tplc="04190005">
      <w:start w:val="1"/>
      <w:numFmt w:val="bullet"/>
      <w:lvlText w:val=""/>
      <w:lvlJc w:val="left"/>
      <w:pPr>
        <w:tabs>
          <w:tab w:val="num" w:pos="3780"/>
        </w:tabs>
        <w:ind w:left="3780" w:hanging="360"/>
      </w:pPr>
      <w:rPr>
        <w:rFonts w:ascii="Wingdings" w:hAnsi="Wingdings" w:hint="default"/>
      </w:rPr>
    </w:lvl>
    <w:lvl w:ilvl="3" w:tplc="04190001">
      <w:start w:val="1"/>
      <w:numFmt w:val="bullet"/>
      <w:lvlText w:val=""/>
      <w:lvlJc w:val="left"/>
      <w:pPr>
        <w:tabs>
          <w:tab w:val="num" w:pos="4500"/>
        </w:tabs>
        <w:ind w:left="4500" w:hanging="360"/>
      </w:pPr>
      <w:rPr>
        <w:rFonts w:ascii="Symbol" w:hAnsi="Symbol" w:hint="default"/>
      </w:rPr>
    </w:lvl>
    <w:lvl w:ilvl="4" w:tplc="04190003">
      <w:start w:val="1"/>
      <w:numFmt w:val="bullet"/>
      <w:lvlText w:val="o"/>
      <w:lvlJc w:val="left"/>
      <w:pPr>
        <w:tabs>
          <w:tab w:val="num" w:pos="5220"/>
        </w:tabs>
        <w:ind w:left="5220" w:hanging="360"/>
      </w:pPr>
      <w:rPr>
        <w:rFonts w:ascii="Courier New" w:hAnsi="Courier New" w:hint="default"/>
      </w:rPr>
    </w:lvl>
    <w:lvl w:ilvl="5" w:tplc="04190005">
      <w:start w:val="1"/>
      <w:numFmt w:val="bullet"/>
      <w:lvlText w:val=""/>
      <w:lvlJc w:val="left"/>
      <w:pPr>
        <w:tabs>
          <w:tab w:val="num" w:pos="5940"/>
        </w:tabs>
        <w:ind w:left="5940" w:hanging="360"/>
      </w:pPr>
      <w:rPr>
        <w:rFonts w:ascii="Wingdings" w:hAnsi="Wingdings" w:hint="default"/>
      </w:rPr>
    </w:lvl>
    <w:lvl w:ilvl="6" w:tplc="04190001">
      <w:start w:val="1"/>
      <w:numFmt w:val="bullet"/>
      <w:lvlText w:val=""/>
      <w:lvlJc w:val="left"/>
      <w:pPr>
        <w:tabs>
          <w:tab w:val="num" w:pos="6660"/>
        </w:tabs>
        <w:ind w:left="6660" w:hanging="360"/>
      </w:pPr>
      <w:rPr>
        <w:rFonts w:ascii="Symbol" w:hAnsi="Symbol" w:hint="default"/>
      </w:rPr>
    </w:lvl>
    <w:lvl w:ilvl="7" w:tplc="04190003">
      <w:start w:val="1"/>
      <w:numFmt w:val="bullet"/>
      <w:lvlText w:val="o"/>
      <w:lvlJc w:val="left"/>
      <w:pPr>
        <w:tabs>
          <w:tab w:val="num" w:pos="7380"/>
        </w:tabs>
        <w:ind w:left="7380" w:hanging="360"/>
      </w:pPr>
      <w:rPr>
        <w:rFonts w:ascii="Courier New" w:hAnsi="Courier New" w:hint="default"/>
      </w:rPr>
    </w:lvl>
    <w:lvl w:ilvl="8" w:tplc="04190005">
      <w:start w:val="1"/>
      <w:numFmt w:val="bullet"/>
      <w:lvlText w:val=""/>
      <w:lvlJc w:val="left"/>
      <w:pPr>
        <w:tabs>
          <w:tab w:val="num" w:pos="8100"/>
        </w:tabs>
        <w:ind w:left="8100" w:hanging="360"/>
      </w:pPr>
      <w:rPr>
        <w:rFonts w:ascii="Wingdings" w:hAnsi="Wingdings" w:hint="default"/>
      </w:rPr>
    </w:lvl>
  </w:abstractNum>
  <w:abstractNum w:abstractNumId="8">
    <w:nsid w:val="0F51446D"/>
    <w:multiLevelType w:val="multilevel"/>
    <w:tmpl w:val="8B246CE8"/>
    <w:lvl w:ilvl="0">
      <w:start w:val="2"/>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800"/>
        </w:tabs>
        <w:ind w:left="1800" w:hanging="720"/>
      </w:pPr>
      <w:rPr>
        <w:rFonts w:cs="Times New Roman" w:hint="default"/>
      </w:rPr>
    </w:lvl>
    <w:lvl w:ilvl="2">
      <w:start w:val="1"/>
      <w:numFmt w:val="decimal"/>
      <w:lvlText w:val="%1.%2.%3."/>
      <w:lvlJc w:val="left"/>
      <w:pPr>
        <w:tabs>
          <w:tab w:val="num" w:pos="2880"/>
        </w:tabs>
        <w:ind w:left="2880" w:hanging="720"/>
      </w:pPr>
      <w:rPr>
        <w:rFonts w:cs="Times New Roman" w:hint="default"/>
      </w:rPr>
    </w:lvl>
    <w:lvl w:ilvl="3">
      <w:start w:val="1"/>
      <w:numFmt w:val="decimal"/>
      <w:lvlText w:val="%1.%2.%3.%4."/>
      <w:lvlJc w:val="left"/>
      <w:pPr>
        <w:tabs>
          <w:tab w:val="num" w:pos="4320"/>
        </w:tabs>
        <w:ind w:left="4320" w:hanging="1080"/>
      </w:pPr>
      <w:rPr>
        <w:rFonts w:cs="Times New Roman" w:hint="default"/>
      </w:rPr>
    </w:lvl>
    <w:lvl w:ilvl="4">
      <w:start w:val="1"/>
      <w:numFmt w:val="decimal"/>
      <w:lvlText w:val="%1.%2.%3.%4.%5."/>
      <w:lvlJc w:val="left"/>
      <w:pPr>
        <w:tabs>
          <w:tab w:val="num" w:pos="5400"/>
        </w:tabs>
        <w:ind w:left="5400" w:hanging="1080"/>
      </w:pPr>
      <w:rPr>
        <w:rFonts w:cs="Times New Roman" w:hint="default"/>
      </w:rPr>
    </w:lvl>
    <w:lvl w:ilvl="5">
      <w:start w:val="1"/>
      <w:numFmt w:val="decimal"/>
      <w:lvlText w:val="%1.%2.%3.%4.%5.%6."/>
      <w:lvlJc w:val="left"/>
      <w:pPr>
        <w:tabs>
          <w:tab w:val="num" w:pos="6840"/>
        </w:tabs>
        <w:ind w:left="6840" w:hanging="1440"/>
      </w:pPr>
      <w:rPr>
        <w:rFonts w:cs="Times New Roman" w:hint="default"/>
      </w:rPr>
    </w:lvl>
    <w:lvl w:ilvl="6">
      <w:start w:val="1"/>
      <w:numFmt w:val="decimal"/>
      <w:lvlText w:val="%1.%2.%3.%4.%5.%6.%7."/>
      <w:lvlJc w:val="left"/>
      <w:pPr>
        <w:tabs>
          <w:tab w:val="num" w:pos="8280"/>
        </w:tabs>
        <w:ind w:left="8280" w:hanging="1800"/>
      </w:pPr>
      <w:rPr>
        <w:rFonts w:cs="Times New Roman" w:hint="default"/>
      </w:rPr>
    </w:lvl>
    <w:lvl w:ilvl="7">
      <w:start w:val="1"/>
      <w:numFmt w:val="decimal"/>
      <w:lvlText w:val="%1.%2.%3.%4.%5.%6.%7.%8."/>
      <w:lvlJc w:val="left"/>
      <w:pPr>
        <w:tabs>
          <w:tab w:val="num" w:pos="9360"/>
        </w:tabs>
        <w:ind w:left="9360" w:hanging="1800"/>
      </w:pPr>
      <w:rPr>
        <w:rFonts w:cs="Times New Roman" w:hint="default"/>
      </w:rPr>
    </w:lvl>
    <w:lvl w:ilvl="8">
      <w:start w:val="1"/>
      <w:numFmt w:val="decimal"/>
      <w:lvlText w:val="%1.%2.%3.%4.%5.%6.%7.%8.%9."/>
      <w:lvlJc w:val="left"/>
      <w:pPr>
        <w:tabs>
          <w:tab w:val="num" w:pos="10800"/>
        </w:tabs>
        <w:ind w:left="10800" w:hanging="2160"/>
      </w:pPr>
      <w:rPr>
        <w:rFonts w:cs="Times New Roman" w:hint="default"/>
      </w:rPr>
    </w:lvl>
  </w:abstractNum>
  <w:abstractNum w:abstractNumId="9">
    <w:nsid w:val="13A556B5"/>
    <w:multiLevelType w:val="multilevel"/>
    <w:tmpl w:val="C8529FCC"/>
    <w:lvl w:ilvl="0">
      <w:start w:val="4"/>
      <w:numFmt w:val="decimal"/>
      <w:lvlText w:val="%1."/>
      <w:lvlJc w:val="left"/>
      <w:pPr>
        <w:tabs>
          <w:tab w:val="num" w:pos="465"/>
        </w:tabs>
        <w:ind w:left="465" w:hanging="465"/>
      </w:pPr>
      <w:rPr>
        <w:rFonts w:cs="Times New Roman" w:hint="default"/>
      </w:rPr>
    </w:lvl>
    <w:lvl w:ilvl="1">
      <w:start w:val="5"/>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nsid w:val="1F123A39"/>
    <w:multiLevelType w:val="hybridMultilevel"/>
    <w:tmpl w:val="C0D4345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1">
    <w:nsid w:val="23B934DF"/>
    <w:multiLevelType w:val="hybridMultilevel"/>
    <w:tmpl w:val="FF7CC33E"/>
    <w:lvl w:ilvl="0" w:tplc="2A6A93A2">
      <w:start w:val="1"/>
      <w:numFmt w:val="bullet"/>
      <w:lvlText w:val=""/>
      <w:lvlJc w:val="left"/>
      <w:pPr>
        <w:ind w:left="1374" w:hanging="360"/>
      </w:pPr>
      <w:rPr>
        <w:rFonts w:ascii="Symbol" w:hAnsi="Symbol" w:hint="default"/>
      </w:rPr>
    </w:lvl>
    <w:lvl w:ilvl="1" w:tplc="04190003">
      <w:start w:val="1"/>
      <w:numFmt w:val="bullet"/>
      <w:lvlText w:val="o"/>
      <w:lvlJc w:val="left"/>
      <w:pPr>
        <w:ind w:left="2094" w:hanging="360"/>
      </w:pPr>
      <w:rPr>
        <w:rFonts w:ascii="Courier New" w:hAnsi="Courier New" w:hint="default"/>
      </w:rPr>
    </w:lvl>
    <w:lvl w:ilvl="2" w:tplc="04190005">
      <w:start w:val="1"/>
      <w:numFmt w:val="bullet"/>
      <w:lvlText w:val=""/>
      <w:lvlJc w:val="left"/>
      <w:pPr>
        <w:ind w:left="2814" w:hanging="360"/>
      </w:pPr>
      <w:rPr>
        <w:rFonts w:ascii="Wingdings" w:hAnsi="Wingdings" w:hint="default"/>
      </w:rPr>
    </w:lvl>
    <w:lvl w:ilvl="3" w:tplc="04190001">
      <w:start w:val="1"/>
      <w:numFmt w:val="bullet"/>
      <w:lvlText w:val=""/>
      <w:lvlJc w:val="left"/>
      <w:pPr>
        <w:ind w:left="3534" w:hanging="360"/>
      </w:pPr>
      <w:rPr>
        <w:rFonts w:ascii="Symbol" w:hAnsi="Symbol" w:hint="default"/>
      </w:rPr>
    </w:lvl>
    <w:lvl w:ilvl="4" w:tplc="04190003">
      <w:start w:val="1"/>
      <w:numFmt w:val="bullet"/>
      <w:lvlText w:val="o"/>
      <w:lvlJc w:val="left"/>
      <w:pPr>
        <w:ind w:left="4254" w:hanging="360"/>
      </w:pPr>
      <w:rPr>
        <w:rFonts w:ascii="Courier New" w:hAnsi="Courier New" w:hint="default"/>
      </w:rPr>
    </w:lvl>
    <w:lvl w:ilvl="5" w:tplc="04190005">
      <w:start w:val="1"/>
      <w:numFmt w:val="bullet"/>
      <w:lvlText w:val=""/>
      <w:lvlJc w:val="left"/>
      <w:pPr>
        <w:ind w:left="4974" w:hanging="360"/>
      </w:pPr>
      <w:rPr>
        <w:rFonts w:ascii="Wingdings" w:hAnsi="Wingdings" w:hint="default"/>
      </w:rPr>
    </w:lvl>
    <w:lvl w:ilvl="6" w:tplc="04190001">
      <w:start w:val="1"/>
      <w:numFmt w:val="bullet"/>
      <w:lvlText w:val=""/>
      <w:lvlJc w:val="left"/>
      <w:pPr>
        <w:ind w:left="5694" w:hanging="360"/>
      </w:pPr>
      <w:rPr>
        <w:rFonts w:ascii="Symbol" w:hAnsi="Symbol" w:hint="default"/>
      </w:rPr>
    </w:lvl>
    <w:lvl w:ilvl="7" w:tplc="04190003">
      <w:start w:val="1"/>
      <w:numFmt w:val="bullet"/>
      <w:lvlText w:val="o"/>
      <w:lvlJc w:val="left"/>
      <w:pPr>
        <w:ind w:left="6414" w:hanging="360"/>
      </w:pPr>
      <w:rPr>
        <w:rFonts w:ascii="Courier New" w:hAnsi="Courier New" w:hint="default"/>
      </w:rPr>
    </w:lvl>
    <w:lvl w:ilvl="8" w:tplc="04190005">
      <w:start w:val="1"/>
      <w:numFmt w:val="bullet"/>
      <w:lvlText w:val=""/>
      <w:lvlJc w:val="left"/>
      <w:pPr>
        <w:ind w:left="7134" w:hanging="360"/>
      </w:pPr>
      <w:rPr>
        <w:rFonts w:ascii="Wingdings" w:hAnsi="Wingdings" w:hint="default"/>
      </w:rPr>
    </w:lvl>
  </w:abstractNum>
  <w:abstractNum w:abstractNumId="12">
    <w:nsid w:val="23E42C43"/>
    <w:multiLevelType w:val="hybridMultilevel"/>
    <w:tmpl w:val="9A68363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3">
    <w:nsid w:val="2AEB2BE8"/>
    <w:multiLevelType w:val="multilevel"/>
    <w:tmpl w:val="437AEF32"/>
    <w:lvl w:ilvl="0">
      <w:start w:val="5"/>
      <w:numFmt w:val="decimal"/>
      <w:lvlText w:val="%1."/>
      <w:lvlJc w:val="left"/>
      <w:pPr>
        <w:tabs>
          <w:tab w:val="num" w:pos="1410"/>
        </w:tabs>
        <w:ind w:left="1410" w:hanging="1410"/>
      </w:pPr>
      <w:rPr>
        <w:rFonts w:cs="Times New Roman" w:hint="default"/>
      </w:rPr>
    </w:lvl>
    <w:lvl w:ilvl="1">
      <w:start w:val="1"/>
      <w:numFmt w:val="decimal"/>
      <w:lvlText w:val="%1.%2."/>
      <w:lvlJc w:val="left"/>
      <w:pPr>
        <w:tabs>
          <w:tab w:val="num" w:pos="2064"/>
        </w:tabs>
        <w:ind w:left="2064" w:hanging="1410"/>
      </w:pPr>
      <w:rPr>
        <w:rFonts w:cs="Times New Roman" w:hint="default"/>
      </w:rPr>
    </w:lvl>
    <w:lvl w:ilvl="2">
      <w:start w:val="1"/>
      <w:numFmt w:val="decimal"/>
      <w:lvlText w:val="%1.%2.%3."/>
      <w:lvlJc w:val="left"/>
      <w:pPr>
        <w:tabs>
          <w:tab w:val="num" w:pos="2718"/>
        </w:tabs>
        <w:ind w:left="2718" w:hanging="1410"/>
      </w:pPr>
      <w:rPr>
        <w:rFonts w:cs="Times New Roman" w:hint="default"/>
      </w:rPr>
    </w:lvl>
    <w:lvl w:ilvl="3">
      <w:start w:val="1"/>
      <w:numFmt w:val="decimal"/>
      <w:lvlText w:val="%1.%2.%3.%4."/>
      <w:lvlJc w:val="left"/>
      <w:pPr>
        <w:tabs>
          <w:tab w:val="num" w:pos="3372"/>
        </w:tabs>
        <w:ind w:left="3372" w:hanging="1410"/>
      </w:pPr>
      <w:rPr>
        <w:rFonts w:cs="Times New Roman" w:hint="default"/>
      </w:rPr>
    </w:lvl>
    <w:lvl w:ilvl="4">
      <w:start w:val="1"/>
      <w:numFmt w:val="decimal"/>
      <w:lvlText w:val="%1.%2.%3.%4.%5."/>
      <w:lvlJc w:val="left"/>
      <w:pPr>
        <w:tabs>
          <w:tab w:val="num" w:pos="4026"/>
        </w:tabs>
        <w:ind w:left="4026" w:hanging="1410"/>
      </w:pPr>
      <w:rPr>
        <w:rFonts w:cs="Times New Roman" w:hint="default"/>
      </w:rPr>
    </w:lvl>
    <w:lvl w:ilvl="5">
      <w:start w:val="1"/>
      <w:numFmt w:val="decimal"/>
      <w:lvlText w:val="%1.%2.%3.%4.%5.%6."/>
      <w:lvlJc w:val="left"/>
      <w:pPr>
        <w:tabs>
          <w:tab w:val="num" w:pos="4710"/>
        </w:tabs>
        <w:ind w:left="4710" w:hanging="1440"/>
      </w:pPr>
      <w:rPr>
        <w:rFonts w:cs="Times New Roman" w:hint="default"/>
      </w:rPr>
    </w:lvl>
    <w:lvl w:ilvl="6">
      <w:start w:val="1"/>
      <w:numFmt w:val="decimal"/>
      <w:lvlText w:val="%1.%2.%3.%4.%5.%6.%7."/>
      <w:lvlJc w:val="left"/>
      <w:pPr>
        <w:tabs>
          <w:tab w:val="num" w:pos="5724"/>
        </w:tabs>
        <w:ind w:left="5724" w:hanging="1800"/>
      </w:pPr>
      <w:rPr>
        <w:rFonts w:cs="Times New Roman" w:hint="default"/>
      </w:rPr>
    </w:lvl>
    <w:lvl w:ilvl="7">
      <w:start w:val="1"/>
      <w:numFmt w:val="decimal"/>
      <w:lvlText w:val="%1.%2.%3.%4.%5.%6.%7.%8."/>
      <w:lvlJc w:val="left"/>
      <w:pPr>
        <w:tabs>
          <w:tab w:val="num" w:pos="6378"/>
        </w:tabs>
        <w:ind w:left="6378" w:hanging="1800"/>
      </w:pPr>
      <w:rPr>
        <w:rFonts w:cs="Times New Roman" w:hint="default"/>
      </w:rPr>
    </w:lvl>
    <w:lvl w:ilvl="8">
      <w:start w:val="1"/>
      <w:numFmt w:val="decimal"/>
      <w:lvlText w:val="%1.%2.%3.%4.%5.%6.%7.%8.%9."/>
      <w:lvlJc w:val="left"/>
      <w:pPr>
        <w:tabs>
          <w:tab w:val="num" w:pos="7392"/>
        </w:tabs>
        <w:ind w:left="7392" w:hanging="2160"/>
      </w:pPr>
      <w:rPr>
        <w:rFonts w:cs="Times New Roman" w:hint="default"/>
      </w:rPr>
    </w:lvl>
  </w:abstractNum>
  <w:abstractNum w:abstractNumId="14">
    <w:nsid w:val="2B6A32E2"/>
    <w:multiLevelType w:val="hybridMultilevel"/>
    <w:tmpl w:val="82184876"/>
    <w:lvl w:ilvl="0" w:tplc="04190001">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15">
    <w:nsid w:val="2D530092"/>
    <w:multiLevelType w:val="singleLevel"/>
    <w:tmpl w:val="A010F14C"/>
    <w:lvl w:ilvl="0">
      <w:start w:val="4"/>
      <w:numFmt w:val="none"/>
      <w:lvlText w:val="4.6."/>
      <w:lvlJc w:val="left"/>
      <w:pPr>
        <w:tabs>
          <w:tab w:val="num" w:pos="0"/>
        </w:tabs>
      </w:pPr>
      <w:rPr>
        <w:rFonts w:ascii="Times New Roman" w:hAnsi="Times New Roman" w:cs="Times New Roman" w:hint="default"/>
      </w:rPr>
    </w:lvl>
  </w:abstractNum>
  <w:abstractNum w:abstractNumId="16">
    <w:nsid w:val="2D6E0AC8"/>
    <w:multiLevelType w:val="singleLevel"/>
    <w:tmpl w:val="BD5C13D0"/>
    <w:lvl w:ilvl="0">
      <w:start w:val="1"/>
      <w:numFmt w:val="decimal"/>
      <w:lvlText w:val="4.%1."/>
      <w:legacy w:legacy="1" w:legacySpace="0" w:legacyIndent="562"/>
      <w:lvlJc w:val="left"/>
      <w:rPr>
        <w:rFonts w:ascii="Times New Roman" w:hAnsi="Times New Roman" w:cs="Times New Roman" w:hint="default"/>
      </w:rPr>
    </w:lvl>
  </w:abstractNum>
  <w:abstractNum w:abstractNumId="17">
    <w:nsid w:val="2FFD38AF"/>
    <w:multiLevelType w:val="hybridMultilevel"/>
    <w:tmpl w:val="6916F408"/>
    <w:lvl w:ilvl="0" w:tplc="0419000F">
      <w:start w:val="5"/>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8">
    <w:nsid w:val="30F55955"/>
    <w:multiLevelType w:val="hybridMultilevel"/>
    <w:tmpl w:val="D07E1F02"/>
    <w:lvl w:ilvl="0" w:tplc="03D094B0">
      <w:start w:val="9"/>
      <w:numFmt w:val="decimal"/>
      <w:lvlText w:val="%1."/>
      <w:lvlJc w:val="left"/>
      <w:pPr>
        <w:tabs>
          <w:tab w:val="num" w:pos="1260"/>
        </w:tabs>
        <w:ind w:left="1260" w:hanging="360"/>
      </w:pPr>
      <w:rPr>
        <w:rFonts w:cs="Times New Roman" w:hint="default"/>
      </w:rPr>
    </w:lvl>
    <w:lvl w:ilvl="1" w:tplc="04190019">
      <w:start w:val="1"/>
      <w:numFmt w:val="lowerLetter"/>
      <w:lvlText w:val="%2."/>
      <w:lvlJc w:val="left"/>
      <w:pPr>
        <w:tabs>
          <w:tab w:val="num" w:pos="1980"/>
        </w:tabs>
        <w:ind w:left="1980" w:hanging="360"/>
      </w:pPr>
      <w:rPr>
        <w:rFonts w:cs="Times New Roman"/>
      </w:rPr>
    </w:lvl>
    <w:lvl w:ilvl="2" w:tplc="0419001B">
      <w:start w:val="1"/>
      <w:numFmt w:val="lowerRoman"/>
      <w:lvlText w:val="%3."/>
      <w:lvlJc w:val="right"/>
      <w:pPr>
        <w:tabs>
          <w:tab w:val="num" w:pos="2700"/>
        </w:tabs>
        <w:ind w:left="2700" w:hanging="180"/>
      </w:pPr>
      <w:rPr>
        <w:rFonts w:cs="Times New Roman"/>
      </w:rPr>
    </w:lvl>
    <w:lvl w:ilvl="3" w:tplc="0419000F">
      <w:start w:val="1"/>
      <w:numFmt w:val="decimal"/>
      <w:lvlText w:val="%4."/>
      <w:lvlJc w:val="left"/>
      <w:pPr>
        <w:tabs>
          <w:tab w:val="num" w:pos="3420"/>
        </w:tabs>
        <w:ind w:left="3420" w:hanging="360"/>
      </w:pPr>
      <w:rPr>
        <w:rFonts w:cs="Times New Roman"/>
      </w:rPr>
    </w:lvl>
    <w:lvl w:ilvl="4" w:tplc="04190019">
      <w:start w:val="1"/>
      <w:numFmt w:val="lowerLetter"/>
      <w:lvlText w:val="%5."/>
      <w:lvlJc w:val="left"/>
      <w:pPr>
        <w:tabs>
          <w:tab w:val="num" w:pos="4140"/>
        </w:tabs>
        <w:ind w:left="4140" w:hanging="360"/>
      </w:pPr>
      <w:rPr>
        <w:rFonts w:cs="Times New Roman"/>
      </w:rPr>
    </w:lvl>
    <w:lvl w:ilvl="5" w:tplc="0419001B">
      <w:start w:val="1"/>
      <w:numFmt w:val="lowerRoman"/>
      <w:lvlText w:val="%6."/>
      <w:lvlJc w:val="right"/>
      <w:pPr>
        <w:tabs>
          <w:tab w:val="num" w:pos="4860"/>
        </w:tabs>
        <w:ind w:left="4860" w:hanging="180"/>
      </w:pPr>
      <w:rPr>
        <w:rFonts w:cs="Times New Roman"/>
      </w:rPr>
    </w:lvl>
    <w:lvl w:ilvl="6" w:tplc="0419000F">
      <w:start w:val="1"/>
      <w:numFmt w:val="decimal"/>
      <w:lvlText w:val="%7."/>
      <w:lvlJc w:val="left"/>
      <w:pPr>
        <w:tabs>
          <w:tab w:val="num" w:pos="5580"/>
        </w:tabs>
        <w:ind w:left="5580" w:hanging="360"/>
      </w:pPr>
      <w:rPr>
        <w:rFonts w:cs="Times New Roman"/>
      </w:rPr>
    </w:lvl>
    <w:lvl w:ilvl="7" w:tplc="04190019">
      <w:start w:val="1"/>
      <w:numFmt w:val="lowerLetter"/>
      <w:lvlText w:val="%8."/>
      <w:lvlJc w:val="left"/>
      <w:pPr>
        <w:tabs>
          <w:tab w:val="num" w:pos="6300"/>
        </w:tabs>
        <w:ind w:left="6300" w:hanging="360"/>
      </w:pPr>
      <w:rPr>
        <w:rFonts w:cs="Times New Roman"/>
      </w:rPr>
    </w:lvl>
    <w:lvl w:ilvl="8" w:tplc="0419001B">
      <w:start w:val="1"/>
      <w:numFmt w:val="lowerRoman"/>
      <w:lvlText w:val="%9."/>
      <w:lvlJc w:val="right"/>
      <w:pPr>
        <w:tabs>
          <w:tab w:val="num" w:pos="7020"/>
        </w:tabs>
        <w:ind w:left="7020" w:hanging="180"/>
      </w:pPr>
      <w:rPr>
        <w:rFonts w:cs="Times New Roman"/>
      </w:rPr>
    </w:lvl>
  </w:abstractNum>
  <w:abstractNum w:abstractNumId="19">
    <w:nsid w:val="32A10786"/>
    <w:multiLevelType w:val="multilevel"/>
    <w:tmpl w:val="7F960CE4"/>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0">
    <w:nsid w:val="39CB512F"/>
    <w:multiLevelType w:val="multilevel"/>
    <w:tmpl w:val="962A4820"/>
    <w:lvl w:ilvl="0">
      <w:start w:val="1"/>
      <w:numFmt w:val="decimal"/>
      <w:lvlText w:val="%1."/>
      <w:lvlJc w:val="left"/>
      <w:pPr>
        <w:tabs>
          <w:tab w:val="num" w:pos="360"/>
        </w:tabs>
        <w:ind w:left="360" w:hanging="360"/>
      </w:pPr>
      <w:rPr>
        <w:rFonts w:cs="Times New Roman" w:hint="default"/>
      </w:rPr>
    </w:lvl>
    <w:lvl w:ilvl="1">
      <w:start w:val="1"/>
      <w:numFmt w:val="decimal"/>
      <w:lvlText w:val="2.%2."/>
      <w:lvlJc w:val="left"/>
      <w:pPr>
        <w:tabs>
          <w:tab w:val="num" w:pos="912"/>
        </w:tabs>
        <w:ind w:left="91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21">
    <w:nsid w:val="3D8E3AD9"/>
    <w:multiLevelType w:val="multilevel"/>
    <w:tmpl w:val="A5F2C5B0"/>
    <w:lvl w:ilvl="0">
      <w:start w:val="4"/>
      <w:numFmt w:val="decimal"/>
      <w:lvlText w:val="%1."/>
      <w:lvlJc w:val="left"/>
      <w:pPr>
        <w:tabs>
          <w:tab w:val="num" w:pos="1200"/>
        </w:tabs>
        <w:ind w:left="1200" w:hanging="1200"/>
      </w:pPr>
      <w:rPr>
        <w:rFonts w:cs="Times New Roman" w:hint="default"/>
        <w:color w:val="000000"/>
        <w:sz w:val="28"/>
      </w:rPr>
    </w:lvl>
    <w:lvl w:ilvl="1">
      <w:start w:val="5"/>
      <w:numFmt w:val="decimal"/>
      <w:lvlText w:val="%1.%2."/>
      <w:lvlJc w:val="left"/>
      <w:pPr>
        <w:tabs>
          <w:tab w:val="num" w:pos="1886"/>
        </w:tabs>
        <w:ind w:left="1886" w:hanging="1200"/>
      </w:pPr>
      <w:rPr>
        <w:rFonts w:cs="Times New Roman" w:hint="default"/>
        <w:color w:val="000000"/>
        <w:sz w:val="28"/>
      </w:rPr>
    </w:lvl>
    <w:lvl w:ilvl="2">
      <w:start w:val="1"/>
      <w:numFmt w:val="decimal"/>
      <w:lvlText w:val="%1.%2.%3."/>
      <w:lvlJc w:val="left"/>
      <w:pPr>
        <w:tabs>
          <w:tab w:val="num" w:pos="2572"/>
        </w:tabs>
        <w:ind w:left="2572" w:hanging="1200"/>
      </w:pPr>
      <w:rPr>
        <w:rFonts w:cs="Times New Roman" w:hint="default"/>
        <w:color w:val="000000"/>
        <w:sz w:val="28"/>
      </w:rPr>
    </w:lvl>
    <w:lvl w:ilvl="3">
      <w:start w:val="1"/>
      <w:numFmt w:val="decimal"/>
      <w:lvlText w:val="%1.%2.%3.%4."/>
      <w:lvlJc w:val="left"/>
      <w:pPr>
        <w:tabs>
          <w:tab w:val="num" w:pos="3258"/>
        </w:tabs>
        <w:ind w:left="3258" w:hanging="1200"/>
      </w:pPr>
      <w:rPr>
        <w:rFonts w:cs="Times New Roman" w:hint="default"/>
        <w:color w:val="000000"/>
        <w:sz w:val="28"/>
      </w:rPr>
    </w:lvl>
    <w:lvl w:ilvl="4">
      <w:start w:val="1"/>
      <w:numFmt w:val="decimal"/>
      <w:lvlText w:val="%1.%2.%3.%4.%5."/>
      <w:lvlJc w:val="left"/>
      <w:pPr>
        <w:tabs>
          <w:tab w:val="num" w:pos="3944"/>
        </w:tabs>
        <w:ind w:left="3944" w:hanging="1200"/>
      </w:pPr>
      <w:rPr>
        <w:rFonts w:cs="Times New Roman" w:hint="default"/>
        <w:color w:val="000000"/>
        <w:sz w:val="28"/>
      </w:rPr>
    </w:lvl>
    <w:lvl w:ilvl="5">
      <w:start w:val="1"/>
      <w:numFmt w:val="decimal"/>
      <w:lvlText w:val="%1.%2.%3.%4.%5.%6."/>
      <w:lvlJc w:val="left"/>
      <w:pPr>
        <w:tabs>
          <w:tab w:val="num" w:pos="4630"/>
        </w:tabs>
        <w:ind w:left="4630" w:hanging="1200"/>
      </w:pPr>
      <w:rPr>
        <w:rFonts w:cs="Times New Roman" w:hint="default"/>
        <w:color w:val="000000"/>
        <w:sz w:val="28"/>
      </w:rPr>
    </w:lvl>
    <w:lvl w:ilvl="6">
      <w:start w:val="1"/>
      <w:numFmt w:val="decimal"/>
      <w:lvlText w:val="%1.%2.%3.%4.%5.%6.%7."/>
      <w:lvlJc w:val="left"/>
      <w:pPr>
        <w:tabs>
          <w:tab w:val="num" w:pos="5316"/>
        </w:tabs>
        <w:ind w:left="5316" w:hanging="1200"/>
      </w:pPr>
      <w:rPr>
        <w:rFonts w:cs="Times New Roman" w:hint="default"/>
        <w:color w:val="000000"/>
        <w:sz w:val="28"/>
      </w:rPr>
    </w:lvl>
    <w:lvl w:ilvl="7">
      <w:start w:val="1"/>
      <w:numFmt w:val="decimal"/>
      <w:lvlText w:val="%1.%2.%3.%4.%5.%6.%7.%8."/>
      <w:lvlJc w:val="left"/>
      <w:pPr>
        <w:tabs>
          <w:tab w:val="num" w:pos="6242"/>
        </w:tabs>
        <w:ind w:left="6242" w:hanging="1440"/>
      </w:pPr>
      <w:rPr>
        <w:rFonts w:cs="Times New Roman" w:hint="default"/>
        <w:color w:val="000000"/>
        <w:sz w:val="28"/>
      </w:rPr>
    </w:lvl>
    <w:lvl w:ilvl="8">
      <w:start w:val="1"/>
      <w:numFmt w:val="decimal"/>
      <w:lvlText w:val="%1.%2.%3.%4.%5.%6.%7.%8.%9."/>
      <w:lvlJc w:val="left"/>
      <w:pPr>
        <w:tabs>
          <w:tab w:val="num" w:pos="6928"/>
        </w:tabs>
        <w:ind w:left="6928" w:hanging="1440"/>
      </w:pPr>
      <w:rPr>
        <w:rFonts w:cs="Times New Roman" w:hint="default"/>
        <w:color w:val="000000"/>
        <w:sz w:val="28"/>
      </w:rPr>
    </w:lvl>
  </w:abstractNum>
  <w:abstractNum w:abstractNumId="22">
    <w:nsid w:val="437403DE"/>
    <w:multiLevelType w:val="multilevel"/>
    <w:tmpl w:val="E27E813E"/>
    <w:lvl w:ilvl="0">
      <w:start w:val="1"/>
      <w:numFmt w:val="decimal"/>
      <w:lvlText w:val="%1"/>
      <w:lvlJc w:val="left"/>
      <w:pPr>
        <w:tabs>
          <w:tab w:val="num" w:pos="1620"/>
        </w:tabs>
        <w:ind w:left="1620" w:hanging="1620"/>
      </w:pPr>
      <w:rPr>
        <w:rFonts w:cs="Times New Roman" w:hint="default"/>
      </w:rPr>
    </w:lvl>
    <w:lvl w:ilvl="1">
      <w:start w:val="1"/>
      <w:numFmt w:val="decimal"/>
      <w:lvlText w:val="%1.%2"/>
      <w:lvlJc w:val="left"/>
      <w:pPr>
        <w:tabs>
          <w:tab w:val="num" w:pos="2520"/>
        </w:tabs>
        <w:ind w:left="2520" w:hanging="1620"/>
      </w:pPr>
      <w:rPr>
        <w:rFonts w:cs="Times New Roman" w:hint="default"/>
      </w:rPr>
    </w:lvl>
    <w:lvl w:ilvl="2">
      <w:start w:val="1"/>
      <w:numFmt w:val="decimal"/>
      <w:lvlText w:val="%1.%2.%3"/>
      <w:lvlJc w:val="left"/>
      <w:pPr>
        <w:tabs>
          <w:tab w:val="num" w:pos="3420"/>
        </w:tabs>
        <w:ind w:left="3420" w:hanging="1620"/>
      </w:pPr>
      <w:rPr>
        <w:rFonts w:cs="Times New Roman" w:hint="default"/>
      </w:rPr>
    </w:lvl>
    <w:lvl w:ilvl="3">
      <w:start w:val="1"/>
      <w:numFmt w:val="decimal"/>
      <w:lvlText w:val="%1.%2.%3.%4"/>
      <w:lvlJc w:val="left"/>
      <w:pPr>
        <w:tabs>
          <w:tab w:val="num" w:pos="4320"/>
        </w:tabs>
        <w:ind w:left="4320" w:hanging="1620"/>
      </w:pPr>
      <w:rPr>
        <w:rFonts w:cs="Times New Roman" w:hint="default"/>
      </w:rPr>
    </w:lvl>
    <w:lvl w:ilvl="4">
      <w:start w:val="1"/>
      <w:numFmt w:val="decimal"/>
      <w:lvlText w:val="%1.%2.%3.%4.%5"/>
      <w:lvlJc w:val="left"/>
      <w:pPr>
        <w:tabs>
          <w:tab w:val="num" w:pos="5220"/>
        </w:tabs>
        <w:ind w:left="5220" w:hanging="1620"/>
      </w:pPr>
      <w:rPr>
        <w:rFonts w:cs="Times New Roman" w:hint="default"/>
      </w:rPr>
    </w:lvl>
    <w:lvl w:ilvl="5">
      <w:start w:val="1"/>
      <w:numFmt w:val="decimal"/>
      <w:lvlText w:val="%1.%2.%3.%4.%5.%6"/>
      <w:lvlJc w:val="left"/>
      <w:pPr>
        <w:tabs>
          <w:tab w:val="num" w:pos="6120"/>
        </w:tabs>
        <w:ind w:left="6120" w:hanging="1620"/>
      </w:pPr>
      <w:rPr>
        <w:rFonts w:cs="Times New Roman" w:hint="default"/>
      </w:rPr>
    </w:lvl>
    <w:lvl w:ilvl="6">
      <w:start w:val="1"/>
      <w:numFmt w:val="decimal"/>
      <w:lvlText w:val="%1.%2.%3.%4.%5.%6.%7"/>
      <w:lvlJc w:val="left"/>
      <w:pPr>
        <w:tabs>
          <w:tab w:val="num" w:pos="7020"/>
        </w:tabs>
        <w:ind w:left="7020" w:hanging="1620"/>
      </w:pPr>
      <w:rPr>
        <w:rFonts w:cs="Times New Roman" w:hint="default"/>
      </w:rPr>
    </w:lvl>
    <w:lvl w:ilvl="7">
      <w:start w:val="1"/>
      <w:numFmt w:val="decimal"/>
      <w:lvlText w:val="%1.%2.%3.%4.%5.%6.%7.%8"/>
      <w:lvlJc w:val="left"/>
      <w:pPr>
        <w:tabs>
          <w:tab w:val="num" w:pos="8100"/>
        </w:tabs>
        <w:ind w:left="8100" w:hanging="1800"/>
      </w:pPr>
      <w:rPr>
        <w:rFonts w:cs="Times New Roman" w:hint="default"/>
      </w:rPr>
    </w:lvl>
    <w:lvl w:ilvl="8">
      <w:start w:val="1"/>
      <w:numFmt w:val="decimal"/>
      <w:lvlText w:val="%1.%2.%3.%4.%5.%6.%7.%8.%9"/>
      <w:lvlJc w:val="left"/>
      <w:pPr>
        <w:tabs>
          <w:tab w:val="num" w:pos="9360"/>
        </w:tabs>
        <w:ind w:left="9360" w:hanging="2160"/>
      </w:pPr>
      <w:rPr>
        <w:rFonts w:cs="Times New Roman" w:hint="default"/>
      </w:rPr>
    </w:lvl>
  </w:abstractNum>
  <w:abstractNum w:abstractNumId="23">
    <w:nsid w:val="43AF46E5"/>
    <w:multiLevelType w:val="multilevel"/>
    <w:tmpl w:val="5860EE46"/>
    <w:lvl w:ilvl="0">
      <w:start w:val="1"/>
      <w:numFmt w:val="decimal"/>
      <w:lvlText w:val="%1."/>
      <w:lvlJc w:val="left"/>
      <w:pPr>
        <w:tabs>
          <w:tab w:val="num" w:pos="360"/>
        </w:tabs>
        <w:ind w:left="360" w:hanging="360"/>
      </w:pPr>
      <w:rPr>
        <w:rFonts w:cs="Times New Roman" w:hint="default"/>
      </w:rPr>
    </w:lvl>
    <w:lvl w:ilvl="1">
      <w:start w:val="1"/>
      <w:numFmt w:val="decimal"/>
      <w:lvlText w:val="4.%2."/>
      <w:lvlJc w:val="left"/>
      <w:pPr>
        <w:tabs>
          <w:tab w:val="num" w:pos="1512"/>
        </w:tabs>
        <w:ind w:left="151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24">
    <w:nsid w:val="43D0423D"/>
    <w:multiLevelType w:val="multilevel"/>
    <w:tmpl w:val="1B0E3C62"/>
    <w:lvl w:ilvl="0">
      <w:start w:val="1"/>
      <w:numFmt w:val="decimal"/>
      <w:lvlText w:val="%1"/>
      <w:lvlJc w:val="left"/>
      <w:pPr>
        <w:tabs>
          <w:tab w:val="num" w:pos="1620"/>
        </w:tabs>
        <w:ind w:left="1620" w:hanging="1620"/>
      </w:pPr>
      <w:rPr>
        <w:rFonts w:cs="Times New Roman" w:hint="default"/>
      </w:rPr>
    </w:lvl>
    <w:lvl w:ilvl="1">
      <w:start w:val="1"/>
      <w:numFmt w:val="decimal"/>
      <w:lvlText w:val="2.%2"/>
      <w:lvlJc w:val="left"/>
      <w:pPr>
        <w:tabs>
          <w:tab w:val="num" w:pos="2520"/>
        </w:tabs>
        <w:ind w:left="2520" w:hanging="1620"/>
      </w:pPr>
      <w:rPr>
        <w:rFonts w:cs="Times New Roman" w:hint="default"/>
      </w:rPr>
    </w:lvl>
    <w:lvl w:ilvl="2">
      <w:start w:val="1"/>
      <w:numFmt w:val="decimal"/>
      <w:lvlText w:val="%1.%2.%3"/>
      <w:lvlJc w:val="left"/>
      <w:pPr>
        <w:tabs>
          <w:tab w:val="num" w:pos="3420"/>
        </w:tabs>
        <w:ind w:left="3420" w:hanging="1620"/>
      </w:pPr>
      <w:rPr>
        <w:rFonts w:cs="Times New Roman" w:hint="default"/>
      </w:rPr>
    </w:lvl>
    <w:lvl w:ilvl="3">
      <w:start w:val="1"/>
      <w:numFmt w:val="decimal"/>
      <w:lvlText w:val="%1.%2.%3.%4"/>
      <w:lvlJc w:val="left"/>
      <w:pPr>
        <w:tabs>
          <w:tab w:val="num" w:pos="4320"/>
        </w:tabs>
        <w:ind w:left="4320" w:hanging="1620"/>
      </w:pPr>
      <w:rPr>
        <w:rFonts w:cs="Times New Roman" w:hint="default"/>
      </w:rPr>
    </w:lvl>
    <w:lvl w:ilvl="4">
      <w:start w:val="1"/>
      <w:numFmt w:val="decimal"/>
      <w:lvlText w:val="%1.%2.%3.%4.%5"/>
      <w:lvlJc w:val="left"/>
      <w:pPr>
        <w:tabs>
          <w:tab w:val="num" w:pos="5220"/>
        </w:tabs>
        <w:ind w:left="5220" w:hanging="1620"/>
      </w:pPr>
      <w:rPr>
        <w:rFonts w:cs="Times New Roman" w:hint="default"/>
      </w:rPr>
    </w:lvl>
    <w:lvl w:ilvl="5">
      <w:start w:val="1"/>
      <w:numFmt w:val="decimal"/>
      <w:lvlText w:val="%1.%2.%3.%4.%5.%6"/>
      <w:lvlJc w:val="left"/>
      <w:pPr>
        <w:tabs>
          <w:tab w:val="num" w:pos="6120"/>
        </w:tabs>
        <w:ind w:left="6120" w:hanging="1620"/>
      </w:pPr>
      <w:rPr>
        <w:rFonts w:cs="Times New Roman" w:hint="default"/>
      </w:rPr>
    </w:lvl>
    <w:lvl w:ilvl="6">
      <w:start w:val="1"/>
      <w:numFmt w:val="decimal"/>
      <w:lvlText w:val="%1.%2.%3.%4.%5.%6.%7"/>
      <w:lvlJc w:val="left"/>
      <w:pPr>
        <w:tabs>
          <w:tab w:val="num" w:pos="7020"/>
        </w:tabs>
        <w:ind w:left="7020" w:hanging="1620"/>
      </w:pPr>
      <w:rPr>
        <w:rFonts w:cs="Times New Roman" w:hint="default"/>
      </w:rPr>
    </w:lvl>
    <w:lvl w:ilvl="7">
      <w:start w:val="1"/>
      <w:numFmt w:val="decimal"/>
      <w:lvlText w:val="%1.%2.%3.%4.%5.%6.%7.%8"/>
      <w:lvlJc w:val="left"/>
      <w:pPr>
        <w:tabs>
          <w:tab w:val="num" w:pos="8100"/>
        </w:tabs>
        <w:ind w:left="8100" w:hanging="1800"/>
      </w:pPr>
      <w:rPr>
        <w:rFonts w:cs="Times New Roman" w:hint="default"/>
      </w:rPr>
    </w:lvl>
    <w:lvl w:ilvl="8">
      <w:start w:val="1"/>
      <w:numFmt w:val="decimal"/>
      <w:lvlText w:val="%1.%2.%3.%4.%5.%6.%7.%8.%9"/>
      <w:lvlJc w:val="left"/>
      <w:pPr>
        <w:tabs>
          <w:tab w:val="num" w:pos="9360"/>
        </w:tabs>
        <w:ind w:left="9360" w:hanging="2160"/>
      </w:pPr>
      <w:rPr>
        <w:rFonts w:cs="Times New Roman" w:hint="default"/>
      </w:rPr>
    </w:lvl>
  </w:abstractNum>
  <w:abstractNum w:abstractNumId="25">
    <w:nsid w:val="4BD455B4"/>
    <w:multiLevelType w:val="multilevel"/>
    <w:tmpl w:val="6254AD2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512"/>
        </w:tabs>
        <w:ind w:left="151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26">
    <w:nsid w:val="550912F5"/>
    <w:multiLevelType w:val="multilevel"/>
    <w:tmpl w:val="A5F2C5B0"/>
    <w:lvl w:ilvl="0">
      <w:start w:val="4"/>
      <w:numFmt w:val="decimal"/>
      <w:lvlText w:val="%1."/>
      <w:lvlJc w:val="left"/>
      <w:pPr>
        <w:tabs>
          <w:tab w:val="num" w:pos="1200"/>
        </w:tabs>
        <w:ind w:left="1200" w:hanging="1200"/>
      </w:pPr>
      <w:rPr>
        <w:rFonts w:cs="Times New Roman" w:hint="default"/>
        <w:color w:val="000000"/>
        <w:sz w:val="28"/>
      </w:rPr>
    </w:lvl>
    <w:lvl w:ilvl="1">
      <w:start w:val="5"/>
      <w:numFmt w:val="decimal"/>
      <w:lvlText w:val="%1.%2."/>
      <w:lvlJc w:val="left"/>
      <w:pPr>
        <w:tabs>
          <w:tab w:val="num" w:pos="1886"/>
        </w:tabs>
        <w:ind w:left="1886" w:hanging="1200"/>
      </w:pPr>
      <w:rPr>
        <w:rFonts w:cs="Times New Roman" w:hint="default"/>
        <w:color w:val="000000"/>
        <w:sz w:val="28"/>
      </w:rPr>
    </w:lvl>
    <w:lvl w:ilvl="2">
      <w:start w:val="1"/>
      <w:numFmt w:val="decimal"/>
      <w:lvlText w:val="%1.%2.%3."/>
      <w:lvlJc w:val="left"/>
      <w:pPr>
        <w:tabs>
          <w:tab w:val="num" w:pos="2572"/>
        </w:tabs>
        <w:ind w:left="2572" w:hanging="1200"/>
      </w:pPr>
      <w:rPr>
        <w:rFonts w:cs="Times New Roman" w:hint="default"/>
        <w:color w:val="000000"/>
        <w:sz w:val="28"/>
      </w:rPr>
    </w:lvl>
    <w:lvl w:ilvl="3">
      <w:start w:val="1"/>
      <w:numFmt w:val="decimal"/>
      <w:lvlText w:val="%1.%2.%3.%4."/>
      <w:lvlJc w:val="left"/>
      <w:pPr>
        <w:tabs>
          <w:tab w:val="num" w:pos="3258"/>
        </w:tabs>
        <w:ind w:left="3258" w:hanging="1200"/>
      </w:pPr>
      <w:rPr>
        <w:rFonts w:cs="Times New Roman" w:hint="default"/>
        <w:color w:val="000000"/>
        <w:sz w:val="28"/>
      </w:rPr>
    </w:lvl>
    <w:lvl w:ilvl="4">
      <w:start w:val="1"/>
      <w:numFmt w:val="decimal"/>
      <w:lvlText w:val="%1.%2.%3.%4.%5."/>
      <w:lvlJc w:val="left"/>
      <w:pPr>
        <w:tabs>
          <w:tab w:val="num" w:pos="3944"/>
        </w:tabs>
        <w:ind w:left="3944" w:hanging="1200"/>
      </w:pPr>
      <w:rPr>
        <w:rFonts w:cs="Times New Roman" w:hint="default"/>
        <w:color w:val="000000"/>
        <w:sz w:val="28"/>
      </w:rPr>
    </w:lvl>
    <w:lvl w:ilvl="5">
      <w:start w:val="1"/>
      <w:numFmt w:val="decimal"/>
      <w:lvlText w:val="%1.%2.%3.%4.%5.%6."/>
      <w:lvlJc w:val="left"/>
      <w:pPr>
        <w:tabs>
          <w:tab w:val="num" w:pos="4630"/>
        </w:tabs>
        <w:ind w:left="4630" w:hanging="1200"/>
      </w:pPr>
      <w:rPr>
        <w:rFonts w:cs="Times New Roman" w:hint="default"/>
        <w:color w:val="000000"/>
        <w:sz w:val="28"/>
      </w:rPr>
    </w:lvl>
    <w:lvl w:ilvl="6">
      <w:start w:val="1"/>
      <w:numFmt w:val="decimal"/>
      <w:lvlText w:val="%1.%2.%3.%4.%5.%6.%7."/>
      <w:lvlJc w:val="left"/>
      <w:pPr>
        <w:tabs>
          <w:tab w:val="num" w:pos="5316"/>
        </w:tabs>
        <w:ind w:left="5316" w:hanging="1200"/>
      </w:pPr>
      <w:rPr>
        <w:rFonts w:cs="Times New Roman" w:hint="default"/>
        <w:color w:val="000000"/>
        <w:sz w:val="28"/>
      </w:rPr>
    </w:lvl>
    <w:lvl w:ilvl="7">
      <w:start w:val="1"/>
      <w:numFmt w:val="decimal"/>
      <w:lvlText w:val="%1.%2.%3.%4.%5.%6.%7.%8."/>
      <w:lvlJc w:val="left"/>
      <w:pPr>
        <w:tabs>
          <w:tab w:val="num" w:pos="6242"/>
        </w:tabs>
        <w:ind w:left="6242" w:hanging="1440"/>
      </w:pPr>
      <w:rPr>
        <w:rFonts w:cs="Times New Roman" w:hint="default"/>
        <w:color w:val="000000"/>
        <w:sz w:val="28"/>
      </w:rPr>
    </w:lvl>
    <w:lvl w:ilvl="8">
      <w:start w:val="1"/>
      <w:numFmt w:val="decimal"/>
      <w:lvlText w:val="%1.%2.%3.%4.%5.%6.%7.%8.%9."/>
      <w:lvlJc w:val="left"/>
      <w:pPr>
        <w:tabs>
          <w:tab w:val="num" w:pos="6928"/>
        </w:tabs>
        <w:ind w:left="6928" w:hanging="1440"/>
      </w:pPr>
      <w:rPr>
        <w:rFonts w:cs="Times New Roman" w:hint="default"/>
        <w:color w:val="000000"/>
        <w:sz w:val="28"/>
      </w:rPr>
    </w:lvl>
  </w:abstractNum>
  <w:abstractNum w:abstractNumId="27">
    <w:nsid w:val="555733FD"/>
    <w:multiLevelType w:val="hybridMultilevel"/>
    <w:tmpl w:val="50262372"/>
    <w:lvl w:ilvl="0" w:tplc="04190001">
      <w:start w:val="1"/>
      <w:numFmt w:val="bullet"/>
      <w:lvlText w:val=""/>
      <w:lvlJc w:val="left"/>
      <w:pPr>
        <w:ind w:left="1374" w:hanging="360"/>
      </w:pPr>
      <w:rPr>
        <w:rFonts w:ascii="Symbol" w:hAnsi="Symbol" w:hint="default"/>
      </w:rPr>
    </w:lvl>
    <w:lvl w:ilvl="1" w:tplc="04190003">
      <w:start w:val="1"/>
      <w:numFmt w:val="bullet"/>
      <w:lvlText w:val="o"/>
      <w:lvlJc w:val="left"/>
      <w:pPr>
        <w:ind w:left="2094" w:hanging="360"/>
      </w:pPr>
      <w:rPr>
        <w:rFonts w:ascii="Courier New" w:hAnsi="Courier New" w:hint="default"/>
      </w:rPr>
    </w:lvl>
    <w:lvl w:ilvl="2" w:tplc="04190005">
      <w:start w:val="1"/>
      <w:numFmt w:val="bullet"/>
      <w:lvlText w:val=""/>
      <w:lvlJc w:val="left"/>
      <w:pPr>
        <w:ind w:left="2814" w:hanging="360"/>
      </w:pPr>
      <w:rPr>
        <w:rFonts w:ascii="Wingdings" w:hAnsi="Wingdings" w:hint="default"/>
      </w:rPr>
    </w:lvl>
    <w:lvl w:ilvl="3" w:tplc="04190001">
      <w:start w:val="1"/>
      <w:numFmt w:val="bullet"/>
      <w:lvlText w:val=""/>
      <w:lvlJc w:val="left"/>
      <w:pPr>
        <w:ind w:left="3534" w:hanging="360"/>
      </w:pPr>
      <w:rPr>
        <w:rFonts w:ascii="Symbol" w:hAnsi="Symbol" w:hint="default"/>
      </w:rPr>
    </w:lvl>
    <w:lvl w:ilvl="4" w:tplc="04190003">
      <w:start w:val="1"/>
      <w:numFmt w:val="bullet"/>
      <w:lvlText w:val="o"/>
      <w:lvlJc w:val="left"/>
      <w:pPr>
        <w:ind w:left="4254" w:hanging="360"/>
      </w:pPr>
      <w:rPr>
        <w:rFonts w:ascii="Courier New" w:hAnsi="Courier New" w:hint="default"/>
      </w:rPr>
    </w:lvl>
    <w:lvl w:ilvl="5" w:tplc="04190005">
      <w:start w:val="1"/>
      <w:numFmt w:val="bullet"/>
      <w:lvlText w:val=""/>
      <w:lvlJc w:val="left"/>
      <w:pPr>
        <w:ind w:left="4974" w:hanging="360"/>
      </w:pPr>
      <w:rPr>
        <w:rFonts w:ascii="Wingdings" w:hAnsi="Wingdings" w:hint="default"/>
      </w:rPr>
    </w:lvl>
    <w:lvl w:ilvl="6" w:tplc="04190001">
      <w:start w:val="1"/>
      <w:numFmt w:val="bullet"/>
      <w:lvlText w:val=""/>
      <w:lvlJc w:val="left"/>
      <w:pPr>
        <w:ind w:left="5694" w:hanging="360"/>
      </w:pPr>
      <w:rPr>
        <w:rFonts w:ascii="Symbol" w:hAnsi="Symbol" w:hint="default"/>
      </w:rPr>
    </w:lvl>
    <w:lvl w:ilvl="7" w:tplc="04190003">
      <w:start w:val="1"/>
      <w:numFmt w:val="bullet"/>
      <w:lvlText w:val="o"/>
      <w:lvlJc w:val="left"/>
      <w:pPr>
        <w:ind w:left="6414" w:hanging="360"/>
      </w:pPr>
      <w:rPr>
        <w:rFonts w:ascii="Courier New" w:hAnsi="Courier New" w:hint="default"/>
      </w:rPr>
    </w:lvl>
    <w:lvl w:ilvl="8" w:tplc="04190005">
      <w:start w:val="1"/>
      <w:numFmt w:val="bullet"/>
      <w:lvlText w:val=""/>
      <w:lvlJc w:val="left"/>
      <w:pPr>
        <w:ind w:left="7134" w:hanging="360"/>
      </w:pPr>
      <w:rPr>
        <w:rFonts w:ascii="Wingdings" w:hAnsi="Wingdings" w:hint="default"/>
      </w:rPr>
    </w:lvl>
  </w:abstractNum>
  <w:abstractNum w:abstractNumId="28">
    <w:nsid w:val="5B3D7D39"/>
    <w:multiLevelType w:val="multilevel"/>
    <w:tmpl w:val="13FE4622"/>
    <w:lvl w:ilvl="0">
      <w:start w:val="1"/>
      <w:numFmt w:val="decimal"/>
      <w:lvlText w:val="%1."/>
      <w:lvlJc w:val="left"/>
      <w:pPr>
        <w:tabs>
          <w:tab w:val="num" w:pos="1014"/>
        </w:tabs>
        <w:ind w:left="1014" w:hanging="360"/>
      </w:pPr>
      <w:rPr>
        <w:rFonts w:cs="Times New Roman" w:hint="default"/>
      </w:rPr>
    </w:lvl>
    <w:lvl w:ilvl="1">
      <w:start w:val="1"/>
      <w:numFmt w:val="lowerLetter"/>
      <w:lvlText w:val="%2."/>
      <w:lvlJc w:val="left"/>
      <w:pPr>
        <w:tabs>
          <w:tab w:val="num" w:pos="1734"/>
        </w:tabs>
        <w:ind w:left="1734" w:hanging="360"/>
      </w:pPr>
      <w:rPr>
        <w:rFonts w:cs="Times New Roman"/>
      </w:rPr>
    </w:lvl>
    <w:lvl w:ilvl="2">
      <w:start w:val="1"/>
      <w:numFmt w:val="lowerRoman"/>
      <w:lvlText w:val="%3."/>
      <w:lvlJc w:val="right"/>
      <w:pPr>
        <w:tabs>
          <w:tab w:val="num" w:pos="2454"/>
        </w:tabs>
        <w:ind w:left="2454" w:hanging="180"/>
      </w:pPr>
      <w:rPr>
        <w:rFonts w:cs="Times New Roman"/>
      </w:rPr>
    </w:lvl>
    <w:lvl w:ilvl="3">
      <w:start w:val="1"/>
      <w:numFmt w:val="decimal"/>
      <w:lvlText w:val="%4."/>
      <w:lvlJc w:val="left"/>
      <w:pPr>
        <w:tabs>
          <w:tab w:val="num" w:pos="3174"/>
        </w:tabs>
        <w:ind w:left="3174" w:hanging="360"/>
      </w:pPr>
      <w:rPr>
        <w:rFonts w:cs="Times New Roman"/>
      </w:rPr>
    </w:lvl>
    <w:lvl w:ilvl="4">
      <w:start w:val="1"/>
      <w:numFmt w:val="lowerLetter"/>
      <w:lvlText w:val="%5."/>
      <w:lvlJc w:val="left"/>
      <w:pPr>
        <w:tabs>
          <w:tab w:val="num" w:pos="3894"/>
        </w:tabs>
        <w:ind w:left="3894" w:hanging="360"/>
      </w:pPr>
      <w:rPr>
        <w:rFonts w:cs="Times New Roman"/>
      </w:rPr>
    </w:lvl>
    <w:lvl w:ilvl="5">
      <w:start w:val="1"/>
      <w:numFmt w:val="lowerRoman"/>
      <w:lvlText w:val="%6."/>
      <w:lvlJc w:val="right"/>
      <w:pPr>
        <w:tabs>
          <w:tab w:val="num" w:pos="4614"/>
        </w:tabs>
        <w:ind w:left="4614" w:hanging="180"/>
      </w:pPr>
      <w:rPr>
        <w:rFonts w:cs="Times New Roman"/>
      </w:rPr>
    </w:lvl>
    <w:lvl w:ilvl="6">
      <w:start w:val="1"/>
      <w:numFmt w:val="decimal"/>
      <w:lvlText w:val="%7."/>
      <w:lvlJc w:val="left"/>
      <w:pPr>
        <w:tabs>
          <w:tab w:val="num" w:pos="5334"/>
        </w:tabs>
        <w:ind w:left="5334" w:hanging="360"/>
      </w:pPr>
      <w:rPr>
        <w:rFonts w:cs="Times New Roman"/>
      </w:rPr>
    </w:lvl>
    <w:lvl w:ilvl="7">
      <w:start w:val="1"/>
      <w:numFmt w:val="lowerLetter"/>
      <w:lvlText w:val="%8."/>
      <w:lvlJc w:val="left"/>
      <w:pPr>
        <w:tabs>
          <w:tab w:val="num" w:pos="6054"/>
        </w:tabs>
        <w:ind w:left="6054" w:hanging="360"/>
      </w:pPr>
      <w:rPr>
        <w:rFonts w:cs="Times New Roman"/>
      </w:rPr>
    </w:lvl>
    <w:lvl w:ilvl="8">
      <w:start w:val="1"/>
      <w:numFmt w:val="lowerRoman"/>
      <w:lvlText w:val="%9."/>
      <w:lvlJc w:val="right"/>
      <w:pPr>
        <w:tabs>
          <w:tab w:val="num" w:pos="6774"/>
        </w:tabs>
        <w:ind w:left="6774" w:hanging="180"/>
      </w:pPr>
      <w:rPr>
        <w:rFonts w:cs="Times New Roman"/>
      </w:rPr>
    </w:lvl>
  </w:abstractNum>
  <w:abstractNum w:abstractNumId="29">
    <w:nsid w:val="5BD138A2"/>
    <w:multiLevelType w:val="hybridMultilevel"/>
    <w:tmpl w:val="A85C3B54"/>
    <w:lvl w:ilvl="0" w:tplc="04190001">
      <w:start w:val="1"/>
      <w:numFmt w:val="bullet"/>
      <w:lvlText w:val=""/>
      <w:lvlJc w:val="left"/>
      <w:pPr>
        <w:tabs>
          <w:tab w:val="num" w:pos="1260"/>
        </w:tabs>
        <w:ind w:left="1260" w:hanging="360"/>
      </w:pPr>
      <w:rPr>
        <w:rFonts w:ascii="Symbol" w:hAnsi="Symbol" w:hint="default"/>
      </w:rPr>
    </w:lvl>
    <w:lvl w:ilvl="1" w:tplc="04190003">
      <w:start w:val="1"/>
      <w:numFmt w:val="bullet"/>
      <w:lvlText w:val="o"/>
      <w:lvlJc w:val="left"/>
      <w:pPr>
        <w:tabs>
          <w:tab w:val="num" w:pos="1980"/>
        </w:tabs>
        <w:ind w:left="1980" w:hanging="360"/>
      </w:pPr>
      <w:rPr>
        <w:rFonts w:ascii="Courier New" w:hAnsi="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0">
    <w:nsid w:val="635B733E"/>
    <w:multiLevelType w:val="hybridMultilevel"/>
    <w:tmpl w:val="D0B67510"/>
    <w:lvl w:ilvl="0" w:tplc="9A0895F6">
      <w:start w:val="1"/>
      <w:numFmt w:val="bullet"/>
      <w:pStyle w:val="6"/>
      <w:lvlText w:val=""/>
      <w:lvlJc w:val="left"/>
      <w:pPr>
        <w:tabs>
          <w:tab w:val="num" w:pos="1919"/>
        </w:tabs>
        <w:ind w:left="1919" w:hanging="360"/>
      </w:pPr>
      <w:rPr>
        <w:rFonts w:ascii="Symbol" w:hAnsi="Symbol" w:hint="default"/>
        <w:sz w:val="20"/>
      </w:rPr>
    </w:lvl>
    <w:lvl w:ilvl="1" w:tplc="04190003">
      <w:start w:val="1"/>
      <w:numFmt w:val="bullet"/>
      <w:lvlText w:val="o"/>
      <w:lvlJc w:val="left"/>
      <w:pPr>
        <w:tabs>
          <w:tab w:val="num" w:pos="2148"/>
        </w:tabs>
        <w:ind w:left="2148" w:hanging="360"/>
      </w:pPr>
      <w:rPr>
        <w:rFonts w:ascii="Courier New" w:hAnsi="Courier New"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31">
    <w:nsid w:val="64D46B91"/>
    <w:multiLevelType w:val="multilevel"/>
    <w:tmpl w:val="A5F2C5B0"/>
    <w:lvl w:ilvl="0">
      <w:start w:val="4"/>
      <w:numFmt w:val="decimal"/>
      <w:lvlText w:val="%1."/>
      <w:lvlJc w:val="left"/>
      <w:pPr>
        <w:tabs>
          <w:tab w:val="num" w:pos="1200"/>
        </w:tabs>
        <w:ind w:left="1200" w:hanging="1200"/>
      </w:pPr>
      <w:rPr>
        <w:rFonts w:cs="Times New Roman" w:hint="default"/>
        <w:color w:val="000000"/>
        <w:sz w:val="28"/>
      </w:rPr>
    </w:lvl>
    <w:lvl w:ilvl="1">
      <w:start w:val="5"/>
      <w:numFmt w:val="decimal"/>
      <w:lvlText w:val="%1.%2."/>
      <w:lvlJc w:val="left"/>
      <w:pPr>
        <w:tabs>
          <w:tab w:val="num" w:pos="1886"/>
        </w:tabs>
        <w:ind w:left="1886" w:hanging="1200"/>
      </w:pPr>
      <w:rPr>
        <w:rFonts w:cs="Times New Roman" w:hint="default"/>
        <w:color w:val="000000"/>
        <w:sz w:val="28"/>
      </w:rPr>
    </w:lvl>
    <w:lvl w:ilvl="2">
      <w:start w:val="1"/>
      <w:numFmt w:val="decimal"/>
      <w:lvlText w:val="%1.%2.%3."/>
      <w:lvlJc w:val="left"/>
      <w:pPr>
        <w:tabs>
          <w:tab w:val="num" w:pos="2572"/>
        </w:tabs>
        <w:ind w:left="2572" w:hanging="1200"/>
      </w:pPr>
      <w:rPr>
        <w:rFonts w:cs="Times New Roman" w:hint="default"/>
        <w:color w:val="000000"/>
        <w:sz w:val="28"/>
      </w:rPr>
    </w:lvl>
    <w:lvl w:ilvl="3">
      <w:start w:val="1"/>
      <w:numFmt w:val="decimal"/>
      <w:lvlText w:val="%1.%2.%3.%4."/>
      <w:lvlJc w:val="left"/>
      <w:pPr>
        <w:tabs>
          <w:tab w:val="num" w:pos="3258"/>
        </w:tabs>
        <w:ind w:left="3258" w:hanging="1200"/>
      </w:pPr>
      <w:rPr>
        <w:rFonts w:cs="Times New Roman" w:hint="default"/>
        <w:color w:val="000000"/>
        <w:sz w:val="28"/>
      </w:rPr>
    </w:lvl>
    <w:lvl w:ilvl="4">
      <w:start w:val="1"/>
      <w:numFmt w:val="decimal"/>
      <w:lvlText w:val="%1.%2.%3.%4.%5."/>
      <w:lvlJc w:val="left"/>
      <w:pPr>
        <w:tabs>
          <w:tab w:val="num" w:pos="3944"/>
        </w:tabs>
        <w:ind w:left="3944" w:hanging="1200"/>
      </w:pPr>
      <w:rPr>
        <w:rFonts w:cs="Times New Roman" w:hint="default"/>
        <w:color w:val="000000"/>
        <w:sz w:val="28"/>
      </w:rPr>
    </w:lvl>
    <w:lvl w:ilvl="5">
      <w:start w:val="1"/>
      <w:numFmt w:val="decimal"/>
      <w:lvlText w:val="%1.%2.%3.%4.%5.%6."/>
      <w:lvlJc w:val="left"/>
      <w:pPr>
        <w:tabs>
          <w:tab w:val="num" w:pos="4630"/>
        </w:tabs>
        <w:ind w:left="4630" w:hanging="1200"/>
      </w:pPr>
      <w:rPr>
        <w:rFonts w:cs="Times New Roman" w:hint="default"/>
        <w:color w:val="000000"/>
        <w:sz w:val="28"/>
      </w:rPr>
    </w:lvl>
    <w:lvl w:ilvl="6">
      <w:start w:val="1"/>
      <w:numFmt w:val="decimal"/>
      <w:lvlText w:val="%1.%2.%3.%4.%5.%6.%7."/>
      <w:lvlJc w:val="left"/>
      <w:pPr>
        <w:tabs>
          <w:tab w:val="num" w:pos="5316"/>
        </w:tabs>
        <w:ind w:left="5316" w:hanging="1200"/>
      </w:pPr>
      <w:rPr>
        <w:rFonts w:cs="Times New Roman" w:hint="default"/>
        <w:color w:val="000000"/>
        <w:sz w:val="28"/>
      </w:rPr>
    </w:lvl>
    <w:lvl w:ilvl="7">
      <w:start w:val="1"/>
      <w:numFmt w:val="decimal"/>
      <w:lvlText w:val="%1.%2.%3.%4.%5.%6.%7.%8."/>
      <w:lvlJc w:val="left"/>
      <w:pPr>
        <w:tabs>
          <w:tab w:val="num" w:pos="6242"/>
        </w:tabs>
        <w:ind w:left="6242" w:hanging="1440"/>
      </w:pPr>
      <w:rPr>
        <w:rFonts w:cs="Times New Roman" w:hint="default"/>
        <w:color w:val="000000"/>
        <w:sz w:val="28"/>
      </w:rPr>
    </w:lvl>
    <w:lvl w:ilvl="8">
      <w:start w:val="1"/>
      <w:numFmt w:val="decimal"/>
      <w:lvlText w:val="%1.%2.%3.%4.%5.%6.%7.%8.%9."/>
      <w:lvlJc w:val="left"/>
      <w:pPr>
        <w:tabs>
          <w:tab w:val="num" w:pos="6928"/>
        </w:tabs>
        <w:ind w:left="6928" w:hanging="1440"/>
      </w:pPr>
      <w:rPr>
        <w:rFonts w:cs="Times New Roman" w:hint="default"/>
        <w:color w:val="000000"/>
        <w:sz w:val="28"/>
      </w:rPr>
    </w:lvl>
  </w:abstractNum>
  <w:abstractNum w:abstractNumId="32">
    <w:nsid w:val="654969BF"/>
    <w:multiLevelType w:val="multilevel"/>
    <w:tmpl w:val="13FE4622"/>
    <w:lvl w:ilvl="0">
      <w:start w:val="1"/>
      <w:numFmt w:val="decimal"/>
      <w:lvlText w:val="%1."/>
      <w:lvlJc w:val="left"/>
      <w:pPr>
        <w:tabs>
          <w:tab w:val="num" w:pos="1014"/>
        </w:tabs>
        <w:ind w:left="1014" w:hanging="360"/>
      </w:pPr>
      <w:rPr>
        <w:rFonts w:cs="Times New Roman" w:hint="default"/>
      </w:rPr>
    </w:lvl>
    <w:lvl w:ilvl="1">
      <w:start w:val="1"/>
      <w:numFmt w:val="lowerLetter"/>
      <w:lvlText w:val="%2."/>
      <w:lvlJc w:val="left"/>
      <w:pPr>
        <w:tabs>
          <w:tab w:val="num" w:pos="1734"/>
        </w:tabs>
        <w:ind w:left="1734" w:hanging="360"/>
      </w:pPr>
      <w:rPr>
        <w:rFonts w:cs="Times New Roman"/>
      </w:rPr>
    </w:lvl>
    <w:lvl w:ilvl="2">
      <w:start w:val="1"/>
      <w:numFmt w:val="lowerRoman"/>
      <w:lvlText w:val="%3."/>
      <w:lvlJc w:val="right"/>
      <w:pPr>
        <w:tabs>
          <w:tab w:val="num" w:pos="2454"/>
        </w:tabs>
        <w:ind w:left="2454" w:hanging="180"/>
      </w:pPr>
      <w:rPr>
        <w:rFonts w:cs="Times New Roman"/>
      </w:rPr>
    </w:lvl>
    <w:lvl w:ilvl="3">
      <w:start w:val="1"/>
      <w:numFmt w:val="decimal"/>
      <w:lvlText w:val="%4."/>
      <w:lvlJc w:val="left"/>
      <w:pPr>
        <w:tabs>
          <w:tab w:val="num" w:pos="3174"/>
        </w:tabs>
        <w:ind w:left="3174" w:hanging="360"/>
      </w:pPr>
      <w:rPr>
        <w:rFonts w:cs="Times New Roman"/>
      </w:rPr>
    </w:lvl>
    <w:lvl w:ilvl="4">
      <w:start w:val="1"/>
      <w:numFmt w:val="lowerLetter"/>
      <w:lvlText w:val="%5."/>
      <w:lvlJc w:val="left"/>
      <w:pPr>
        <w:tabs>
          <w:tab w:val="num" w:pos="3894"/>
        </w:tabs>
        <w:ind w:left="3894" w:hanging="360"/>
      </w:pPr>
      <w:rPr>
        <w:rFonts w:cs="Times New Roman"/>
      </w:rPr>
    </w:lvl>
    <w:lvl w:ilvl="5">
      <w:start w:val="1"/>
      <w:numFmt w:val="lowerRoman"/>
      <w:lvlText w:val="%6."/>
      <w:lvlJc w:val="right"/>
      <w:pPr>
        <w:tabs>
          <w:tab w:val="num" w:pos="4614"/>
        </w:tabs>
        <w:ind w:left="4614" w:hanging="180"/>
      </w:pPr>
      <w:rPr>
        <w:rFonts w:cs="Times New Roman"/>
      </w:rPr>
    </w:lvl>
    <w:lvl w:ilvl="6">
      <w:start w:val="1"/>
      <w:numFmt w:val="decimal"/>
      <w:lvlText w:val="%7."/>
      <w:lvlJc w:val="left"/>
      <w:pPr>
        <w:tabs>
          <w:tab w:val="num" w:pos="5334"/>
        </w:tabs>
        <w:ind w:left="5334" w:hanging="360"/>
      </w:pPr>
      <w:rPr>
        <w:rFonts w:cs="Times New Roman"/>
      </w:rPr>
    </w:lvl>
    <w:lvl w:ilvl="7">
      <w:start w:val="1"/>
      <w:numFmt w:val="lowerLetter"/>
      <w:lvlText w:val="%8."/>
      <w:lvlJc w:val="left"/>
      <w:pPr>
        <w:tabs>
          <w:tab w:val="num" w:pos="6054"/>
        </w:tabs>
        <w:ind w:left="6054" w:hanging="360"/>
      </w:pPr>
      <w:rPr>
        <w:rFonts w:cs="Times New Roman"/>
      </w:rPr>
    </w:lvl>
    <w:lvl w:ilvl="8">
      <w:start w:val="1"/>
      <w:numFmt w:val="lowerRoman"/>
      <w:lvlText w:val="%9."/>
      <w:lvlJc w:val="right"/>
      <w:pPr>
        <w:tabs>
          <w:tab w:val="num" w:pos="6774"/>
        </w:tabs>
        <w:ind w:left="6774" w:hanging="180"/>
      </w:pPr>
      <w:rPr>
        <w:rFonts w:cs="Times New Roman"/>
      </w:rPr>
    </w:lvl>
  </w:abstractNum>
  <w:abstractNum w:abstractNumId="33">
    <w:nsid w:val="658570F5"/>
    <w:multiLevelType w:val="hybridMultilevel"/>
    <w:tmpl w:val="184A541E"/>
    <w:lvl w:ilvl="0" w:tplc="4FD872BC">
      <w:start w:val="8"/>
      <w:numFmt w:val="decimal"/>
      <w:lvlText w:val="%1."/>
      <w:lvlJc w:val="left"/>
      <w:pPr>
        <w:tabs>
          <w:tab w:val="num" w:pos="1260"/>
        </w:tabs>
        <w:ind w:left="1260" w:hanging="360"/>
      </w:pPr>
      <w:rPr>
        <w:rFonts w:cs="Times New Roman" w:hint="default"/>
      </w:rPr>
    </w:lvl>
    <w:lvl w:ilvl="1" w:tplc="04190019">
      <w:start w:val="1"/>
      <w:numFmt w:val="lowerLetter"/>
      <w:lvlText w:val="%2."/>
      <w:lvlJc w:val="left"/>
      <w:pPr>
        <w:tabs>
          <w:tab w:val="num" w:pos="1980"/>
        </w:tabs>
        <w:ind w:left="1980" w:hanging="360"/>
      </w:pPr>
      <w:rPr>
        <w:rFonts w:cs="Times New Roman"/>
      </w:rPr>
    </w:lvl>
    <w:lvl w:ilvl="2" w:tplc="0419001B">
      <w:start w:val="1"/>
      <w:numFmt w:val="lowerRoman"/>
      <w:lvlText w:val="%3."/>
      <w:lvlJc w:val="right"/>
      <w:pPr>
        <w:tabs>
          <w:tab w:val="num" w:pos="2700"/>
        </w:tabs>
        <w:ind w:left="2700" w:hanging="180"/>
      </w:pPr>
      <w:rPr>
        <w:rFonts w:cs="Times New Roman"/>
      </w:rPr>
    </w:lvl>
    <w:lvl w:ilvl="3" w:tplc="0419000F">
      <w:start w:val="1"/>
      <w:numFmt w:val="decimal"/>
      <w:lvlText w:val="%4."/>
      <w:lvlJc w:val="left"/>
      <w:pPr>
        <w:tabs>
          <w:tab w:val="num" w:pos="3420"/>
        </w:tabs>
        <w:ind w:left="3420" w:hanging="360"/>
      </w:pPr>
      <w:rPr>
        <w:rFonts w:cs="Times New Roman"/>
      </w:rPr>
    </w:lvl>
    <w:lvl w:ilvl="4" w:tplc="04190019">
      <w:start w:val="1"/>
      <w:numFmt w:val="lowerLetter"/>
      <w:lvlText w:val="%5."/>
      <w:lvlJc w:val="left"/>
      <w:pPr>
        <w:tabs>
          <w:tab w:val="num" w:pos="4140"/>
        </w:tabs>
        <w:ind w:left="4140" w:hanging="360"/>
      </w:pPr>
      <w:rPr>
        <w:rFonts w:cs="Times New Roman"/>
      </w:rPr>
    </w:lvl>
    <w:lvl w:ilvl="5" w:tplc="0419001B">
      <w:start w:val="1"/>
      <w:numFmt w:val="lowerRoman"/>
      <w:lvlText w:val="%6."/>
      <w:lvlJc w:val="right"/>
      <w:pPr>
        <w:tabs>
          <w:tab w:val="num" w:pos="4860"/>
        </w:tabs>
        <w:ind w:left="4860" w:hanging="180"/>
      </w:pPr>
      <w:rPr>
        <w:rFonts w:cs="Times New Roman"/>
      </w:rPr>
    </w:lvl>
    <w:lvl w:ilvl="6" w:tplc="0419000F">
      <w:start w:val="1"/>
      <w:numFmt w:val="decimal"/>
      <w:lvlText w:val="%7."/>
      <w:lvlJc w:val="left"/>
      <w:pPr>
        <w:tabs>
          <w:tab w:val="num" w:pos="5580"/>
        </w:tabs>
        <w:ind w:left="5580" w:hanging="360"/>
      </w:pPr>
      <w:rPr>
        <w:rFonts w:cs="Times New Roman"/>
      </w:rPr>
    </w:lvl>
    <w:lvl w:ilvl="7" w:tplc="04190019">
      <w:start w:val="1"/>
      <w:numFmt w:val="lowerLetter"/>
      <w:lvlText w:val="%8."/>
      <w:lvlJc w:val="left"/>
      <w:pPr>
        <w:tabs>
          <w:tab w:val="num" w:pos="6300"/>
        </w:tabs>
        <w:ind w:left="6300" w:hanging="360"/>
      </w:pPr>
      <w:rPr>
        <w:rFonts w:cs="Times New Roman"/>
      </w:rPr>
    </w:lvl>
    <w:lvl w:ilvl="8" w:tplc="0419001B">
      <w:start w:val="1"/>
      <w:numFmt w:val="lowerRoman"/>
      <w:lvlText w:val="%9."/>
      <w:lvlJc w:val="right"/>
      <w:pPr>
        <w:tabs>
          <w:tab w:val="num" w:pos="7020"/>
        </w:tabs>
        <w:ind w:left="7020" w:hanging="180"/>
      </w:pPr>
      <w:rPr>
        <w:rFonts w:cs="Times New Roman"/>
      </w:rPr>
    </w:lvl>
  </w:abstractNum>
  <w:abstractNum w:abstractNumId="34">
    <w:nsid w:val="65E13E8C"/>
    <w:multiLevelType w:val="hybridMultilevel"/>
    <w:tmpl w:val="C1C2C2BE"/>
    <w:lvl w:ilvl="0" w:tplc="0419000F">
      <w:start w:val="1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5">
    <w:nsid w:val="67E92974"/>
    <w:multiLevelType w:val="multilevel"/>
    <w:tmpl w:val="C8529FCC"/>
    <w:lvl w:ilvl="0">
      <w:start w:val="4"/>
      <w:numFmt w:val="decimal"/>
      <w:lvlText w:val="%1."/>
      <w:lvlJc w:val="left"/>
      <w:pPr>
        <w:tabs>
          <w:tab w:val="num" w:pos="465"/>
        </w:tabs>
        <w:ind w:left="465" w:hanging="465"/>
      </w:pPr>
      <w:rPr>
        <w:rFonts w:cs="Times New Roman" w:hint="default"/>
      </w:rPr>
    </w:lvl>
    <w:lvl w:ilvl="1">
      <w:start w:val="5"/>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6">
    <w:nsid w:val="6A8A710C"/>
    <w:multiLevelType w:val="hybridMultilevel"/>
    <w:tmpl w:val="FEA81508"/>
    <w:lvl w:ilvl="0" w:tplc="DB0E22AE">
      <w:start w:val="1"/>
      <w:numFmt w:val="decimal"/>
      <w:lvlText w:val="%1."/>
      <w:lvlJc w:val="left"/>
      <w:pPr>
        <w:tabs>
          <w:tab w:val="num" w:pos="1260"/>
        </w:tabs>
        <w:ind w:left="1260" w:hanging="360"/>
      </w:pPr>
      <w:rPr>
        <w:rFonts w:cs="Times New Roman" w:hint="default"/>
      </w:rPr>
    </w:lvl>
    <w:lvl w:ilvl="1" w:tplc="04190001">
      <w:start w:val="1"/>
      <w:numFmt w:val="bullet"/>
      <w:lvlText w:val=""/>
      <w:lvlJc w:val="left"/>
      <w:pPr>
        <w:tabs>
          <w:tab w:val="num" w:pos="1980"/>
        </w:tabs>
        <w:ind w:left="1980" w:hanging="360"/>
      </w:pPr>
      <w:rPr>
        <w:rFonts w:ascii="Symbol" w:hAnsi="Symbol" w:hint="default"/>
      </w:rPr>
    </w:lvl>
    <w:lvl w:ilvl="2" w:tplc="0419001B">
      <w:start w:val="1"/>
      <w:numFmt w:val="lowerRoman"/>
      <w:lvlText w:val="%3."/>
      <w:lvlJc w:val="right"/>
      <w:pPr>
        <w:tabs>
          <w:tab w:val="num" w:pos="2700"/>
        </w:tabs>
        <w:ind w:left="2700" w:hanging="180"/>
      </w:pPr>
      <w:rPr>
        <w:rFonts w:cs="Times New Roman"/>
      </w:rPr>
    </w:lvl>
    <w:lvl w:ilvl="3" w:tplc="0419000F">
      <w:start w:val="1"/>
      <w:numFmt w:val="decimal"/>
      <w:lvlText w:val="%4."/>
      <w:lvlJc w:val="left"/>
      <w:pPr>
        <w:tabs>
          <w:tab w:val="num" w:pos="3420"/>
        </w:tabs>
        <w:ind w:left="3420" w:hanging="360"/>
      </w:pPr>
      <w:rPr>
        <w:rFonts w:cs="Times New Roman"/>
      </w:rPr>
    </w:lvl>
    <w:lvl w:ilvl="4" w:tplc="04190019">
      <w:start w:val="1"/>
      <w:numFmt w:val="lowerLetter"/>
      <w:lvlText w:val="%5."/>
      <w:lvlJc w:val="left"/>
      <w:pPr>
        <w:tabs>
          <w:tab w:val="num" w:pos="4140"/>
        </w:tabs>
        <w:ind w:left="4140" w:hanging="360"/>
      </w:pPr>
      <w:rPr>
        <w:rFonts w:cs="Times New Roman"/>
      </w:rPr>
    </w:lvl>
    <w:lvl w:ilvl="5" w:tplc="0419001B">
      <w:start w:val="1"/>
      <w:numFmt w:val="lowerRoman"/>
      <w:lvlText w:val="%6."/>
      <w:lvlJc w:val="right"/>
      <w:pPr>
        <w:tabs>
          <w:tab w:val="num" w:pos="4860"/>
        </w:tabs>
        <w:ind w:left="4860" w:hanging="180"/>
      </w:pPr>
      <w:rPr>
        <w:rFonts w:cs="Times New Roman"/>
      </w:rPr>
    </w:lvl>
    <w:lvl w:ilvl="6" w:tplc="0419000F">
      <w:start w:val="1"/>
      <w:numFmt w:val="decimal"/>
      <w:lvlText w:val="%7."/>
      <w:lvlJc w:val="left"/>
      <w:pPr>
        <w:tabs>
          <w:tab w:val="num" w:pos="5580"/>
        </w:tabs>
        <w:ind w:left="5580" w:hanging="360"/>
      </w:pPr>
      <w:rPr>
        <w:rFonts w:cs="Times New Roman"/>
      </w:rPr>
    </w:lvl>
    <w:lvl w:ilvl="7" w:tplc="04190019">
      <w:start w:val="1"/>
      <w:numFmt w:val="lowerLetter"/>
      <w:lvlText w:val="%8."/>
      <w:lvlJc w:val="left"/>
      <w:pPr>
        <w:tabs>
          <w:tab w:val="num" w:pos="6300"/>
        </w:tabs>
        <w:ind w:left="6300" w:hanging="360"/>
      </w:pPr>
      <w:rPr>
        <w:rFonts w:cs="Times New Roman"/>
      </w:rPr>
    </w:lvl>
    <w:lvl w:ilvl="8" w:tplc="0419001B">
      <w:start w:val="1"/>
      <w:numFmt w:val="lowerRoman"/>
      <w:lvlText w:val="%9."/>
      <w:lvlJc w:val="right"/>
      <w:pPr>
        <w:tabs>
          <w:tab w:val="num" w:pos="7020"/>
        </w:tabs>
        <w:ind w:left="7020" w:hanging="180"/>
      </w:pPr>
      <w:rPr>
        <w:rFonts w:cs="Times New Roman"/>
      </w:rPr>
    </w:lvl>
  </w:abstractNum>
  <w:abstractNum w:abstractNumId="37">
    <w:nsid w:val="6E307588"/>
    <w:multiLevelType w:val="multilevel"/>
    <w:tmpl w:val="7F960CE4"/>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8">
    <w:nsid w:val="702508B4"/>
    <w:multiLevelType w:val="multilevel"/>
    <w:tmpl w:val="1EC6D9D8"/>
    <w:lvl w:ilvl="0">
      <w:start w:val="1"/>
      <w:numFmt w:val="decimal"/>
      <w:lvlText w:val="%1."/>
      <w:lvlJc w:val="left"/>
      <w:pPr>
        <w:tabs>
          <w:tab w:val="num" w:pos="360"/>
        </w:tabs>
        <w:ind w:left="360" w:hanging="360"/>
      </w:pPr>
      <w:rPr>
        <w:rFonts w:ascii="Times New Roman" w:hAnsi="Times New Roman" w:cs="Times New Roman" w:hint="default"/>
        <w:b/>
        <w:i w:val="0"/>
        <w:sz w:val="28"/>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b w:val="0"/>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39">
    <w:nsid w:val="73433300"/>
    <w:multiLevelType w:val="multilevel"/>
    <w:tmpl w:val="C6CAAE34"/>
    <w:lvl w:ilvl="0">
      <w:start w:val="3"/>
      <w:numFmt w:val="decimal"/>
      <w:lvlText w:val="%1."/>
      <w:lvlJc w:val="left"/>
      <w:pPr>
        <w:tabs>
          <w:tab w:val="num" w:pos="435"/>
        </w:tabs>
        <w:ind w:left="435" w:hanging="435"/>
      </w:pPr>
      <w:rPr>
        <w:rFonts w:cs="Times New Roman" w:hint="default"/>
        <w:b/>
      </w:rPr>
    </w:lvl>
    <w:lvl w:ilvl="1">
      <w:start w:val="1"/>
      <w:numFmt w:val="decimal"/>
      <w:lvlText w:val="%1.%2."/>
      <w:lvlJc w:val="left"/>
      <w:pPr>
        <w:tabs>
          <w:tab w:val="num" w:pos="1800"/>
        </w:tabs>
        <w:ind w:left="1800" w:hanging="720"/>
      </w:pPr>
      <w:rPr>
        <w:rFonts w:cs="Times New Roman" w:hint="default"/>
        <w:b/>
      </w:rPr>
    </w:lvl>
    <w:lvl w:ilvl="2">
      <w:start w:val="1"/>
      <w:numFmt w:val="decimal"/>
      <w:lvlText w:val="%1.%2.%3."/>
      <w:lvlJc w:val="left"/>
      <w:pPr>
        <w:tabs>
          <w:tab w:val="num" w:pos="2880"/>
        </w:tabs>
        <w:ind w:left="2880" w:hanging="720"/>
      </w:pPr>
      <w:rPr>
        <w:rFonts w:cs="Times New Roman" w:hint="default"/>
        <w:b/>
      </w:rPr>
    </w:lvl>
    <w:lvl w:ilvl="3">
      <w:start w:val="1"/>
      <w:numFmt w:val="decimal"/>
      <w:lvlText w:val="%1.%2.%3.%4."/>
      <w:lvlJc w:val="left"/>
      <w:pPr>
        <w:tabs>
          <w:tab w:val="num" w:pos="4320"/>
        </w:tabs>
        <w:ind w:left="4320" w:hanging="1080"/>
      </w:pPr>
      <w:rPr>
        <w:rFonts w:cs="Times New Roman" w:hint="default"/>
        <w:b/>
      </w:rPr>
    </w:lvl>
    <w:lvl w:ilvl="4">
      <w:start w:val="1"/>
      <w:numFmt w:val="decimal"/>
      <w:lvlText w:val="%1.%2.%3.%4.%5."/>
      <w:lvlJc w:val="left"/>
      <w:pPr>
        <w:tabs>
          <w:tab w:val="num" w:pos="5400"/>
        </w:tabs>
        <w:ind w:left="5400" w:hanging="1080"/>
      </w:pPr>
      <w:rPr>
        <w:rFonts w:cs="Times New Roman" w:hint="default"/>
        <w:b/>
      </w:rPr>
    </w:lvl>
    <w:lvl w:ilvl="5">
      <w:start w:val="1"/>
      <w:numFmt w:val="decimal"/>
      <w:lvlText w:val="%1.%2.%3.%4.%5.%6."/>
      <w:lvlJc w:val="left"/>
      <w:pPr>
        <w:tabs>
          <w:tab w:val="num" w:pos="6840"/>
        </w:tabs>
        <w:ind w:left="6840" w:hanging="1440"/>
      </w:pPr>
      <w:rPr>
        <w:rFonts w:cs="Times New Roman" w:hint="default"/>
        <w:b/>
      </w:rPr>
    </w:lvl>
    <w:lvl w:ilvl="6">
      <w:start w:val="1"/>
      <w:numFmt w:val="decimal"/>
      <w:lvlText w:val="%1.%2.%3.%4.%5.%6.%7."/>
      <w:lvlJc w:val="left"/>
      <w:pPr>
        <w:tabs>
          <w:tab w:val="num" w:pos="8280"/>
        </w:tabs>
        <w:ind w:left="8280" w:hanging="1800"/>
      </w:pPr>
      <w:rPr>
        <w:rFonts w:cs="Times New Roman" w:hint="default"/>
        <w:b/>
      </w:rPr>
    </w:lvl>
    <w:lvl w:ilvl="7">
      <w:start w:val="1"/>
      <w:numFmt w:val="decimal"/>
      <w:lvlText w:val="%1.%2.%3.%4.%5.%6.%7.%8."/>
      <w:lvlJc w:val="left"/>
      <w:pPr>
        <w:tabs>
          <w:tab w:val="num" w:pos="9360"/>
        </w:tabs>
        <w:ind w:left="9360" w:hanging="1800"/>
      </w:pPr>
      <w:rPr>
        <w:rFonts w:cs="Times New Roman" w:hint="default"/>
        <w:b/>
      </w:rPr>
    </w:lvl>
    <w:lvl w:ilvl="8">
      <w:start w:val="1"/>
      <w:numFmt w:val="decimal"/>
      <w:lvlText w:val="%1.%2.%3.%4.%5.%6.%7.%8.%9."/>
      <w:lvlJc w:val="left"/>
      <w:pPr>
        <w:tabs>
          <w:tab w:val="num" w:pos="10800"/>
        </w:tabs>
        <w:ind w:left="10800" w:hanging="2160"/>
      </w:pPr>
      <w:rPr>
        <w:rFonts w:cs="Times New Roman" w:hint="default"/>
        <w:b/>
      </w:rPr>
    </w:lvl>
  </w:abstractNum>
  <w:abstractNum w:abstractNumId="40">
    <w:nsid w:val="73C77CCB"/>
    <w:multiLevelType w:val="hybridMultilevel"/>
    <w:tmpl w:val="A1A48316"/>
    <w:lvl w:ilvl="0" w:tplc="04190001">
      <w:start w:val="1"/>
      <w:numFmt w:val="bullet"/>
      <w:lvlText w:val=""/>
      <w:lvlJc w:val="left"/>
      <w:pPr>
        <w:ind w:left="1372" w:hanging="360"/>
      </w:pPr>
      <w:rPr>
        <w:rFonts w:ascii="Symbol" w:hAnsi="Symbol" w:hint="default"/>
      </w:rPr>
    </w:lvl>
    <w:lvl w:ilvl="1" w:tplc="04190003">
      <w:start w:val="1"/>
      <w:numFmt w:val="bullet"/>
      <w:lvlText w:val="o"/>
      <w:lvlJc w:val="left"/>
      <w:pPr>
        <w:ind w:left="2092" w:hanging="360"/>
      </w:pPr>
      <w:rPr>
        <w:rFonts w:ascii="Courier New" w:hAnsi="Courier New" w:hint="default"/>
      </w:rPr>
    </w:lvl>
    <w:lvl w:ilvl="2" w:tplc="04190005">
      <w:start w:val="1"/>
      <w:numFmt w:val="bullet"/>
      <w:lvlText w:val=""/>
      <w:lvlJc w:val="left"/>
      <w:pPr>
        <w:ind w:left="2812" w:hanging="360"/>
      </w:pPr>
      <w:rPr>
        <w:rFonts w:ascii="Wingdings" w:hAnsi="Wingdings" w:hint="default"/>
      </w:rPr>
    </w:lvl>
    <w:lvl w:ilvl="3" w:tplc="04190001">
      <w:start w:val="1"/>
      <w:numFmt w:val="bullet"/>
      <w:lvlText w:val=""/>
      <w:lvlJc w:val="left"/>
      <w:pPr>
        <w:ind w:left="3532" w:hanging="360"/>
      </w:pPr>
      <w:rPr>
        <w:rFonts w:ascii="Symbol" w:hAnsi="Symbol" w:hint="default"/>
      </w:rPr>
    </w:lvl>
    <w:lvl w:ilvl="4" w:tplc="04190003">
      <w:start w:val="1"/>
      <w:numFmt w:val="bullet"/>
      <w:lvlText w:val="o"/>
      <w:lvlJc w:val="left"/>
      <w:pPr>
        <w:ind w:left="4252" w:hanging="360"/>
      </w:pPr>
      <w:rPr>
        <w:rFonts w:ascii="Courier New" w:hAnsi="Courier New" w:hint="default"/>
      </w:rPr>
    </w:lvl>
    <w:lvl w:ilvl="5" w:tplc="04190005">
      <w:start w:val="1"/>
      <w:numFmt w:val="bullet"/>
      <w:lvlText w:val=""/>
      <w:lvlJc w:val="left"/>
      <w:pPr>
        <w:ind w:left="4972" w:hanging="360"/>
      </w:pPr>
      <w:rPr>
        <w:rFonts w:ascii="Wingdings" w:hAnsi="Wingdings" w:hint="default"/>
      </w:rPr>
    </w:lvl>
    <w:lvl w:ilvl="6" w:tplc="04190001">
      <w:start w:val="1"/>
      <w:numFmt w:val="bullet"/>
      <w:lvlText w:val=""/>
      <w:lvlJc w:val="left"/>
      <w:pPr>
        <w:ind w:left="5692" w:hanging="360"/>
      </w:pPr>
      <w:rPr>
        <w:rFonts w:ascii="Symbol" w:hAnsi="Symbol" w:hint="default"/>
      </w:rPr>
    </w:lvl>
    <w:lvl w:ilvl="7" w:tplc="04190003">
      <w:start w:val="1"/>
      <w:numFmt w:val="bullet"/>
      <w:lvlText w:val="o"/>
      <w:lvlJc w:val="left"/>
      <w:pPr>
        <w:ind w:left="6412" w:hanging="360"/>
      </w:pPr>
      <w:rPr>
        <w:rFonts w:ascii="Courier New" w:hAnsi="Courier New" w:hint="default"/>
      </w:rPr>
    </w:lvl>
    <w:lvl w:ilvl="8" w:tplc="04190005">
      <w:start w:val="1"/>
      <w:numFmt w:val="bullet"/>
      <w:lvlText w:val=""/>
      <w:lvlJc w:val="left"/>
      <w:pPr>
        <w:ind w:left="7132" w:hanging="360"/>
      </w:pPr>
      <w:rPr>
        <w:rFonts w:ascii="Wingdings" w:hAnsi="Wingdings" w:hint="default"/>
      </w:rPr>
    </w:lvl>
  </w:abstractNum>
  <w:abstractNum w:abstractNumId="41">
    <w:nsid w:val="78FD5FFE"/>
    <w:multiLevelType w:val="multilevel"/>
    <w:tmpl w:val="C6CAAE34"/>
    <w:lvl w:ilvl="0">
      <w:start w:val="3"/>
      <w:numFmt w:val="decimal"/>
      <w:lvlText w:val="%1."/>
      <w:lvlJc w:val="left"/>
      <w:pPr>
        <w:tabs>
          <w:tab w:val="num" w:pos="435"/>
        </w:tabs>
        <w:ind w:left="435" w:hanging="435"/>
      </w:pPr>
      <w:rPr>
        <w:rFonts w:cs="Times New Roman" w:hint="default"/>
        <w:b/>
      </w:rPr>
    </w:lvl>
    <w:lvl w:ilvl="1">
      <w:start w:val="1"/>
      <w:numFmt w:val="decimal"/>
      <w:lvlText w:val="%1.%2."/>
      <w:lvlJc w:val="left"/>
      <w:pPr>
        <w:tabs>
          <w:tab w:val="num" w:pos="1800"/>
        </w:tabs>
        <w:ind w:left="1800" w:hanging="720"/>
      </w:pPr>
      <w:rPr>
        <w:rFonts w:cs="Times New Roman" w:hint="default"/>
        <w:b/>
      </w:rPr>
    </w:lvl>
    <w:lvl w:ilvl="2">
      <w:start w:val="1"/>
      <w:numFmt w:val="decimal"/>
      <w:lvlText w:val="%1.%2.%3."/>
      <w:lvlJc w:val="left"/>
      <w:pPr>
        <w:tabs>
          <w:tab w:val="num" w:pos="2880"/>
        </w:tabs>
        <w:ind w:left="2880" w:hanging="720"/>
      </w:pPr>
      <w:rPr>
        <w:rFonts w:cs="Times New Roman" w:hint="default"/>
        <w:b/>
      </w:rPr>
    </w:lvl>
    <w:lvl w:ilvl="3">
      <w:start w:val="1"/>
      <w:numFmt w:val="decimal"/>
      <w:lvlText w:val="%1.%2.%3.%4."/>
      <w:lvlJc w:val="left"/>
      <w:pPr>
        <w:tabs>
          <w:tab w:val="num" w:pos="4320"/>
        </w:tabs>
        <w:ind w:left="4320" w:hanging="1080"/>
      </w:pPr>
      <w:rPr>
        <w:rFonts w:cs="Times New Roman" w:hint="default"/>
        <w:b/>
      </w:rPr>
    </w:lvl>
    <w:lvl w:ilvl="4">
      <w:start w:val="1"/>
      <w:numFmt w:val="decimal"/>
      <w:lvlText w:val="%1.%2.%3.%4.%5."/>
      <w:lvlJc w:val="left"/>
      <w:pPr>
        <w:tabs>
          <w:tab w:val="num" w:pos="5400"/>
        </w:tabs>
        <w:ind w:left="5400" w:hanging="1080"/>
      </w:pPr>
      <w:rPr>
        <w:rFonts w:cs="Times New Roman" w:hint="default"/>
        <w:b/>
      </w:rPr>
    </w:lvl>
    <w:lvl w:ilvl="5">
      <w:start w:val="1"/>
      <w:numFmt w:val="decimal"/>
      <w:lvlText w:val="%1.%2.%3.%4.%5.%6."/>
      <w:lvlJc w:val="left"/>
      <w:pPr>
        <w:tabs>
          <w:tab w:val="num" w:pos="6840"/>
        </w:tabs>
        <w:ind w:left="6840" w:hanging="1440"/>
      </w:pPr>
      <w:rPr>
        <w:rFonts w:cs="Times New Roman" w:hint="default"/>
        <w:b/>
      </w:rPr>
    </w:lvl>
    <w:lvl w:ilvl="6">
      <w:start w:val="1"/>
      <w:numFmt w:val="decimal"/>
      <w:lvlText w:val="%1.%2.%3.%4.%5.%6.%7."/>
      <w:lvlJc w:val="left"/>
      <w:pPr>
        <w:tabs>
          <w:tab w:val="num" w:pos="8280"/>
        </w:tabs>
        <w:ind w:left="8280" w:hanging="1800"/>
      </w:pPr>
      <w:rPr>
        <w:rFonts w:cs="Times New Roman" w:hint="default"/>
        <w:b/>
      </w:rPr>
    </w:lvl>
    <w:lvl w:ilvl="7">
      <w:start w:val="1"/>
      <w:numFmt w:val="decimal"/>
      <w:lvlText w:val="%1.%2.%3.%4.%5.%6.%7.%8."/>
      <w:lvlJc w:val="left"/>
      <w:pPr>
        <w:tabs>
          <w:tab w:val="num" w:pos="9360"/>
        </w:tabs>
        <w:ind w:left="9360" w:hanging="1800"/>
      </w:pPr>
      <w:rPr>
        <w:rFonts w:cs="Times New Roman" w:hint="default"/>
        <w:b/>
      </w:rPr>
    </w:lvl>
    <w:lvl w:ilvl="8">
      <w:start w:val="1"/>
      <w:numFmt w:val="decimal"/>
      <w:lvlText w:val="%1.%2.%3.%4.%5.%6.%7.%8.%9."/>
      <w:lvlJc w:val="left"/>
      <w:pPr>
        <w:tabs>
          <w:tab w:val="num" w:pos="10800"/>
        </w:tabs>
        <w:ind w:left="10800" w:hanging="2160"/>
      </w:pPr>
      <w:rPr>
        <w:rFonts w:cs="Times New Roman" w:hint="default"/>
        <w:b/>
      </w:rPr>
    </w:lvl>
  </w:abstractNum>
  <w:abstractNum w:abstractNumId="42">
    <w:nsid w:val="7B2D4EB2"/>
    <w:multiLevelType w:val="multilevel"/>
    <w:tmpl w:val="90B02DA6"/>
    <w:lvl w:ilvl="0">
      <w:start w:val="3"/>
      <w:numFmt w:val="decimal"/>
      <w:lvlText w:val="%1."/>
      <w:lvlJc w:val="left"/>
      <w:pPr>
        <w:tabs>
          <w:tab w:val="num" w:pos="480"/>
        </w:tabs>
        <w:ind w:left="480" w:hanging="480"/>
      </w:pPr>
      <w:rPr>
        <w:rFonts w:cs="Times New Roman" w:hint="default"/>
      </w:rPr>
    </w:lvl>
    <w:lvl w:ilvl="1">
      <w:start w:val="3"/>
      <w:numFmt w:val="decimal"/>
      <w:lvlText w:val="%1.%2."/>
      <w:lvlJc w:val="left"/>
      <w:pPr>
        <w:tabs>
          <w:tab w:val="num" w:pos="1171"/>
        </w:tabs>
        <w:ind w:left="1171" w:hanging="480"/>
      </w:pPr>
      <w:rPr>
        <w:rFonts w:cs="Times New Roman" w:hint="default"/>
      </w:rPr>
    </w:lvl>
    <w:lvl w:ilvl="2">
      <w:start w:val="1"/>
      <w:numFmt w:val="decimal"/>
      <w:lvlText w:val="%1.%2.%3."/>
      <w:lvlJc w:val="left"/>
      <w:pPr>
        <w:tabs>
          <w:tab w:val="num" w:pos="2102"/>
        </w:tabs>
        <w:ind w:left="2102" w:hanging="720"/>
      </w:pPr>
      <w:rPr>
        <w:rFonts w:cs="Times New Roman" w:hint="default"/>
      </w:rPr>
    </w:lvl>
    <w:lvl w:ilvl="3">
      <w:start w:val="1"/>
      <w:numFmt w:val="decimal"/>
      <w:lvlText w:val="%1.%2.%3.%4."/>
      <w:lvlJc w:val="left"/>
      <w:pPr>
        <w:tabs>
          <w:tab w:val="num" w:pos="2793"/>
        </w:tabs>
        <w:ind w:left="2793" w:hanging="720"/>
      </w:pPr>
      <w:rPr>
        <w:rFonts w:cs="Times New Roman" w:hint="default"/>
      </w:rPr>
    </w:lvl>
    <w:lvl w:ilvl="4">
      <w:start w:val="1"/>
      <w:numFmt w:val="decimal"/>
      <w:lvlText w:val="%1.%2.%3.%4.%5."/>
      <w:lvlJc w:val="left"/>
      <w:pPr>
        <w:tabs>
          <w:tab w:val="num" w:pos="3844"/>
        </w:tabs>
        <w:ind w:left="3844" w:hanging="1080"/>
      </w:pPr>
      <w:rPr>
        <w:rFonts w:cs="Times New Roman" w:hint="default"/>
      </w:rPr>
    </w:lvl>
    <w:lvl w:ilvl="5">
      <w:start w:val="1"/>
      <w:numFmt w:val="decimal"/>
      <w:lvlText w:val="%1.%2.%3.%4.%5.%6."/>
      <w:lvlJc w:val="left"/>
      <w:pPr>
        <w:tabs>
          <w:tab w:val="num" w:pos="4535"/>
        </w:tabs>
        <w:ind w:left="4535" w:hanging="1080"/>
      </w:pPr>
      <w:rPr>
        <w:rFonts w:cs="Times New Roman" w:hint="default"/>
      </w:rPr>
    </w:lvl>
    <w:lvl w:ilvl="6">
      <w:start w:val="1"/>
      <w:numFmt w:val="decimal"/>
      <w:lvlText w:val="%1.%2.%3.%4.%5.%6.%7."/>
      <w:lvlJc w:val="left"/>
      <w:pPr>
        <w:tabs>
          <w:tab w:val="num" w:pos="5226"/>
        </w:tabs>
        <w:ind w:left="5226" w:hanging="1080"/>
      </w:pPr>
      <w:rPr>
        <w:rFonts w:cs="Times New Roman" w:hint="default"/>
      </w:rPr>
    </w:lvl>
    <w:lvl w:ilvl="7">
      <w:start w:val="1"/>
      <w:numFmt w:val="decimal"/>
      <w:lvlText w:val="%1.%2.%3.%4.%5.%6.%7.%8."/>
      <w:lvlJc w:val="left"/>
      <w:pPr>
        <w:tabs>
          <w:tab w:val="num" w:pos="6277"/>
        </w:tabs>
        <w:ind w:left="6277" w:hanging="1440"/>
      </w:pPr>
      <w:rPr>
        <w:rFonts w:cs="Times New Roman" w:hint="default"/>
      </w:rPr>
    </w:lvl>
    <w:lvl w:ilvl="8">
      <w:start w:val="1"/>
      <w:numFmt w:val="decimal"/>
      <w:lvlText w:val="%1.%2.%3.%4.%5.%6.%7.%8.%9."/>
      <w:lvlJc w:val="left"/>
      <w:pPr>
        <w:tabs>
          <w:tab w:val="num" w:pos="6968"/>
        </w:tabs>
        <w:ind w:left="6968" w:hanging="1440"/>
      </w:pPr>
      <w:rPr>
        <w:rFonts w:cs="Times New Roman" w:hint="default"/>
      </w:rPr>
    </w:lvl>
  </w:abstractNum>
  <w:num w:numId="1">
    <w:abstractNumId w:val="16"/>
  </w:num>
  <w:num w:numId="2">
    <w:abstractNumId w:val="15"/>
  </w:num>
  <w:num w:numId="3">
    <w:abstractNumId w:val="42"/>
  </w:num>
  <w:num w:numId="4">
    <w:abstractNumId w:val="21"/>
  </w:num>
  <w:num w:numId="5">
    <w:abstractNumId w:val="20"/>
  </w:num>
  <w:num w:numId="6">
    <w:abstractNumId w:val="36"/>
  </w:num>
  <w:num w:numId="7">
    <w:abstractNumId w:val="10"/>
  </w:num>
  <w:num w:numId="8">
    <w:abstractNumId w:val="14"/>
  </w:num>
  <w:num w:numId="9">
    <w:abstractNumId w:val="7"/>
  </w:num>
  <w:num w:numId="10">
    <w:abstractNumId w:val="24"/>
  </w:num>
  <w:num w:numId="11">
    <w:abstractNumId w:val="22"/>
  </w:num>
  <w:num w:numId="12">
    <w:abstractNumId w:val="33"/>
  </w:num>
  <w:num w:numId="13">
    <w:abstractNumId w:val="18"/>
  </w:num>
  <w:num w:numId="14">
    <w:abstractNumId w:val="30"/>
  </w:num>
  <w:num w:numId="15">
    <w:abstractNumId w:val="2"/>
  </w:num>
  <w:num w:numId="16">
    <w:abstractNumId w:val="29"/>
  </w:num>
  <w:num w:numId="17">
    <w:abstractNumId w:val="1"/>
  </w:num>
  <w:num w:numId="18">
    <w:abstractNumId w:val="0"/>
  </w:num>
  <w:num w:numId="19">
    <w:abstractNumId w:val="25"/>
  </w:num>
  <w:num w:numId="20">
    <w:abstractNumId w:val="41"/>
  </w:num>
  <w:num w:numId="21">
    <w:abstractNumId w:val="23"/>
  </w:num>
  <w:num w:numId="22">
    <w:abstractNumId w:val="8"/>
  </w:num>
  <w:num w:numId="23">
    <w:abstractNumId w:val="39"/>
  </w:num>
  <w:num w:numId="24">
    <w:abstractNumId w:val="38"/>
  </w:num>
  <w:num w:numId="25">
    <w:abstractNumId w:val="34"/>
  </w:num>
  <w:num w:numId="26">
    <w:abstractNumId w:val="17"/>
  </w:num>
  <w:num w:numId="27">
    <w:abstractNumId w:val="31"/>
  </w:num>
  <w:num w:numId="28">
    <w:abstractNumId w:val="26"/>
  </w:num>
  <w:num w:numId="29">
    <w:abstractNumId w:val="6"/>
  </w:num>
  <w:num w:numId="30">
    <w:abstractNumId w:val="9"/>
  </w:num>
  <w:num w:numId="31">
    <w:abstractNumId w:val="35"/>
  </w:num>
  <w:num w:numId="32">
    <w:abstractNumId w:val="5"/>
  </w:num>
  <w:num w:numId="33">
    <w:abstractNumId w:val="27"/>
  </w:num>
  <w:num w:numId="34">
    <w:abstractNumId w:val="11"/>
  </w:num>
  <w:num w:numId="35">
    <w:abstractNumId w:val="3"/>
  </w:num>
  <w:num w:numId="36">
    <w:abstractNumId w:val="4"/>
  </w:num>
  <w:num w:numId="37">
    <w:abstractNumId w:val="19"/>
  </w:num>
  <w:num w:numId="38">
    <w:abstractNumId w:val="37"/>
  </w:num>
  <w:num w:numId="39">
    <w:abstractNumId w:val="13"/>
  </w:num>
  <w:num w:numId="40">
    <w:abstractNumId w:val="32"/>
  </w:num>
  <w:num w:numId="41">
    <w:abstractNumId w:val="28"/>
  </w:num>
  <w:num w:numId="42">
    <w:abstractNumId w:val="40"/>
  </w:num>
  <w:num w:numId="43">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trackRevisions/>
  <w:defaultTabStop w:val="708"/>
  <w:doNotHyphenateCaps/>
  <w:drawingGridHorizontalSpacing w:val="140"/>
  <w:displayHorizontalDrawingGridEvery w:val="2"/>
  <w:characterSpacingControl w:val="doNotCompress"/>
  <w:doNotValidateAgainstSchema/>
  <w:doNotDemarcateInvalidXml/>
  <w:footnotePr>
    <w:footnote w:id="0"/>
    <w:footnote w:id="1"/>
  </w:footnotePr>
  <w:endnotePr>
    <w:endnote w:id="0"/>
    <w:endnote w:id="1"/>
  </w:endnotePr>
  <w:compat/>
  <w:rsids>
    <w:rsidRoot w:val="00EB45AB"/>
    <w:rsid w:val="000005E7"/>
    <w:rsid w:val="00000898"/>
    <w:rsid w:val="00007D3F"/>
    <w:rsid w:val="000240E7"/>
    <w:rsid w:val="00033586"/>
    <w:rsid w:val="00036A8A"/>
    <w:rsid w:val="000A1577"/>
    <w:rsid w:val="000B3757"/>
    <w:rsid w:val="001500EA"/>
    <w:rsid w:val="001600BF"/>
    <w:rsid w:val="001642E7"/>
    <w:rsid w:val="001717A3"/>
    <w:rsid w:val="00194FF7"/>
    <w:rsid w:val="001F04AF"/>
    <w:rsid w:val="00200E19"/>
    <w:rsid w:val="00207BC2"/>
    <w:rsid w:val="0022780A"/>
    <w:rsid w:val="002650DD"/>
    <w:rsid w:val="00271E2E"/>
    <w:rsid w:val="00272AB9"/>
    <w:rsid w:val="002804CD"/>
    <w:rsid w:val="00282B45"/>
    <w:rsid w:val="002A4641"/>
    <w:rsid w:val="002A4742"/>
    <w:rsid w:val="003756D2"/>
    <w:rsid w:val="00382570"/>
    <w:rsid w:val="00394DF8"/>
    <w:rsid w:val="003A0AC1"/>
    <w:rsid w:val="003B1FD1"/>
    <w:rsid w:val="003D572F"/>
    <w:rsid w:val="003F64AD"/>
    <w:rsid w:val="00400139"/>
    <w:rsid w:val="00400ED2"/>
    <w:rsid w:val="004120F2"/>
    <w:rsid w:val="0042469D"/>
    <w:rsid w:val="00440E3D"/>
    <w:rsid w:val="00442F04"/>
    <w:rsid w:val="004518FA"/>
    <w:rsid w:val="00487CD0"/>
    <w:rsid w:val="004E2757"/>
    <w:rsid w:val="004F5EAC"/>
    <w:rsid w:val="00507B76"/>
    <w:rsid w:val="00524256"/>
    <w:rsid w:val="00545A3C"/>
    <w:rsid w:val="00546C12"/>
    <w:rsid w:val="00585A59"/>
    <w:rsid w:val="00585FD0"/>
    <w:rsid w:val="005D3FBD"/>
    <w:rsid w:val="005F2E30"/>
    <w:rsid w:val="005F3860"/>
    <w:rsid w:val="005F4BDD"/>
    <w:rsid w:val="006053BA"/>
    <w:rsid w:val="0060709F"/>
    <w:rsid w:val="00617A57"/>
    <w:rsid w:val="006412F2"/>
    <w:rsid w:val="006623E1"/>
    <w:rsid w:val="00662A69"/>
    <w:rsid w:val="0067351C"/>
    <w:rsid w:val="00695972"/>
    <w:rsid w:val="006F0529"/>
    <w:rsid w:val="006F1ABF"/>
    <w:rsid w:val="006F68D1"/>
    <w:rsid w:val="007205C5"/>
    <w:rsid w:val="00735C1A"/>
    <w:rsid w:val="007568C2"/>
    <w:rsid w:val="00773452"/>
    <w:rsid w:val="007949C3"/>
    <w:rsid w:val="00796D83"/>
    <w:rsid w:val="007A0F87"/>
    <w:rsid w:val="007A5E26"/>
    <w:rsid w:val="007C3CDF"/>
    <w:rsid w:val="007C7EC6"/>
    <w:rsid w:val="007F0418"/>
    <w:rsid w:val="007F6792"/>
    <w:rsid w:val="007F6B27"/>
    <w:rsid w:val="008378E2"/>
    <w:rsid w:val="00843F07"/>
    <w:rsid w:val="00865E3B"/>
    <w:rsid w:val="0088615A"/>
    <w:rsid w:val="008C657A"/>
    <w:rsid w:val="008D4E90"/>
    <w:rsid w:val="008D603A"/>
    <w:rsid w:val="00906787"/>
    <w:rsid w:val="00932F9C"/>
    <w:rsid w:val="0095405E"/>
    <w:rsid w:val="0095770F"/>
    <w:rsid w:val="00976C37"/>
    <w:rsid w:val="009832D3"/>
    <w:rsid w:val="009948AD"/>
    <w:rsid w:val="009B403D"/>
    <w:rsid w:val="009C62A2"/>
    <w:rsid w:val="009D133C"/>
    <w:rsid w:val="009D517E"/>
    <w:rsid w:val="009E1585"/>
    <w:rsid w:val="009F4CE4"/>
    <w:rsid w:val="00A00CF1"/>
    <w:rsid w:val="00A032DC"/>
    <w:rsid w:val="00A1302B"/>
    <w:rsid w:val="00A311AE"/>
    <w:rsid w:val="00A376FA"/>
    <w:rsid w:val="00A37AF5"/>
    <w:rsid w:val="00A45F1D"/>
    <w:rsid w:val="00A70951"/>
    <w:rsid w:val="00A744F3"/>
    <w:rsid w:val="00A76619"/>
    <w:rsid w:val="00A811D4"/>
    <w:rsid w:val="00A82397"/>
    <w:rsid w:val="00A946E3"/>
    <w:rsid w:val="00AA0954"/>
    <w:rsid w:val="00AB7F9C"/>
    <w:rsid w:val="00AC4F23"/>
    <w:rsid w:val="00AC7287"/>
    <w:rsid w:val="00AC72B0"/>
    <w:rsid w:val="00AF7276"/>
    <w:rsid w:val="00B24AB1"/>
    <w:rsid w:val="00B4018F"/>
    <w:rsid w:val="00B70F53"/>
    <w:rsid w:val="00BA1ABC"/>
    <w:rsid w:val="00BA1D16"/>
    <w:rsid w:val="00BA2198"/>
    <w:rsid w:val="00BA2CAB"/>
    <w:rsid w:val="00BD01C1"/>
    <w:rsid w:val="00BD4284"/>
    <w:rsid w:val="00BE11D8"/>
    <w:rsid w:val="00C000C2"/>
    <w:rsid w:val="00C26CA2"/>
    <w:rsid w:val="00C318E0"/>
    <w:rsid w:val="00C4280F"/>
    <w:rsid w:val="00C46060"/>
    <w:rsid w:val="00C60B65"/>
    <w:rsid w:val="00CA59F3"/>
    <w:rsid w:val="00CB34A9"/>
    <w:rsid w:val="00CD060E"/>
    <w:rsid w:val="00CE2C5F"/>
    <w:rsid w:val="00D2131F"/>
    <w:rsid w:val="00D244F6"/>
    <w:rsid w:val="00D66DD7"/>
    <w:rsid w:val="00D73B3A"/>
    <w:rsid w:val="00D77A5D"/>
    <w:rsid w:val="00D8596E"/>
    <w:rsid w:val="00DB3E88"/>
    <w:rsid w:val="00DC2177"/>
    <w:rsid w:val="00DF0018"/>
    <w:rsid w:val="00E07AAD"/>
    <w:rsid w:val="00E2325F"/>
    <w:rsid w:val="00E70352"/>
    <w:rsid w:val="00E72D3C"/>
    <w:rsid w:val="00EB3FFD"/>
    <w:rsid w:val="00EB45AB"/>
    <w:rsid w:val="00EB4BB5"/>
    <w:rsid w:val="00F07A97"/>
    <w:rsid w:val="00F12272"/>
    <w:rsid w:val="00F47922"/>
    <w:rsid w:val="00F5044F"/>
    <w:rsid w:val="00F516B7"/>
    <w:rsid w:val="00F51EE5"/>
    <w:rsid w:val="00F52D59"/>
    <w:rsid w:val="00F5352D"/>
    <w:rsid w:val="00F77BB2"/>
    <w:rsid w:val="00F95F2C"/>
    <w:rsid w:val="00FA5767"/>
    <w:rsid w:val="00FA7265"/>
    <w:rsid w:val="00FB47A6"/>
    <w:rsid w:val="00FC0F57"/>
    <w:rsid w:val="00FD60C3"/>
    <w:rsid w:val="00FE2B6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1" w:defUIPriority="0" w:defSemiHidden="0" w:defUnhideWhenUsed="0" w:defQFormat="0" w:count="267">
    <w:lsdException w:name="Normal" w:locked="0" w:qFormat="1"/>
    <w:lsdException w:name="heading 1" w:locked="0" w:qFormat="1"/>
    <w:lsdException w:name="heading 2" w:locked="0" w:qFormat="1"/>
    <w:lsdException w:name="heading 3" w:locked="0" w:qFormat="1"/>
    <w:lsdException w:name="heading 4" w:locked="0" w:qFormat="1"/>
    <w:lsdException w:name="heading 5" w:locked="0" w:qFormat="1"/>
    <w:lsdException w:name="heading 6" w:locked="0" w:qFormat="1"/>
    <w:lsdException w:name="heading 7" w:locked="0" w:qFormat="1"/>
    <w:lsdException w:name="heading 8" w:locked="0" w:qFormat="1"/>
    <w:lsdException w:name="heading 9" w:locked="0" w:qFormat="1"/>
    <w:lsdException w:name="caption" w:locked="0" w:semiHidden="1" w:unhideWhenUsed="1" w:qFormat="1"/>
    <w:lsdException w:name="List Number" w:locked="0"/>
    <w:lsdException w:name="List 4" w:locked="0"/>
    <w:lsdException w:name="List 5" w:locked="0"/>
    <w:lsdException w:name="Title" w:locked="0" w:qFormat="1"/>
    <w:lsdException w:name="Subtitle" w:locked="0" w:qFormat="1"/>
    <w:lsdException w:name="Salutation" w:locked="0"/>
    <w:lsdException w:name="Date" w:locked="0"/>
    <w:lsdException w:name="Body Text First Indent" w:locked="0"/>
    <w:lsdException w:name="Strong" w:locked="0" w:qFormat="1"/>
    <w:lsdException w:name="Emphasis" w:locked="0" w:qFormat="1"/>
    <w:lsdException w:name="Table Grid" w:locked="0"/>
    <w:lsdException w:name="Placeholder Text" w:locked="0" w:semiHidden="1" w:uiPriority="99"/>
    <w:lsdException w:name="No Spacing" w:locked="0" w:uiPriority="1"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uiPriority="99"/>
    <w:lsdException w:name="List Paragraph" w:locked="0" w:uiPriority="34"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72"/>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atentStyles>
  <w:style w:type="paragraph" w:default="1" w:styleId="a">
    <w:name w:val="Normal"/>
    <w:qFormat/>
    <w:rsid w:val="00EB45AB"/>
    <w:rPr>
      <w:rFonts w:ascii="Times New Roman" w:eastAsia="Times New Roman" w:hAnsi="Times New Roman"/>
      <w:sz w:val="28"/>
      <w:szCs w:val="28"/>
    </w:rPr>
  </w:style>
  <w:style w:type="paragraph" w:styleId="1">
    <w:name w:val="heading 1"/>
    <w:basedOn w:val="a"/>
    <w:next w:val="a"/>
    <w:link w:val="10"/>
    <w:qFormat/>
    <w:locked/>
    <w:rsid w:val="00A811D4"/>
    <w:pPr>
      <w:keepNext/>
      <w:spacing w:before="240" w:after="60"/>
      <w:outlineLvl w:val="0"/>
    </w:pPr>
    <w:rPr>
      <w:rFonts w:ascii="Arial" w:hAnsi="Arial" w:cs="Arial"/>
      <w:b/>
      <w:bCs/>
      <w:kern w:val="32"/>
      <w:sz w:val="32"/>
      <w:szCs w:val="32"/>
    </w:rPr>
  </w:style>
  <w:style w:type="paragraph" w:styleId="2">
    <w:name w:val="heading 2"/>
    <w:basedOn w:val="a"/>
    <w:next w:val="a"/>
    <w:link w:val="20"/>
    <w:qFormat/>
    <w:locked/>
    <w:rsid w:val="00A811D4"/>
    <w:pPr>
      <w:keepNext/>
      <w:ind w:right="-1" w:firstLine="709"/>
      <w:outlineLvl w:val="1"/>
    </w:pPr>
  </w:style>
  <w:style w:type="paragraph" w:styleId="3">
    <w:name w:val="heading 3"/>
    <w:basedOn w:val="a"/>
    <w:next w:val="a"/>
    <w:link w:val="30"/>
    <w:qFormat/>
    <w:locked/>
    <w:rsid w:val="00A811D4"/>
    <w:pPr>
      <w:keepNext/>
      <w:spacing w:before="240" w:after="60"/>
      <w:outlineLvl w:val="2"/>
    </w:pPr>
    <w:rPr>
      <w:rFonts w:ascii="Arial" w:hAnsi="Arial" w:cs="Arial"/>
      <w:b/>
      <w:bCs/>
      <w:sz w:val="26"/>
      <w:szCs w:val="26"/>
    </w:rPr>
  </w:style>
  <w:style w:type="paragraph" w:styleId="4">
    <w:name w:val="heading 4"/>
    <w:basedOn w:val="a"/>
    <w:next w:val="a"/>
    <w:link w:val="40"/>
    <w:qFormat/>
    <w:locked/>
    <w:rsid w:val="00A811D4"/>
    <w:pPr>
      <w:keepNext/>
      <w:keepLines/>
      <w:tabs>
        <w:tab w:val="num" w:pos="2160"/>
      </w:tabs>
      <w:suppressAutoHyphens/>
      <w:spacing w:before="160"/>
      <w:ind w:left="1728" w:right="567" w:hanging="648"/>
      <w:jc w:val="both"/>
      <w:outlineLvl w:val="3"/>
    </w:pPr>
    <w:rPr>
      <w:rFonts w:ascii="Arial" w:hAnsi="Arial"/>
      <w:i/>
      <w:sz w:val="22"/>
      <w:szCs w:val="20"/>
      <w:lang w:eastAsia="ar-SA"/>
    </w:rPr>
  </w:style>
  <w:style w:type="paragraph" w:styleId="5">
    <w:name w:val="heading 5"/>
    <w:basedOn w:val="a"/>
    <w:next w:val="a"/>
    <w:link w:val="50"/>
    <w:qFormat/>
    <w:locked/>
    <w:rsid w:val="00A811D4"/>
    <w:pPr>
      <w:keepLines/>
      <w:tabs>
        <w:tab w:val="num" w:pos="2520"/>
      </w:tabs>
      <w:suppressAutoHyphens/>
      <w:spacing w:before="120" w:after="60"/>
      <w:ind w:left="2232" w:hanging="792"/>
      <w:jc w:val="both"/>
      <w:outlineLvl w:val="4"/>
    </w:pPr>
    <w:rPr>
      <w:rFonts w:ascii="Arial" w:hAnsi="Arial"/>
      <w:kern w:val="1"/>
      <w:sz w:val="22"/>
      <w:szCs w:val="20"/>
      <w:lang w:eastAsia="ar-SA"/>
    </w:rPr>
  </w:style>
  <w:style w:type="paragraph" w:styleId="60">
    <w:name w:val="heading 6"/>
    <w:basedOn w:val="a"/>
    <w:next w:val="a"/>
    <w:link w:val="61"/>
    <w:qFormat/>
    <w:locked/>
    <w:rsid w:val="00A811D4"/>
    <w:pPr>
      <w:tabs>
        <w:tab w:val="num" w:pos="3240"/>
      </w:tabs>
      <w:suppressAutoHyphens/>
      <w:spacing w:before="120" w:after="60"/>
      <w:ind w:left="2736" w:hanging="936"/>
      <w:jc w:val="both"/>
      <w:outlineLvl w:val="5"/>
    </w:pPr>
    <w:rPr>
      <w:rFonts w:ascii="Arial" w:hAnsi="Arial"/>
      <w:sz w:val="22"/>
      <w:szCs w:val="20"/>
      <w:lang w:eastAsia="ar-SA"/>
    </w:rPr>
  </w:style>
  <w:style w:type="paragraph" w:styleId="7">
    <w:name w:val="heading 7"/>
    <w:basedOn w:val="a"/>
    <w:next w:val="a"/>
    <w:link w:val="70"/>
    <w:qFormat/>
    <w:locked/>
    <w:rsid w:val="00A811D4"/>
    <w:pPr>
      <w:keepNext/>
      <w:tabs>
        <w:tab w:val="num" w:pos="3960"/>
      </w:tabs>
      <w:suppressAutoHyphens/>
      <w:spacing w:before="20"/>
      <w:ind w:left="3240" w:hanging="1080"/>
      <w:jc w:val="both"/>
      <w:outlineLvl w:val="6"/>
    </w:pPr>
    <w:rPr>
      <w:rFonts w:ascii="Arial" w:hAnsi="Arial"/>
      <w:kern w:val="1"/>
      <w:sz w:val="24"/>
      <w:szCs w:val="20"/>
      <w:lang w:eastAsia="ar-SA"/>
    </w:rPr>
  </w:style>
  <w:style w:type="paragraph" w:styleId="8">
    <w:name w:val="heading 8"/>
    <w:basedOn w:val="a"/>
    <w:next w:val="a"/>
    <w:link w:val="80"/>
    <w:qFormat/>
    <w:locked/>
    <w:rsid w:val="00A811D4"/>
    <w:pPr>
      <w:keepNext/>
      <w:tabs>
        <w:tab w:val="num" w:pos="4320"/>
      </w:tabs>
      <w:suppressAutoHyphens/>
      <w:spacing w:before="20"/>
      <w:ind w:left="3744" w:right="720" w:hanging="1224"/>
      <w:jc w:val="both"/>
      <w:outlineLvl w:val="7"/>
    </w:pPr>
    <w:rPr>
      <w:rFonts w:ascii="Arial" w:hAnsi="Arial"/>
      <w:kern w:val="1"/>
      <w:sz w:val="22"/>
      <w:szCs w:val="20"/>
      <w:lang w:eastAsia="ar-SA"/>
    </w:rPr>
  </w:style>
  <w:style w:type="paragraph" w:styleId="9">
    <w:name w:val="heading 9"/>
    <w:basedOn w:val="a"/>
    <w:next w:val="a"/>
    <w:link w:val="90"/>
    <w:qFormat/>
    <w:locked/>
    <w:rsid w:val="00A811D4"/>
    <w:pPr>
      <w:keepNext/>
      <w:tabs>
        <w:tab w:val="num" w:pos="5040"/>
      </w:tabs>
      <w:suppressAutoHyphens/>
      <w:spacing w:before="20"/>
      <w:ind w:left="4320" w:right="720" w:hanging="1440"/>
      <w:jc w:val="both"/>
      <w:outlineLvl w:val="8"/>
    </w:pPr>
    <w:rPr>
      <w:rFonts w:ascii="Arial" w:hAnsi="Arial"/>
      <w:kern w:val="1"/>
      <w:sz w:val="22"/>
      <w:szCs w:val="20"/>
      <w:lang w:eastAsia="ar-S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alloon Text"/>
    <w:basedOn w:val="a"/>
    <w:link w:val="a4"/>
    <w:semiHidden/>
    <w:rsid w:val="0095405E"/>
    <w:rPr>
      <w:rFonts w:ascii="Tahoma" w:hAnsi="Tahoma" w:cs="Tahoma"/>
      <w:sz w:val="16"/>
      <w:szCs w:val="16"/>
    </w:rPr>
  </w:style>
  <w:style w:type="character" w:customStyle="1" w:styleId="a4">
    <w:name w:val="Текст выноски Знак"/>
    <w:basedOn w:val="a0"/>
    <w:link w:val="a3"/>
    <w:semiHidden/>
    <w:locked/>
    <w:rsid w:val="006F68D1"/>
    <w:rPr>
      <w:rFonts w:ascii="Times New Roman" w:hAnsi="Times New Roman" w:cs="Times New Roman"/>
      <w:sz w:val="2"/>
    </w:rPr>
  </w:style>
  <w:style w:type="paragraph" w:styleId="a5">
    <w:name w:val="header"/>
    <w:basedOn w:val="a"/>
    <w:link w:val="a6"/>
    <w:rsid w:val="0095405E"/>
    <w:pPr>
      <w:tabs>
        <w:tab w:val="center" w:pos="4677"/>
        <w:tab w:val="right" w:pos="9355"/>
      </w:tabs>
    </w:pPr>
  </w:style>
  <w:style w:type="character" w:customStyle="1" w:styleId="a6">
    <w:name w:val="Верхний колонтитул Знак"/>
    <w:basedOn w:val="a0"/>
    <w:link w:val="a5"/>
    <w:semiHidden/>
    <w:locked/>
    <w:rsid w:val="006F68D1"/>
    <w:rPr>
      <w:rFonts w:ascii="Times New Roman" w:hAnsi="Times New Roman" w:cs="Times New Roman"/>
      <w:sz w:val="28"/>
      <w:szCs w:val="28"/>
    </w:rPr>
  </w:style>
  <w:style w:type="character" w:styleId="a7">
    <w:name w:val="page number"/>
    <w:basedOn w:val="a0"/>
    <w:rsid w:val="0095405E"/>
    <w:rPr>
      <w:rFonts w:cs="Times New Roman"/>
    </w:rPr>
  </w:style>
  <w:style w:type="paragraph" w:styleId="a8">
    <w:name w:val="Normal (Web)"/>
    <w:basedOn w:val="a"/>
    <w:rsid w:val="007F0418"/>
    <w:pPr>
      <w:spacing w:before="75" w:after="75"/>
    </w:pPr>
    <w:rPr>
      <w:rFonts w:ascii="Tahoma" w:hAnsi="Tahoma" w:cs="Tahoma"/>
      <w:sz w:val="20"/>
      <w:szCs w:val="20"/>
    </w:rPr>
  </w:style>
  <w:style w:type="character" w:customStyle="1" w:styleId="10">
    <w:name w:val="Заголовок 1 Знак"/>
    <w:basedOn w:val="a0"/>
    <w:link w:val="1"/>
    <w:locked/>
    <w:rsid w:val="00A811D4"/>
    <w:rPr>
      <w:rFonts w:ascii="Arial" w:hAnsi="Arial" w:cs="Arial"/>
      <w:b/>
      <w:bCs/>
      <w:kern w:val="32"/>
      <w:sz w:val="32"/>
      <w:szCs w:val="32"/>
    </w:rPr>
  </w:style>
  <w:style w:type="character" w:customStyle="1" w:styleId="20">
    <w:name w:val="Заголовок 2 Знак"/>
    <w:basedOn w:val="a0"/>
    <w:link w:val="2"/>
    <w:locked/>
    <w:rsid w:val="00A811D4"/>
    <w:rPr>
      <w:rFonts w:ascii="Times New Roman" w:hAnsi="Times New Roman" w:cs="Times New Roman"/>
      <w:sz w:val="28"/>
      <w:szCs w:val="28"/>
    </w:rPr>
  </w:style>
  <w:style w:type="character" w:customStyle="1" w:styleId="30">
    <w:name w:val="Заголовок 3 Знак"/>
    <w:basedOn w:val="a0"/>
    <w:link w:val="3"/>
    <w:locked/>
    <w:rsid w:val="00A811D4"/>
    <w:rPr>
      <w:rFonts w:ascii="Arial" w:hAnsi="Arial" w:cs="Arial"/>
      <w:b/>
      <w:bCs/>
      <w:sz w:val="26"/>
      <w:szCs w:val="26"/>
    </w:rPr>
  </w:style>
  <w:style w:type="character" w:customStyle="1" w:styleId="40">
    <w:name w:val="Заголовок 4 Знак"/>
    <w:basedOn w:val="a0"/>
    <w:link w:val="4"/>
    <w:locked/>
    <w:rsid w:val="00A811D4"/>
    <w:rPr>
      <w:rFonts w:ascii="Arial" w:hAnsi="Arial" w:cs="Times New Roman"/>
      <w:i/>
      <w:sz w:val="20"/>
      <w:szCs w:val="20"/>
      <w:lang w:eastAsia="ar-SA" w:bidi="ar-SA"/>
    </w:rPr>
  </w:style>
  <w:style w:type="character" w:customStyle="1" w:styleId="50">
    <w:name w:val="Заголовок 5 Знак"/>
    <w:basedOn w:val="a0"/>
    <w:link w:val="5"/>
    <w:locked/>
    <w:rsid w:val="00A811D4"/>
    <w:rPr>
      <w:rFonts w:ascii="Arial" w:hAnsi="Arial" w:cs="Times New Roman"/>
      <w:kern w:val="1"/>
      <w:sz w:val="20"/>
      <w:szCs w:val="20"/>
      <w:lang w:eastAsia="ar-SA" w:bidi="ar-SA"/>
    </w:rPr>
  </w:style>
  <w:style w:type="character" w:customStyle="1" w:styleId="61">
    <w:name w:val="Заголовок 6 Знак"/>
    <w:basedOn w:val="a0"/>
    <w:link w:val="60"/>
    <w:locked/>
    <w:rsid w:val="00A811D4"/>
    <w:rPr>
      <w:rFonts w:ascii="Arial" w:hAnsi="Arial" w:cs="Times New Roman"/>
      <w:sz w:val="20"/>
      <w:szCs w:val="20"/>
      <w:lang w:eastAsia="ar-SA" w:bidi="ar-SA"/>
    </w:rPr>
  </w:style>
  <w:style w:type="character" w:customStyle="1" w:styleId="70">
    <w:name w:val="Заголовок 7 Знак"/>
    <w:basedOn w:val="a0"/>
    <w:link w:val="7"/>
    <w:locked/>
    <w:rsid w:val="00A811D4"/>
    <w:rPr>
      <w:rFonts w:ascii="Arial" w:hAnsi="Arial" w:cs="Times New Roman"/>
      <w:kern w:val="1"/>
      <w:sz w:val="20"/>
      <w:szCs w:val="20"/>
      <w:lang w:eastAsia="ar-SA" w:bidi="ar-SA"/>
    </w:rPr>
  </w:style>
  <w:style w:type="character" w:customStyle="1" w:styleId="80">
    <w:name w:val="Заголовок 8 Знак"/>
    <w:basedOn w:val="a0"/>
    <w:link w:val="8"/>
    <w:locked/>
    <w:rsid w:val="00A811D4"/>
    <w:rPr>
      <w:rFonts w:ascii="Arial" w:hAnsi="Arial" w:cs="Times New Roman"/>
      <w:kern w:val="1"/>
      <w:sz w:val="20"/>
      <w:szCs w:val="20"/>
      <w:lang w:eastAsia="ar-SA" w:bidi="ar-SA"/>
    </w:rPr>
  </w:style>
  <w:style w:type="character" w:customStyle="1" w:styleId="90">
    <w:name w:val="Заголовок 9 Знак"/>
    <w:basedOn w:val="a0"/>
    <w:link w:val="9"/>
    <w:locked/>
    <w:rsid w:val="00A811D4"/>
    <w:rPr>
      <w:rFonts w:ascii="Arial" w:hAnsi="Arial" w:cs="Times New Roman"/>
      <w:kern w:val="1"/>
      <w:sz w:val="20"/>
      <w:szCs w:val="20"/>
      <w:lang w:eastAsia="ar-SA" w:bidi="ar-SA"/>
    </w:rPr>
  </w:style>
  <w:style w:type="paragraph" w:customStyle="1" w:styleId="ConsPlusTitle">
    <w:name w:val="ConsPlusTitle"/>
    <w:rsid w:val="00A811D4"/>
    <w:pPr>
      <w:widowControl w:val="0"/>
      <w:autoSpaceDE w:val="0"/>
      <w:autoSpaceDN w:val="0"/>
      <w:adjustRightInd w:val="0"/>
    </w:pPr>
    <w:rPr>
      <w:rFonts w:ascii="Times New Roman" w:eastAsia="Times New Roman" w:hAnsi="Times New Roman"/>
      <w:b/>
      <w:bCs/>
      <w:sz w:val="28"/>
      <w:szCs w:val="28"/>
    </w:rPr>
  </w:style>
  <w:style w:type="paragraph" w:customStyle="1" w:styleId="ConsPlusNonformat">
    <w:name w:val="ConsPlusNonformat"/>
    <w:rsid w:val="00A811D4"/>
    <w:pPr>
      <w:widowControl w:val="0"/>
      <w:autoSpaceDE w:val="0"/>
      <w:autoSpaceDN w:val="0"/>
      <w:adjustRightInd w:val="0"/>
    </w:pPr>
    <w:rPr>
      <w:rFonts w:ascii="Courier New" w:eastAsia="Times New Roman" w:hAnsi="Courier New" w:cs="Courier New"/>
    </w:rPr>
  </w:style>
  <w:style w:type="paragraph" w:customStyle="1" w:styleId="ConsPlusCell">
    <w:name w:val="ConsPlusCell"/>
    <w:rsid w:val="00A811D4"/>
    <w:pPr>
      <w:widowControl w:val="0"/>
      <w:autoSpaceDE w:val="0"/>
      <w:autoSpaceDN w:val="0"/>
      <w:adjustRightInd w:val="0"/>
    </w:pPr>
    <w:rPr>
      <w:rFonts w:ascii="Times New Roman" w:eastAsia="Times New Roman" w:hAnsi="Times New Roman"/>
      <w:sz w:val="28"/>
      <w:szCs w:val="28"/>
    </w:rPr>
  </w:style>
  <w:style w:type="paragraph" w:customStyle="1" w:styleId="ConsPlusNormal">
    <w:name w:val="ConsPlusNormal"/>
    <w:rsid w:val="00A811D4"/>
    <w:pPr>
      <w:widowControl w:val="0"/>
      <w:autoSpaceDE w:val="0"/>
      <w:autoSpaceDN w:val="0"/>
      <w:adjustRightInd w:val="0"/>
      <w:ind w:firstLine="720"/>
    </w:pPr>
    <w:rPr>
      <w:rFonts w:ascii="Arial" w:eastAsia="Times New Roman" w:hAnsi="Arial" w:cs="Arial"/>
    </w:rPr>
  </w:style>
  <w:style w:type="paragraph" w:styleId="a9">
    <w:name w:val="footnote text"/>
    <w:basedOn w:val="a"/>
    <w:link w:val="aa"/>
    <w:semiHidden/>
    <w:rsid w:val="00A811D4"/>
    <w:rPr>
      <w:sz w:val="20"/>
      <w:szCs w:val="20"/>
    </w:rPr>
  </w:style>
  <w:style w:type="character" w:customStyle="1" w:styleId="aa">
    <w:name w:val="Текст сноски Знак"/>
    <w:basedOn w:val="a0"/>
    <w:link w:val="a9"/>
    <w:semiHidden/>
    <w:locked/>
    <w:rsid w:val="00A811D4"/>
    <w:rPr>
      <w:rFonts w:ascii="Times New Roman" w:hAnsi="Times New Roman" w:cs="Times New Roman"/>
      <w:sz w:val="20"/>
      <w:szCs w:val="20"/>
    </w:rPr>
  </w:style>
  <w:style w:type="paragraph" w:styleId="ab">
    <w:name w:val="footer"/>
    <w:basedOn w:val="a"/>
    <w:link w:val="ac"/>
    <w:rsid w:val="00A811D4"/>
    <w:pPr>
      <w:tabs>
        <w:tab w:val="center" w:pos="4677"/>
        <w:tab w:val="right" w:pos="9355"/>
      </w:tabs>
    </w:pPr>
  </w:style>
  <w:style w:type="character" w:customStyle="1" w:styleId="ac">
    <w:name w:val="Нижний колонтитул Знак"/>
    <w:basedOn w:val="a0"/>
    <w:link w:val="ab"/>
    <w:locked/>
    <w:rsid w:val="00A811D4"/>
    <w:rPr>
      <w:rFonts w:ascii="Times New Roman" w:hAnsi="Times New Roman" w:cs="Times New Roman"/>
      <w:sz w:val="28"/>
      <w:szCs w:val="28"/>
    </w:rPr>
  </w:style>
  <w:style w:type="character" w:styleId="ad">
    <w:name w:val="Hyperlink"/>
    <w:basedOn w:val="a0"/>
    <w:rsid w:val="00A811D4"/>
    <w:rPr>
      <w:rFonts w:cs="Times New Roman"/>
      <w:color w:val="0000FF"/>
      <w:u w:val="single"/>
    </w:rPr>
  </w:style>
  <w:style w:type="character" w:styleId="ae">
    <w:name w:val="Strong"/>
    <w:basedOn w:val="a0"/>
    <w:qFormat/>
    <w:locked/>
    <w:rsid w:val="00A811D4"/>
    <w:rPr>
      <w:rFonts w:cs="Times New Roman"/>
      <w:b/>
    </w:rPr>
  </w:style>
  <w:style w:type="paragraph" w:styleId="af">
    <w:name w:val="Body Text"/>
    <w:basedOn w:val="a"/>
    <w:link w:val="af0"/>
    <w:rsid w:val="00A811D4"/>
    <w:pPr>
      <w:spacing w:after="120"/>
    </w:pPr>
    <w:rPr>
      <w:sz w:val="24"/>
      <w:szCs w:val="24"/>
    </w:rPr>
  </w:style>
  <w:style w:type="character" w:customStyle="1" w:styleId="af0">
    <w:name w:val="Основной текст Знак"/>
    <w:basedOn w:val="a0"/>
    <w:link w:val="af"/>
    <w:locked/>
    <w:rsid w:val="00A811D4"/>
    <w:rPr>
      <w:rFonts w:ascii="Times New Roman" w:hAnsi="Times New Roman" w:cs="Times New Roman"/>
      <w:sz w:val="24"/>
      <w:szCs w:val="24"/>
    </w:rPr>
  </w:style>
  <w:style w:type="paragraph" w:styleId="21">
    <w:name w:val="Body Text Indent 2"/>
    <w:basedOn w:val="a"/>
    <w:link w:val="22"/>
    <w:rsid w:val="00A811D4"/>
    <w:pPr>
      <w:ind w:right="-766" w:firstLine="709"/>
      <w:jc w:val="both"/>
    </w:pPr>
    <w:rPr>
      <w:szCs w:val="20"/>
    </w:rPr>
  </w:style>
  <w:style w:type="character" w:customStyle="1" w:styleId="22">
    <w:name w:val="Основной текст с отступом 2 Знак"/>
    <w:basedOn w:val="a0"/>
    <w:link w:val="21"/>
    <w:locked/>
    <w:rsid w:val="00A811D4"/>
    <w:rPr>
      <w:rFonts w:ascii="Times New Roman" w:hAnsi="Times New Roman" w:cs="Times New Roman"/>
      <w:sz w:val="20"/>
      <w:szCs w:val="20"/>
    </w:rPr>
  </w:style>
  <w:style w:type="paragraph" w:styleId="af1">
    <w:name w:val="Body Text Indent"/>
    <w:basedOn w:val="a"/>
    <w:link w:val="af2"/>
    <w:rsid w:val="00A811D4"/>
    <w:pPr>
      <w:ind w:right="-1" w:firstLine="709"/>
      <w:jc w:val="both"/>
    </w:pPr>
  </w:style>
  <w:style w:type="character" w:customStyle="1" w:styleId="af2">
    <w:name w:val="Основной текст с отступом Знак"/>
    <w:basedOn w:val="a0"/>
    <w:link w:val="af1"/>
    <w:locked/>
    <w:rsid w:val="00A811D4"/>
    <w:rPr>
      <w:rFonts w:ascii="Times New Roman" w:hAnsi="Times New Roman" w:cs="Times New Roman"/>
      <w:sz w:val="28"/>
      <w:szCs w:val="28"/>
    </w:rPr>
  </w:style>
  <w:style w:type="paragraph" w:styleId="31">
    <w:name w:val="Body Text Indent 3"/>
    <w:basedOn w:val="a"/>
    <w:link w:val="32"/>
    <w:rsid w:val="00A811D4"/>
    <w:pPr>
      <w:ind w:firstLine="720"/>
      <w:jc w:val="both"/>
    </w:pPr>
  </w:style>
  <w:style w:type="character" w:customStyle="1" w:styleId="32">
    <w:name w:val="Основной текст с отступом 3 Знак"/>
    <w:basedOn w:val="a0"/>
    <w:link w:val="31"/>
    <w:locked/>
    <w:rsid w:val="00A811D4"/>
    <w:rPr>
      <w:rFonts w:ascii="Times New Roman" w:hAnsi="Times New Roman" w:cs="Times New Roman"/>
      <w:sz w:val="28"/>
      <w:szCs w:val="28"/>
    </w:rPr>
  </w:style>
  <w:style w:type="paragraph" w:customStyle="1" w:styleId="af3">
    <w:name w:val="Знак"/>
    <w:basedOn w:val="a"/>
    <w:rsid w:val="00A811D4"/>
    <w:pPr>
      <w:spacing w:after="160" w:line="240" w:lineRule="exact"/>
    </w:pPr>
    <w:rPr>
      <w:rFonts w:ascii="Verdana" w:hAnsi="Verdana"/>
      <w:sz w:val="24"/>
      <w:szCs w:val="24"/>
      <w:lang w:val="en-US" w:eastAsia="en-US"/>
    </w:rPr>
  </w:style>
  <w:style w:type="paragraph" w:customStyle="1" w:styleId="6">
    <w:name w:val="Стиль6"/>
    <w:basedOn w:val="a"/>
    <w:rsid w:val="00A811D4"/>
    <w:pPr>
      <w:numPr>
        <w:numId w:val="14"/>
      </w:numPr>
    </w:pPr>
    <w:rPr>
      <w:sz w:val="24"/>
      <w:szCs w:val="24"/>
    </w:rPr>
  </w:style>
  <w:style w:type="character" w:customStyle="1" w:styleId="Absatz-Standardschriftart">
    <w:name w:val="Absatz-Standardschriftart"/>
    <w:rsid w:val="00A811D4"/>
  </w:style>
  <w:style w:type="character" w:customStyle="1" w:styleId="WW-Absatz-Standardschriftart">
    <w:name w:val="WW-Absatz-Standardschriftart"/>
    <w:rsid w:val="00A811D4"/>
  </w:style>
  <w:style w:type="character" w:customStyle="1" w:styleId="WW-Absatz-Standardschriftart1">
    <w:name w:val="WW-Absatz-Standardschriftart1"/>
    <w:rsid w:val="00A811D4"/>
  </w:style>
  <w:style w:type="character" w:customStyle="1" w:styleId="WW-Absatz-Standardschriftart11">
    <w:name w:val="WW-Absatz-Standardschriftart11"/>
    <w:rsid w:val="00A811D4"/>
  </w:style>
  <w:style w:type="character" w:customStyle="1" w:styleId="WW-Absatz-Standardschriftart111">
    <w:name w:val="WW-Absatz-Standardschriftart111"/>
    <w:rsid w:val="00A811D4"/>
  </w:style>
  <w:style w:type="character" w:customStyle="1" w:styleId="WW-Absatz-Standardschriftart1111">
    <w:name w:val="WW-Absatz-Standardschriftart1111"/>
    <w:rsid w:val="00A811D4"/>
  </w:style>
  <w:style w:type="character" w:customStyle="1" w:styleId="WW-Absatz-Standardschriftart11111">
    <w:name w:val="WW-Absatz-Standardschriftart11111"/>
    <w:rsid w:val="00A811D4"/>
  </w:style>
  <w:style w:type="character" w:customStyle="1" w:styleId="WW-Absatz-Standardschriftart111111">
    <w:name w:val="WW-Absatz-Standardschriftart111111"/>
    <w:rsid w:val="00A811D4"/>
  </w:style>
  <w:style w:type="character" w:customStyle="1" w:styleId="WW-Absatz-Standardschriftart1111111">
    <w:name w:val="WW-Absatz-Standardschriftart1111111"/>
    <w:rsid w:val="00A811D4"/>
  </w:style>
  <w:style w:type="character" w:customStyle="1" w:styleId="WW-Absatz-Standardschriftart11111111">
    <w:name w:val="WW-Absatz-Standardschriftart11111111"/>
    <w:rsid w:val="00A811D4"/>
  </w:style>
  <w:style w:type="character" w:customStyle="1" w:styleId="WW8Num2z0">
    <w:name w:val="WW8Num2z0"/>
    <w:rsid w:val="00A811D4"/>
    <w:rPr>
      <w:b/>
      <w:sz w:val="24"/>
    </w:rPr>
  </w:style>
  <w:style w:type="character" w:customStyle="1" w:styleId="WW8Num3z0">
    <w:name w:val="WW8Num3z0"/>
    <w:rsid w:val="00A811D4"/>
    <w:rPr>
      <w:b/>
      <w:sz w:val="24"/>
    </w:rPr>
  </w:style>
  <w:style w:type="character" w:customStyle="1" w:styleId="WW-Absatz-Standardschriftart111111111">
    <w:name w:val="WW-Absatz-Standardschriftart111111111"/>
    <w:rsid w:val="00A811D4"/>
  </w:style>
  <w:style w:type="character" w:customStyle="1" w:styleId="WW-Absatz-Standardschriftart1111111111">
    <w:name w:val="WW-Absatz-Standardschriftart1111111111"/>
    <w:rsid w:val="00A811D4"/>
  </w:style>
  <w:style w:type="character" w:customStyle="1" w:styleId="WW8Num1z0">
    <w:name w:val="WW8Num1z0"/>
    <w:rsid w:val="00A811D4"/>
    <w:rPr>
      <w:b/>
      <w:sz w:val="24"/>
    </w:rPr>
  </w:style>
  <w:style w:type="character" w:customStyle="1" w:styleId="WW8Num4z0">
    <w:name w:val="WW8Num4z0"/>
    <w:rsid w:val="00A811D4"/>
    <w:rPr>
      <w:b/>
      <w:sz w:val="24"/>
    </w:rPr>
  </w:style>
  <w:style w:type="character" w:customStyle="1" w:styleId="WW8Num5z0">
    <w:name w:val="WW8Num5z0"/>
    <w:rsid w:val="00A811D4"/>
    <w:rPr>
      <w:b/>
      <w:sz w:val="24"/>
    </w:rPr>
  </w:style>
  <w:style w:type="character" w:customStyle="1" w:styleId="WW8Num6z0">
    <w:name w:val="WW8Num6z0"/>
    <w:rsid w:val="00A811D4"/>
    <w:rPr>
      <w:b/>
      <w:sz w:val="24"/>
    </w:rPr>
  </w:style>
  <w:style w:type="character" w:customStyle="1" w:styleId="WW8Num7z0">
    <w:name w:val="WW8Num7z0"/>
    <w:rsid w:val="00A811D4"/>
    <w:rPr>
      <w:b/>
      <w:sz w:val="24"/>
    </w:rPr>
  </w:style>
  <w:style w:type="character" w:customStyle="1" w:styleId="WW8Num8z0">
    <w:name w:val="WW8Num8z0"/>
    <w:rsid w:val="00A811D4"/>
  </w:style>
  <w:style w:type="character" w:customStyle="1" w:styleId="WW8Num10z0">
    <w:name w:val="WW8Num10z0"/>
    <w:rsid w:val="00A811D4"/>
    <w:rPr>
      <w:b/>
      <w:sz w:val="24"/>
    </w:rPr>
  </w:style>
  <w:style w:type="character" w:customStyle="1" w:styleId="WW8Num12z0">
    <w:name w:val="WW8Num12z0"/>
    <w:rsid w:val="00A811D4"/>
  </w:style>
  <w:style w:type="character" w:customStyle="1" w:styleId="WW8Num14z0">
    <w:name w:val="WW8Num14z0"/>
    <w:rsid w:val="00A811D4"/>
    <w:rPr>
      <w:b/>
      <w:sz w:val="24"/>
    </w:rPr>
  </w:style>
  <w:style w:type="character" w:customStyle="1" w:styleId="11">
    <w:name w:val="Основной шрифт абзаца1"/>
    <w:rsid w:val="00A811D4"/>
  </w:style>
  <w:style w:type="character" w:customStyle="1" w:styleId="af4">
    <w:name w:val="Выделение курсив"/>
    <w:rsid w:val="00A811D4"/>
    <w:rPr>
      <w:i/>
      <w:lang w:val="ru-RU"/>
    </w:rPr>
  </w:style>
  <w:style w:type="character" w:customStyle="1" w:styleId="af5">
    <w:name w:val="Обычный полужирный"/>
    <w:rsid w:val="00A811D4"/>
    <w:rPr>
      <w:b/>
      <w:lang w:val="ru-RU"/>
    </w:rPr>
  </w:style>
  <w:style w:type="character" w:customStyle="1" w:styleId="af6">
    <w:name w:val="Выделение полужирный Знак"/>
    <w:rsid w:val="00A811D4"/>
    <w:rPr>
      <w:rFonts w:ascii="Arial" w:hAnsi="Arial"/>
      <w:b/>
      <w:lang w:val="ru-RU" w:eastAsia="ar-SA" w:bidi="ar-SA"/>
    </w:rPr>
  </w:style>
  <w:style w:type="character" w:customStyle="1" w:styleId="af7">
    <w:name w:val="Выделение полужирный курсив"/>
    <w:rsid w:val="00A811D4"/>
    <w:rPr>
      <w:rFonts w:ascii="Arial" w:hAnsi="Arial"/>
      <w:b/>
      <w:i/>
      <w:lang w:val="ru-RU" w:eastAsia="ar-SA" w:bidi="ar-SA"/>
    </w:rPr>
  </w:style>
  <w:style w:type="paragraph" w:customStyle="1" w:styleId="12">
    <w:name w:val="Заголовок1"/>
    <w:basedOn w:val="a"/>
    <w:next w:val="af"/>
    <w:rsid w:val="00A811D4"/>
    <w:pPr>
      <w:keepNext/>
      <w:suppressAutoHyphens/>
      <w:spacing w:before="240" w:after="120"/>
      <w:jc w:val="both"/>
    </w:pPr>
    <w:rPr>
      <w:rFonts w:ascii="Arial" w:hAnsi="Arial" w:cs="Tahoma"/>
      <w:lang w:eastAsia="ar-SA"/>
    </w:rPr>
  </w:style>
  <w:style w:type="paragraph" w:styleId="af8">
    <w:name w:val="List"/>
    <w:basedOn w:val="af"/>
    <w:rsid w:val="00A811D4"/>
    <w:pPr>
      <w:suppressAutoHyphens/>
      <w:spacing w:before="20"/>
      <w:ind w:firstLine="720"/>
      <w:jc w:val="both"/>
    </w:pPr>
    <w:rPr>
      <w:rFonts w:ascii="Arial" w:hAnsi="Arial" w:cs="Tahoma"/>
      <w:sz w:val="20"/>
      <w:szCs w:val="20"/>
      <w:lang w:eastAsia="ar-SA"/>
    </w:rPr>
  </w:style>
  <w:style w:type="paragraph" w:customStyle="1" w:styleId="13">
    <w:name w:val="Название1"/>
    <w:basedOn w:val="a"/>
    <w:rsid w:val="00A811D4"/>
    <w:pPr>
      <w:suppressLineNumbers/>
      <w:suppressAutoHyphens/>
      <w:spacing w:before="120" w:after="120"/>
      <w:jc w:val="both"/>
    </w:pPr>
    <w:rPr>
      <w:rFonts w:ascii="Arial" w:hAnsi="Arial" w:cs="Tahoma"/>
      <w:i/>
      <w:iCs/>
      <w:sz w:val="24"/>
      <w:szCs w:val="24"/>
      <w:lang w:eastAsia="ar-SA"/>
    </w:rPr>
  </w:style>
  <w:style w:type="paragraph" w:customStyle="1" w:styleId="14">
    <w:name w:val="Указатель1"/>
    <w:basedOn w:val="a"/>
    <w:rsid w:val="00A811D4"/>
    <w:pPr>
      <w:suppressLineNumbers/>
      <w:suppressAutoHyphens/>
      <w:spacing w:before="20"/>
      <w:jc w:val="both"/>
    </w:pPr>
    <w:rPr>
      <w:rFonts w:ascii="Arial" w:hAnsi="Arial" w:cs="Tahoma"/>
      <w:sz w:val="20"/>
      <w:szCs w:val="20"/>
      <w:lang w:eastAsia="ar-SA"/>
    </w:rPr>
  </w:style>
  <w:style w:type="paragraph" w:customStyle="1" w:styleId="15">
    <w:name w:val="Название объекта1"/>
    <w:basedOn w:val="a"/>
    <w:next w:val="a"/>
    <w:rsid w:val="00A811D4"/>
    <w:pPr>
      <w:suppressAutoHyphens/>
      <w:spacing w:before="240" w:after="240" w:line="220" w:lineRule="atLeast"/>
      <w:jc w:val="center"/>
    </w:pPr>
    <w:rPr>
      <w:rFonts w:ascii="Arial" w:hAnsi="Arial"/>
      <w:sz w:val="20"/>
      <w:szCs w:val="20"/>
      <w:lang w:eastAsia="ar-SA"/>
    </w:rPr>
  </w:style>
  <w:style w:type="paragraph" w:customStyle="1" w:styleId="af9">
    <w:name w:val="Текст (центр)"/>
    <w:basedOn w:val="a"/>
    <w:rsid w:val="00A811D4"/>
    <w:pPr>
      <w:suppressAutoHyphens/>
      <w:spacing w:before="20"/>
      <w:ind w:left="-10369" w:firstLine="10232"/>
      <w:jc w:val="center"/>
    </w:pPr>
    <w:rPr>
      <w:rFonts w:ascii="Arial" w:hAnsi="Arial"/>
      <w:sz w:val="20"/>
      <w:szCs w:val="20"/>
      <w:lang w:eastAsia="ar-SA"/>
    </w:rPr>
  </w:style>
  <w:style w:type="paragraph" w:customStyle="1" w:styleId="16">
    <w:name w:val="Обычный1"/>
    <w:rsid w:val="00A811D4"/>
    <w:pPr>
      <w:widowControl w:val="0"/>
      <w:suppressAutoHyphens/>
    </w:pPr>
    <w:rPr>
      <w:rFonts w:ascii="Times New Roman" w:eastAsia="Times New Roman" w:hAnsi="Times New Roman"/>
      <w:lang w:eastAsia="ar-SA"/>
    </w:rPr>
  </w:style>
  <w:style w:type="paragraph" w:customStyle="1" w:styleId="afa">
    <w:name w:val="Содержимое таблицы"/>
    <w:basedOn w:val="a"/>
    <w:rsid w:val="00A811D4"/>
    <w:pPr>
      <w:suppressLineNumbers/>
      <w:suppressAutoHyphens/>
      <w:spacing w:before="20"/>
      <w:jc w:val="both"/>
    </w:pPr>
    <w:rPr>
      <w:rFonts w:ascii="Arial" w:hAnsi="Arial"/>
      <w:sz w:val="20"/>
      <w:szCs w:val="20"/>
      <w:lang w:eastAsia="ar-SA"/>
    </w:rPr>
  </w:style>
  <w:style w:type="paragraph" w:customStyle="1" w:styleId="afb">
    <w:name w:val="Заголовок таблицы"/>
    <w:basedOn w:val="afa"/>
    <w:rsid w:val="00A811D4"/>
    <w:pPr>
      <w:jc w:val="center"/>
    </w:pPr>
    <w:rPr>
      <w:b/>
      <w:bCs/>
    </w:rPr>
  </w:style>
  <w:style w:type="paragraph" w:customStyle="1" w:styleId="100">
    <w:name w:val="Заголовок 10"/>
    <w:basedOn w:val="12"/>
    <w:next w:val="af"/>
    <w:rsid w:val="00A811D4"/>
    <w:pPr>
      <w:tabs>
        <w:tab w:val="num" w:pos="1260"/>
      </w:tabs>
      <w:ind w:left="1260" w:hanging="360"/>
    </w:pPr>
    <w:rPr>
      <w:b/>
      <w:bCs/>
      <w:sz w:val="21"/>
      <w:szCs w:val="21"/>
    </w:rPr>
  </w:style>
  <w:style w:type="paragraph" w:customStyle="1" w:styleId="ConsTitle">
    <w:name w:val="ConsTitle"/>
    <w:rsid w:val="00A811D4"/>
    <w:pPr>
      <w:widowControl w:val="0"/>
      <w:autoSpaceDE w:val="0"/>
      <w:autoSpaceDN w:val="0"/>
      <w:adjustRightInd w:val="0"/>
    </w:pPr>
    <w:rPr>
      <w:rFonts w:ascii="Arial" w:eastAsia="Times New Roman" w:hAnsi="Arial" w:cs="Arial"/>
      <w:b/>
      <w:bCs/>
      <w:sz w:val="16"/>
      <w:szCs w:val="16"/>
    </w:rPr>
  </w:style>
  <w:style w:type="character" w:customStyle="1" w:styleId="WW-Absatz-Standardschriftart11111111111">
    <w:name w:val="WW-Absatz-Standardschriftart11111111111"/>
    <w:rsid w:val="00A811D4"/>
  </w:style>
  <w:style w:type="paragraph" w:styleId="afc">
    <w:name w:val="annotation text"/>
    <w:basedOn w:val="a"/>
    <w:link w:val="afd"/>
    <w:semiHidden/>
    <w:rsid w:val="00A811D4"/>
    <w:rPr>
      <w:sz w:val="20"/>
      <w:szCs w:val="20"/>
    </w:rPr>
  </w:style>
  <w:style w:type="character" w:customStyle="1" w:styleId="afd">
    <w:name w:val="Текст примечания Знак"/>
    <w:basedOn w:val="a0"/>
    <w:link w:val="afc"/>
    <w:locked/>
    <w:rsid w:val="00A811D4"/>
    <w:rPr>
      <w:rFonts w:ascii="Times New Roman" w:hAnsi="Times New Roman" w:cs="Times New Roman"/>
      <w:sz w:val="20"/>
      <w:szCs w:val="20"/>
    </w:rPr>
  </w:style>
  <w:style w:type="paragraph" w:styleId="afe">
    <w:name w:val="annotation subject"/>
    <w:basedOn w:val="afc"/>
    <w:next w:val="afc"/>
    <w:link w:val="aff"/>
    <w:semiHidden/>
    <w:rsid w:val="00A811D4"/>
    <w:rPr>
      <w:b/>
      <w:bCs/>
    </w:rPr>
  </w:style>
  <w:style w:type="character" w:customStyle="1" w:styleId="aff">
    <w:name w:val="Тема примечания Знак"/>
    <w:basedOn w:val="afd"/>
    <w:link w:val="afe"/>
    <w:locked/>
    <w:rsid w:val="00A811D4"/>
    <w:rPr>
      <w:b/>
      <w:bCs/>
    </w:rPr>
  </w:style>
  <w:style w:type="paragraph" w:styleId="HTML">
    <w:name w:val="HTML Preformatted"/>
    <w:basedOn w:val="a"/>
    <w:link w:val="HTML0"/>
    <w:rsid w:val="00A811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0"/>
    <w:link w:val="HTML"/>
    <w:locked/>
    <w:rsid w:val="00A811D4"/>
    <w:rPr>
      <w:rFonts w:ascii="Courier New" w:hAnsi="Courier New" w:cs="Times New Roman"/>
      <w:sz w:val="20"/>
      <w:szCs w:val="20"/>
    </w:rPr>
  </w:style>
  <w:style w:type="paragraph" w:styleId="aff0">
    <w:name w:val="Document Map"/>
    <w:basedOn w:val="a"/>
    <w:link w:val="aff1"/>
    <w:semiHidden/>
    <w:rsid w:val="00A811D4"/>
    <w:pPr>
      <w:shd w:val="clear" w:color="auto" w:fill="000080"/>
    </w:pPr>
    <w:rPr>
      <w:rFonts w:ascii="Tahoma" w:hAnsi="Tahoma"/>
      <w:sz w:val="20"/>
      <w:szCs w:val="20"/>
    </w:rPr>
  </w:style>
  <w:style w:type="character" w:customStyle="1" w:styleId="aff1">
    <w:name w:val="Схема документа Знак"/>
    <w:basedOn w:val="a0"/>
    <w:link w:val="aff0"/>
    <w:locked/>
    <w:rsid w:val="00A811D4"/>
    <w:rPr>
      <w:rFonts w:ascii="Tahoma" w:hAnsi="Tahoma" w:cs="Times New Roman"/>
      <w:sz w:val="20"/>
      <w:szCs w:val="20"/>
      <w:shd w:val="clear" w:color="auto" w:fill="000080"/>
    </w:rPr>
  </w:style>
  <w:style w:type="character" w:customStyle="1" w:styleId="FontStyle18">
    <w:name w:val="Font Style18"/>
    <w:rsid w:val="00A811D4"/>
    <w:rPr>
      <w:rFonts w:ascii="Times New Roman" w:hAnsi="Times New Roman"/>
      <w:sz w:val="26"/>
    </w:rPr>
  </w:style>
  <w:style w:type="character" w:customStyle="1" w:styleId="apple-converted-space">
    <w:name w:val="apple-converted-space"/>
    <w:rsid w:val="00A811D4"/>
  </w:style>
  <w:style w:type="character" w:customStyle="1" w:styleId="blk">
    <w:name w:val="blk"/>
    <w:rsid w:val="00A811D4"/>
  </w:style>
  <w:style w:type="character" w:styleId="aff2">
    <w:name w:val="footnote reference"/>
    <w:basedOn w:val="a0"/>
    <w:semiHidden/>
    <w:rsid w:val="00A311AE"/>
    <w:rPr>
      <w:rFonts w:cs="Times New Roman"/>
      <w:vertAlign w:val="superscript"/>
    </w:rPr>
  </w:style>
  <w:style w:type="paragraph" w:styleId="aff3">
    <w:name w:val="endnote text"/>
    <w:basedOn w:val="a"/>
    <w:link w:val="aff4"/>
    <w:semiHidden/>
    <w:rsid w:val="009832D3"/>
    <w:rPr>
      <w:sz w:val="20"/>
      <w:szCs w:val="20"/>
    </w:rPr>
  </w:style>
  <w:style w:type="character" w:customStyle="1" w:styleId="aff4">
    <w:name w:val="Текст концевой сноски Знак"/>
    <w:basedOn w:val="a0"/>
    <w:link w:val="aff3"/>
    <w:semiHidden/>
    <w:locked/>
    <w:rsid w:val="009832D3"/>
    <w:rPr>
      <w:rFonts w:ascii="Times New Roman" w:hAnsi="Times New Roman" w:cs="Times New Roman"/>
      <w:sz w:val="20"/>
      <w:szCs w:val="20"/>
    </w:rPr>
  </w:style>
  <w:style w:type="character" w:styleId="aff5">
    <w:name w:val="endnote reference"/>
    <w:basedOn w:val="a0"/>
    <w:semiHidden/>
    <w:rsid w:val="009832D3"/>
    <w:rPr>
      <w:rFonts w:cs="Times New Roman"/>
      <w:vertAlign w:val="superscript"/>
    </w:rPr>
  </w:style>
  <w:style w:type="table" w:styleId="aff6">
    <w:name w:val="Table Grid"/>
    <w:basedOn w:val="a1"/>
    <w:locked/>
    <w:rsid w:val="00200E1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7">
    <w:name w:val="line number"/>
    <w:basedOn w:val="a0"/>
    <w:semiHidden/>
    <w:rsid w:val="0095770F"/>
    <w:rPr>
      <w:rFonts w:cs="Times New Roman"/>
    </w:rPr>
  </w:style>
  <w:style w:type="character" w:customStyle="1" w:styleId="aff8">
    <w:name w:val="Цветовое выделение"/>
    <w:rsid w:val="003D572F"/>
    <w:rPr>
      <w:b/>
      <w:color w:val="26282F"/>
    </w:rPr>
  </w:style>
  <w:style w:type="character" w:customStyle="1" w:styleId="aff9">
    <w:name w:val="Гипертекстовая ссылка"/>
    <w:basedOn w:val="aff8"/>
    <w:rsid w:val="003D572F"/>
    <w:rPr>
      <w:rFonts w:cs="Times New Roman"/>
      <w:color w:val="106BBE"/>
    </w:rPr>
  </w:style>
  <w:style w:type="character" w:customStyle="1" w:styleId="affa">
    <w:name w:val="Сравнение редакций. Добавленный фрагмент"/>
    <w:rsid w:val="003D572F"/>
    <w:rPr>
      <w:color w:val="000000"/>
      <w:shd w:val="clear" w:color="auto" w:fill="C1D7FF"/>
    </w:rPr>
  </w:style>
  <w:style w:type="paragraph" w:customStyle="1" w:styleId="affb">
    <w:name w:val="Нормальный (таблица)"/>
    <w:basedOn w:val="a"/>
    <w:next w:val="a"/>
    <w:rsid w:val="003D572F"/>
    <w:pPr>
      <w:widowControl w:val="0"/>
      <w:autoSpaceDE w:val="0"/>
      <w:autoSpaceDN w:val="0"/>
      <w:adjustRightInd w:val="0"/>
      <w:jc w:val="both"/>
    </w:pPr>
    <w:rPr>
      <w:rFonts w:ascii="Arial" w:eastAsia="Calibri" w:hAnsi="Arial" w:cs="Arial"/>
      <w:sz w:val="24"/>
      <w:szCs w:val="24"/>
    </w:rPr>
  </w:style>
  <w:style w:type="paragraph" w:customStyle="1" w:styleId="affc">
    <w:name w:val="Прижатый влево"/>
    <w:basedOn w:val="a"/>
    <w:next w:val="a"/>
    <w:rsid w:val="003D572F"/>
    <w:pPr>
      <w:widowControl w:val="0"/>
      <w:autoSpaceDE w:val="0"/>
      <w:autoSpaceDN w:val="0"/>
      <w:adjustRightInd w:val="0"/>
    </w:pPr>
    <w:rPr>
      <w:rFonts w:ascii="Arial" w:eastAsia="Calibri" w:hAnsi="Arial" w:cs="Arial"/>
      <w:sz w:val="24"/>
      <w:szCs w:val="24"/>
    </w:rPr>
  </w:style>
  <w:style w:type="paragraph" w:styleId="affd">
    <w:name w:val="Title"/>
    <w:basedOn w:val="a"/>
    <w:next w:val="af"/>
    <w:link w:val="affe"/>
    <w:qFormat/>
    <w:locked/>
    <w:rsid w:val="00EB4BB5"/>
    <w:pPr>
      <w:keepNext/>
      <w:suppressAutoHyphens/>
      <w:spacing w:before="240" w:after="120"/>
      <w:jc w:val="both"/>
    </w:pPr>
    <w:rPr>
      <w:rFonts w:ascii="Arial" w:eastAsia="Calibri" w:hAnsi="Arial" w:cs="Tahoma"/>
      <w:lang w:eastAsia="ar-SA"/>
    </w:rPr>
  </w:style>
  <w:style w:type="character" w:customStyle="1" w:styleId="affe">
    <w:name w:val="Название Знак"/>
    <w:basedOn w:val="a0"/>
    <w:link w:val="affd"/>
    <w:locked/>
    <w:rsid w:val="00EB4BB5"/>
    <w:rPr>
      <w:rFonts w:ascii="Arial" w:hAnsi="Arial" w:cs="Tahoma"/>
      <w:sz w:val="28"/>
      <w:szCs w:val="28"/>
      <w:lang w:eastAsia="ar-SA" w:bidi="ar-SA"/>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
      </w:divsChild>
    </w:div>
    <w:div w:id="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garantF1://12068559.159" TargetMode="External"/><Relationship Id="rId13" Type="http://schemas.openxmlformats.org/officeDocument/2006/relationships/hyperlink" Target="garantF1://12084522.21" TargetMode="External"/><Relationship Id="rId18" Type="http://schemas.openxmlformats.org/officeDocument/2006/relationships/hyperlink" Target="garantF1://12068559.0" TargetMode="External"/><Relationship Id="rId26" Type="http://schemas.openxmlformats.org/officeDocument/2006/relationships/hyperlink" Target="garantF1://12084522.21" TargetMode="External"/><Relationship Id="rId39"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hyperlink" Target="garantF1://70033464.0" TargetMode="External"/><Relationship Id="rId34" Type="http://schemas.openxmlformats.org/officeDocument/2006/relationships/hyperlink" Target="garantF1://12084522.21" TargetMode="External"/><Relationship Id="rId42" Type="http://schemas.openxmlformats.org/officeDocument/2006/relationships/fontTable" Target="fontTable.xml"/><Relationship Id="rId7" Type="http://schemas.openxmlformats.org/officeDocument/2006/relationships/hyperlink" Target="garantF1://12012505.24" TargetMode="External"/><Relationship Id="rId12" Type="http://schemas.openxmlformats.org/officeDocument/2006/relationships/hyperlink" Target="garantF1://12084522.21" TargetMode="External"/><Relationship Id="rId17" Type="http://schemas.openxmlformats.org/officeDocument/2006/relationships/hyperlink" Target="garantF1://12048555.0" TargetMode="External"/><Relationship Id="rId25" Type="http://schemas.openxmlformats.org/officeDocument/2006/relationships/hyperlink" Target="garantF1://70286178.1000" TargetMode="External"/><Relationship Id="rId33" Type="http://schemas.openxmlformats.org/officeDocument/2006/relationships/hyperlink" Target="garantF1://12068559.159" TargetMode="External"/><Relationship Id="rId38" Type="http://schemas.openxmlformats.org/officeDocument/2006/relationships/header" Target="header2.xml"/><Relationship Id="rId2" Type="http://schemas.openxmlformats.org/officeDocument/2006/relationships/styles" Target="styles.xml"/><Relationship Id="rId16" Type="http://schemas.openxmlformats.org/officeDocument/2006/relationships/hyperlink" Target="garantF1://12084522.0" TargetMode="External"/><Relationship Id="rId20" Type="http://schemas.openxmlformats.org/officeDocument/2006/relationships/hyperlink" Target="garantF1://12051284.0" TargetMode="External"/><Relationship Id="rId29" Type="http://schemas.openxmlformats.org/officeDocument/2006/relationships/hyperlink" Target="garantF1://12068559.0" TargetMode="External"/><Relationship Id="rId41" Type="http://schemas.openxmlformats.org/officeDocument/2006/relationships/hyperlink" Target="garantF1://12084522.2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garantF1://12084522.21" TargetMode="External"/><Relationship Id="rId24" Type="http://schemas.openxmlformats.org/officeDocument/2006/relationships/hyperlink" Target="garantF1://12084522.21" TargetMode="External"/><Relationship Id="rId32" Type="http://schemas.openxmlformats.org/officeDocument/2006/relationships/hyperlink" Target="garantF1://12084522.21" TargetMode="External"/><Relationship Id="rId37" Type="http://schemas.openxmlformats.org/officeDocument/2006/relationships/footer" Target="footer2.xml"/><Relationship Id="rId40" Type="http://schemas.openxmlformats.org/officeDocument/2006/relationships/hyperlink" Target="garantF1://12084522.21" TargetMode="External"/><Relationship Id="rId5" Type="http://schemas.openxmlformats.org/officeDocument/2006/relationships/footnotes" Target="footnotes.xml"/><Relationship Id="rId15" Type="http://schemas.openxmlformats.org/officeDocument/2006/relationships/hyperlink" Target="garantF1://70807234.0" TargetMode="External"/><Relationship Id="rId23" Type="http://schemas.openxmlformats.org/officeDocument/2006/relationships/hyperlink" Target="garantF1://12084522.21" TargetMode="External"/><Relationship Id="rId28" Type="http://schemas.openxmlformats.org/officeDocument/2006/relationships/hyperlink" Target="garantF1://12084522.21" TargetMode="External"/><Relationship Id="rId36" Type="http://schemas.openxmlformats.org/officeDocument/2006/relationships/footer" Target="footer1.xml"/><Relationship Id="rId10" Type="http://schemas.openxmlformats.org/officeDocument/2006/relationships/hyperlink" Target="garantF1://12084522.21" TargetMode="External"/><Relationship Id="rId19" Type="http://schemas.openxmlformats.org/officeDocument/2006/relationships/hyperlink" Target="garantF1://12012505.0" TargetMode="External"/><Relationship Id="rId31" Type="http://schemas.openxmlformats.org/officeDocument/2006/relationships/hyperlink" Target="garantF1://70807234.0" TargetMode="External"/><Relationship Id="rId4" Type="http://schemas.openxmlformats.org/officeDocument/2006/relationships/webSettings" Target="webSettings.xml"/><Relationship Id="rId9" Type="http://schemas.openxmlformats.org/officeDocument/2006/relationships/hyperlink" Target="garantF1://12084522.13" TargetMode="External"/><Relationship Id="rId14" Type="http://schemas.openxmlformats.org/officeDocument/2006/relationships/hyperlink" Target="garantF1://70807234.20" TargetMode="External"/><Relationship Id="rId22" Type="http://schemas.openxmlformats.org/officeDocument/2006/relationships/hyperlink" Target="garantF1://12084522.21" TargetMode="External"/><Relationship Id="rId27" Type="http://schemas.openxmlformats.org/officeDocument/2006/relationships/hyperlink" Target="garantF1://12084522.21" TargetMode="External"/><Relationship Id="rId30" Type="http://schemas.openxmlformats.org/officeDocument/2006/relationships/hyperlink" Target="garantF1://70807234.20" TargetMode="External"/><Relationship Id="rId35" Type="http://schemas.openxmlformats.org/officeDocument/2006/relationships/header" Target="header1.xml"/><Relationship Id="rId43"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66</Pages>
  <Words>14452</Words>
  <Characters>82381</Characters>
  <Application>Microsoft Office Word</Application>
  <DocSecurity>0</DocSecurity>
  <Lines>686</Lines>
  <Paragraphs>193</Paragraphs>
  <ScaleCrop>false</ScaleCrop>
  <HeadingPairs>
    <vt:vector size="2" baseType="variant">
      <vt:variant>
        <vt:lpstr>Название</vt:lpstr>
      </vt:variant>
      <vt:variant>
        <vt:i4>1</vt:i4>
      </vt:variant>
    </vt:vector>
  </HeadingPairs>
  <TitlesOfParts>
    <vt:vector size="1" baseType="lpstr">
      <vt:lpstr>О внесении изменений в приказ Фонда социального страхования Российской Федерации от 12 февраля 2010 г</vt:lpstr>
    </vt:vector>
  </TitlesOfParts>
  <Company>ФСС РФ</Company>
  <LinksUpToDate>false</LinksUpToDate>
  <CharactersWithSpaces>96640</CharactersWithSpaces>
  <SharedDoc>false</SharedDoc>
  <HLinks>
    <vt:vector size="276" baseType="variant">
      <vt:variant>
        <vt:i4>7471159</vt:i4>
      </vt:variant>
      <vt:variant>
        <vt:i4>135</vt:i4>
      </vt:variant>
      <vt:variant>
        <vt:i4>0</vt:i4>
      </vt:variant>
      <vt:variant>
        <vt:i4>5</vt:i4>
      </vt:variant>
      <vt:variant>
        <vt:lpwstr>garantf1://12084522.21/</vt:lpwstr>
      </vt:variant>
      <vt:variant>
        <vt:lpwstr/>
      </vt:variant>
      <vt:variant>
        <vt:i4>7471159</vt:i4>
      </vt:variant>
      <vt:variant>
        <vt:i4>132</vt:i4>
      </vt:variant>
      <vt:variant>
        <vt:i4>0</vt:i4>
      </vt:variant>
      <vt:variant>
        <vt:i4>5</vt:i4>
      </vt:variant>
      <vt:variant>
        <vt:lpwstr>garantf1://12084522.21/</vt:lpwstr>
      </vt:variant>
      <vt:variant>
        <vt:lpwstr/>
      </vt:variant>
      <vt:variant>
        <vt:i4>2818064</vt:i4>
      </vt:variant>
      <vt:variant>
        <vt:i4>129</vt:i4>
      </vt:variant>
      <vt:variant>
        <vt:i4>0</vt:i4>
      </vt:variant>
      <vt:variant>
        <vt:i4>5</vt:i4>
      </vt:variant>
      <vt:variant>
        <vt:lpwstr/>
      </vt:variant>
      <vt:variant>
        <vt:lpwstr>sub_1405</vt:lpwstr>
      </vt:variant>
      <vt:variant>
        <vt:i4>2818064</vt:i4>
      </vt:variant>
      <vt:variant>
        <vt:i4>126</vt:i4>
      </vt:variant>
      <vt:variant>
        <vt:i4>0</vt:i4>
      </vt:variant>
      <vt:variant>
        <vt:i4>5</vt:i4>
      </vt:variant>
      <vt:variant>
        <vt:lpwstr/>
      </vt:variant>
      <vt:variant>
        <vt:lpwstr>sub_1405</vt:lpwstr>
      </vt:variant>
      <vt:variant>
        <vt:i4>3014673</vt:i4>
      </vt:variant>
      <vt:variant>
        <vt:i4>123</vt:i4>
      </vt:variant>
      <vt:variant>
        <vt:i4>0</vt:i4>
      </vt:variant>
      <vt:variant>
        <vt:i4>5</vt:i4>
      </vt:variant>
      <vt:variant>
        <vt:lpwstr/>
      </vt:variant>
      <vt:variant>
        <vt:lpwstr>sub_1410</vt:lpwstr>
      </vt:variant>
      <vt:variant>
        <vt:i4>7471159</vt:i4>
      </vt:variant>
      <vt:variant>
        <vt:i4>120</vt:i4>
      </vt:variant>
      <vt:variant>
        <vt:i4>0</vt:i4>
      </vt:variant>
      <vt:variant>
        <vt:i4>5</vt:i4>
      </vt:variant>
      <vt:variant>
        <vt:lpwstr>garantf1://12084522.21/</vt:lpwstr>
      </vt:variant>
      <vt:variant>
        <vt:lpwstr/>
      </vt:variant>
      <vt:variant>
        <vt:i4>2752533</vt:i4>
      </vt:variant>
      <vt:variant>
        <vt:i4>117</vt:i4>
      </vt:variant>
      <vt:variant>
        <vt:i4>0</vt:i4>
      </vt:variant>
      <vt:variant>
        <vt:i4>5</vt:i4>
      </vt:variant>
      <vt:variant>
        <vt:lpwstr/>
      </vt:variant>
      <vt:variant>
        <vt:lpwstr>sub_40000</vt:lpwstr>
      </vt:variant>
      <vt:variant>
        <vt:i4>2818064</vt:i4>
      </vt:variant>
      <vt:variant>
        <vt:i4>114</vt:i4>
      </vt:variant>
      <vt:variant>
        <vt:i4>0</vt:i4>
      </vt:variant>
      <vt:variant>
        <vt:i4>5</vt:i4>
      </vt:variant>
      <vt:variant>
        <vt:lpwstr/>
      </vt:variant>
      <vt:variant>
        <vt:lpwstr>sub_1405</vt:lpwstr>
      </vt:variant>
      <vt:variant>
        <vt:i4>5373960</vt:i4>
      </vt:variant>
      <vt:variant>
        <vt:i4>111</vt:i4>
      </vt:variant>
      <vt:variant>
        <vt:i4>0</vt:i4>
      </vt:variant>
      <vt:variant>
        <vt:i4>5</vt:i4>
      </vt:variant>
      <vt:variant>
        <vt:lpwstr>garantf1://12068559.159/</vt:lpwstr>
      </vt:variant>
      <vt:variant>
        <vt:lpwstr/>
      </vt:variant>
      <vt:variant>
        <vt:i4>2818064</vt:i4>
      </vt:variant>
      <vt:variant>
        <vt:i4>108</vt:i4>
      </vt:variant>
      <vt:variant>
        <vt:i4>0</vt:i4>
      </vt:variant>
      <vt:variant>
        <vt:i4>5</vt:i4>
      </vt:variant>
      <vt:variant>
        <vt:lpwstr/>
      </vt:variant>
      <vt:variant>
        <vt:lpwstr>sub_1405</vt:lpwstr>
      </vt:variant>
      <vt:variant>
        <vt:i4>2752530</vt:i4>
      </vt:variant>
      <vt:variant>
        <vt:i4>105</vt:i4>
      </vt:variant>
      <vt:variant>
        <vt:i4>0</vt:i4>
      </vt:variant>
      <vt:variant>
        <vt:i4>5</vt:i4>
      </vt:variant>
      <vt:variant>
        <vt:lpwstr/>
      </vt:variant>
      <vt:variant>
        <vt:lpwstr>sub_30000</vt:lpwstr>
      </vt:variant>
      <vt:variant>
        <vt:i4>2752531</vt:i4>
      </vt:variant>
      <vt:variant>
        <vt:i4>102</vt:i4>
      </vt:variant>
      <vt:variant>
        <vt:i4>0</vt:i4>
      </vt:variant>
      <vt:variant>
        <vt:i4>5</vt:i4>
      </vt:variant>
      <vt:variant>
        <vt:lpwstr/>
      </vt:variant>
      <vt:variant>
        <vt:lpwstr>sub_20000</vt:lpwstr>
      </vt:variant>
      <vt:variant>
        <vt:i4>2752533</vt:i4>
      </vt:variant>
      <vt:variant>
        <vt:i4>99</vt:i4>
      </vt:variant>
      <vt:variant>
        <vt:i4>0</vt:i4>
      </vt:variant>
      <vt:variant>
        <vt:i4>5</vt:i4>
      </vt:variant>
      <vt:variant>
        <vt:lpwstr/>
      </vt:variant>
      <vt:variant>
        <vt:lpwstr>sub_40000</vt:lpwstr>
      </vt:variant>
      <vt:variant>
        <vt:i4>2752528</vt:i4>
      </vt:variant>
      <vt:variant>
        <vt:i4>96</vt:i4>
      </vt:variant>
      <vt:variant>
        <vt:i4>0</vt:i4>
      </vt:variant>
      <vt:variant>
        <vt:i4>5</vt:i4>
      </vt:variant>
      <vt:variant>
        <vt:lpwstr/>
      </vt:variant>
      <vt:variant>
        <vt:lpwstr>sub_10000</vt:lpwstr>
      </vt:variant>
      <vt:variant>
        <vt:i4>7471159</vt:i4>
      </vt:variant>
      <vt:variant>
        <vt:i4>93</vt:i4>
      </vt:variant>
      <vt:variant>
        <vt:i4>0</vt:i4>
      </vt:variant>
      <vt:variant>
        <vt:i4>5</vt:i4>
      </vt:variant>
      <vt:variant>
        <vt:lpwstr>garantf1://12084522.21/</vt:lpwstr>
      </vt:variant>
      <vt:variant>
        <vt:lpwstr/>
      </vt:variant>
      <vt:variant>
        <vt:i4>6291518</vt:i4>
      </vt:variant>
      <vt:variant>
        <vt:i4>90</vt:i4>
      </vt:variant>
      <vt:variant>
        <vt:i4>0</vt:i4>
      </vt:variant>
      <vt:variant>
        <vt:i4>5</vt:i4>
      </vt:variant>
      <vt:variant>
        <vt:lpwstr>garantf1://70807234.0/</vt:lpwstr>
      </vt:variant>
      <vt:variant>
        <vt:lpwstr/>
      </vt:variant>
      <vt:variant>
        <vt:i4>8323132</vt:i4>
      </vt:variant>
      <vt:variant>
        <vt:i4>87</vt:i4>
      </vt:variant>
      <vt:variant>
        <vt:i4>0</vt:i4>
      </vt:variant>
      <vt:variant>
        <vt:i4>5</vt:i4>
      </vt:variant>
      <vt:variant>
        <vt:lpwstr>garantf1://70807234.20/</vt:lpwstr>
      </vt:variant>
      <vt:variant>
        <vt:lpwstr/>
      </vt:variant>
      <vt:variant>
        <vt:i4>6750256</vt:i4>
      </vt:variant>
      <vt:variant>
        <vt:i4>84</vt:i4>
      </vt:variant>
      <vt:variant>
        <vt:i4>0</vt:i4>
      </vt:variant>
      <vt:variant>
        <vt:i4>5</vt:i4>
      </vt:variant>
      <vt:variant>
        <vt:lpwstr>garantf1://12068559.0/</vt:lpwstr>
      </vt:variant>
      <vt:variant>
        <vt:lpwstr/>
      </vt:variant>
      <vt:variant>
        <vt:i4>7471159</vt:i4>
      </vt:variant>
      <vt:variant>
        <vt:i4>81</vt:i4>
      </vt:variant>
      <vt:variant>
        <vt:i4>0</vt:i4>
      </vt:variant>
      <vt:variant>
        <vt:i4>5</vt:i4>
      </vt:variant>
      <vt:variant>
        <vt:lpwstr>garantf1://12084522.21/</vt:lpwstr>
      </vt:variant>
      <vt:variant>
        <vt:lpwstr/>
      </vt:variant>
      <vt:variant>
        <vt:i4>2752533</vt:i4>
      </vt:variant>
      <vt:variant>
        <vt:i4>78</vt:i4>
      </vt:variant>
      <vt:variant>
        <vt:i4>0</vt:i4>
      </vt:variant>
      <vt:variant>
        <vt:i4>5</vt:i4>
      </vt:variant>
      <vt:variant>
        <vt:lpwstr/>
      </vt:variant>
      <vt:variant>
        <vt:lpwstr>sub_40000</vt:lpwstr>
      </vt:variant>
      <vt:variant>
        <vt:i4>2752530</vt:i4>
      </vt:variant>
      <vt:variant>
        <vt:i4>75</vt:i4>
      </vt:variant>
      <vt:variant>
        <vt:i4>0</vt:i4>
      </vt:variant>
      <vt:variant>
        <vt:i4>5</vt:i4>
      </vt:variant>
      <vt:variant>
        <vt:lpwstr/>
      </vt:variant>
      <vt:variant>
        <vt:lpwstr>sub_30000</vt:lpwstr>
      </vt:variant>
      <vt:variant>
        <vt:i4>2752531</vt:i4>
      </vt:variant>
      <vt:variant>
        <vt:i4>72</vt:i4>
      </vt:variant>
      <vt:variant>
        <vt:i4>0</vt:i4>
      </vt:variant>
      <vt:variant>
        <vt:i4>5</vt:i4>
      </vt:variant>
      <vt:variant>
        <vt:lpwstr/>
      </vt:variant>
      <vt:variant>
        <vt:lpwstr>sub_20000</vt:lpwstr>
      </vt:variant>
      <vt:variant>
        <vt:i4>2752528</vt:i4>
      </vt:variant>
      <vt:variant>
        <vt:i4>69</vt:i4>
      </vt:variant>
      <vt:variant>
        <vt:i4>0</vt:i4>
      </vt:variant>
      <vt:variant>
        <vt:i4>5</vt:i4>
      </vt:variant>
      <vt:variant>
        <vt:lpwstr/>
      </vt:variant>
      <vt:variant>
        <vt:lpwstr>sub_10000</vt:lpwstr>
      </vt:variant>
      <vt:variant>
        <vt:i4>7471159</vt:i4>
      </vt:variant>
      <vt:variant>
        <vt:i4>66</vt:i4>
      </vt:variant>
      <vt:variant>
        <vt:i4>0</vt:i4>
      </vt:variant>
      <vt:variant>
        <vt:i4>5</vt:i4>
      </vt:variant>
      <vt:variant>
        <vt:lpwstr>garantf1://12084522.21/</vt:lpwstr>
      </vt:variant>
      <vt:variant>
        <vt:lpwstr/>
      </vt:variant>
      <vt:variant>
        <vt:i4>7471159</vt:i4>
      </vt:variant>
      <vt:variant>
        <vt:i4>63</vt:i4>
      </vt:variant>
      <vt:variant>
        <vt:i4>0</vt:i4>
      </vt:variant>
      <vt:variant>
        <vt:i4>5</vt:i4>
      </vt:variant>
      <vt:variant>
        <vt:lpwstr>garantf1://12084522.21/</vt:lpwstr>
      </vt:variant>
      <vt:variant>
        <vt:lpwstr/>
      </vt:variant>
      <vt:variant>
        <vt:i4>4194312</vt:i4>
      </vt:variant>
      <vt:variant>
        <vt:i4>60</vt:i4>
      </vt:variant>
      <vt:variant>
        <vt:i4>0</vt:i4>
      </vt:variant>
      <vt:variant>
        <vt:i4>5</vt:i4>
      </vt:variant>
      <vt:variant>
        <vt:lpwstr>garantf1://70286178.1000/</vt:lpwstr>
      </vt:variant>
      <vt:variant>
        <vt:lpwstr/>
      </vt:variant>
      <vt:variant>
        <vt:i4>2752532</vt:i4>
      </vt:variant>
      <vt:variant>
        <vt:i4>57</vt:i4>
      </vt:variant>
      <vt:variant>
        <vt:i4>0</vt:i4>
      </vt:variant>
      <vt:variant>
        <vt:i4>5</vt:i4>
      </vt:variant>
      <vt:variant>
        <vt:lpwstr/>
      </vt:variant>
      <vt:variant>
        <vt:lpwstr>sub_50000</vt:lpwstr>
      </vt:variant>
      <vt:variant>
        <vt:i4>7471159</vt:i4>
      </vt:variant>
      <vt:variant>
        <vt:i4>54</vt:i4>
      </vt:variant>
      <vt:variant>
        <vt:i4>0</vt:i4>
      </vt:variant>
      <vt:variant>
        <vt:i4>5</vt:i4>
      </vt:variant>
      <vt:variant>
        <vt:lpwstr>garantf1://12084522.21/</vt:lpwstr>
      </vt:variant>
      <vt:variant>
        <vt:lpwstr/>
      </vt:variant>
      <vt:variant>
        <vt:i4>7471159</vt:i4>
      </vt:variant>
      <vt:variant>
        <vt:i4>51</vt:i4>
      </vt:variant>
      <vt:variant>
        <vt:i4>0</vt:i4>
      </vt:variant>
      <vt:variant>
        <vt:i4>5</vt:i4>
      </vt:variant>
      <vt:variant>
        <vt:lpwstr>garantf1://12084522.21/</vt:lpwstr>
      </vt:variant>
      <vt:variant>
        <vt:lpwstr/>
      </vt:variant>
      <vt:variant>
        <vt:i4>7471159</vt:i4>
      </vt:variant>
      <vt:variant>
        <vt:i4>48</vt:i4>
      </vt:variant>
      <vt:variant>
        <vt:i4>0</vt:i4>
      </vt:variant>
      <vt:variant>
        <vt:i4>5</vt:i4>
      </vt:variant>
      <vt:variant>
        <vt:lpwstr>garantf1://12084522.21/</vt:lpwstr>
      </vt:variant>
      <vt:variant>
        <vt:lpwstr/>
      </vt:variant>
      <vt:variant>
        <vt:i4>6881339</vt:i4>
      </vt:variant>
      <vt:variant>
        <vt:i4>45</vt:i4>
      </vt:variant>
      <vt:variant>
        <vt:i4>0</vt:i4>
      </vt:variant>
      <vt:variant>
        <vt:i4>5</vt:i4>
      </vt:variant>
      <vt:variant>
        <vt:lpwstr>garantf1://70033464.0/</vt:lpwstr>
      </vt:variant>
      <vt:variant>
        <vt:lpwstr/>
      </vt:variant>
      <vt:variant>
        <vt:i4>6488121</vt:i4>
      </vt:variant>
      <vt:variant>
        <vt:i4>42</vt:i4>
      </vt:variant>
      <vt:variant>
        <vt:i4>0</vt:i4>
      </vt:variant>
      <vt:variant>
        <vt:i4>5</vt:i4>
      </vt:variant>
      <vt:variant>
        <vt:lpwstr>garantf1://12051284.0/</vt:lpwstr>
      </vt:variant>
      <vt:variant>
        <vt:lpwstr/>
      </vt:variant>
      <vt:variant>
        <vt:i4>6815803</vt:i4>
      </vt:variant>
      <vt:variant>
        <vt:i4>39</vt:i4>
      </vt:variant>
      <vt:variant>
        <vt:i4>0</vt:i4>
      </vt:variant>
      <vt:variant>
        <vt:i4>5</vt:i4>
      </vt:variant>
      <vt:variant>
        <vt:lpwstr>garantf1://12012505.0/</vt:lpwstr>
      </vt:variant>
      <vt:variant>
        <vt:lpwstr/>
      </vt:variant>
      <vt:variant>
        <vt:i4>6750256</vt:i4>
      </vt:variant>
      <vt:variant>
        <vt:i4>36</vt:i4>
      </vt:variant>
      <vt:variant>
        <vt:i4>0</vt:i4>
      </vt:variant>
      <vt:variant>
        <vt:i4>5</vt:i4>
      </vt:variant>
      <vt:variant>
        <vt:lpwstr>garantf1://12068559.0/</vt:lpwstr>
      </vt:variant>
      <vt:variant>
        <vt:lpwstr/>
      </vt:variant>
      <vt:variant>
        <vt:i4>6750270</vt:i4>
      </vt:variant>
      <vt:variant>
        <vt:i4>33</vt:i4>
      </vt:variant>
      <vt:variant>
        <vt:i4>0</vt:i4>
      </vt:variant>
      <vt:variant>
        <vt:i4>5</vt:i4>
      </vt:variant>
      <vt:variant>
        <vt:lpwstr>garantf1://12048555.0/</vt:lpwstr>
      </vt:variant>
      <vt:variant>
        <vt:lpwstr/>
      </vt:variant>
      <vt:variant>
        <vt:i4>7077941</vt:i4>
      </vt:variant>
      <vt:variant>
        <vt:i4>30</vt:i4>
      </vt:variant>
      <vt:variant>
        <vt:i4>0</vt:i4>
      </vt:variant>
      <vt:variant>
        <vt:i4>5</vt:i4>
      </vt:variant>
      <vt:variant>
        <vt:lpwstr>garantf1://12084522.0/</vt:lpwstr>
      </vt:variant>
      <vt:variant>
        <vt:lpwstr/>
      </vt:variant>
      <vt:variant>
        <vt:i4>2752533</vt:i4>
      </vt:variant>
      <vt:variant>
        <vt:i4>27</vt:i4>
      </vt:variant>
      <vt:variant>
        <vt:i4>0</vt:i4>
      </vt:variant>
      <vt:variant>
        <vt:i4>5</vt:i4>
      </vt:variant>
      <vt:variant>
        <vt:lpwstr/>
      </vt:variant>
      <vt:variant>
        <vt:lpwstr>sub_40000</vt:lpwstr>
      </vt:variant>
      <vt:variant>
        <vt:i4>6291518</vt:i4>
      </vt:variant>
      <vt:variant>
        <vt:i4>24</vt:i4>
      </vt:variant>
      <vt:variant>
        <vt:i4>0</vt:i4>
      </vt:variant>
      <vt:variant>
        <vt:i4>5</vt:i4>
      </vt:variant>
      <vt:variant>
        <vt:lpwstr>garantf1://70807234.0/</vt:lpwstr>
      </vt:variant>
      <vt:variant>
        <vt:lpwstr/>
      </vt:variant>
      <vt:variant>
        <vt:i4>8323132</vt:i4>
      </vt:variant>
      <vt:variant>
        <vt:i4>21</vt:i4>
      </vt:variant>
      <vt:variant>
        <vt:i4>0</vt:i4>
      </vt:variant>
      <vt:variant>
        <vt:i4>5</vt:i4>
      </vt:variant>
      <vt:variant>
        <vt:lpwstr>garantf1://70807234.20/</vt:lpwstr>
      </vt:variant>
      <vt:variant>
        <vt:lpwstr/>
      </vt:variant>
      <vt:variant>
        <vt:i4>7471159</vt:i4>
      </vt:variant>
      <vt:variant>
        <vt:i4>18</vt:i4>
      </vt:variant>
      <vt:variant>
        <vt:i4>0</vt:i4>
      </vt:variant>
      <vt:variant>
        <vt:i4>5</vt:i4>
      </vt:variant>
      <vt:variant>
        <vt:lpwstr>garantf1://12084522.21/</vt:lpwstr>
      </vt:variant>
      <vt:variant>
        <vt:lpwstr/>
      </vt:variant>
      <vt:variant>
        <vt:i4>7471159</vt:i4>
      </vt:variant>
      <vt:variant>
        <vt:i4>15</vt:i4>
      </vt:variant>
      <vt:variant>
        <vt:i4>0</vt:i4>
      </vt:variant>
      <vt:variant>
        <vt:i4>5</vt:i4>
      </vt:variant>
      <vt:variant>
        <vt:lpwstr>garantf1://12084522.21/</vt:lpwstr>
      </vt:variant>
      <vt:variant>
        <vt:lpwstr/>
      </vt:variant>
      <vt:variant>
        <vt:i4>7471159</vt:i4>
      </vt:variant>
      <vt:variant>
        <vt:i4>12</vt:i4>
      </vt:variant>
      <vt:variant>
        <vt:i4>0</vt:i4>
      </vt:variant>
      <vt:variant>
        <vt:i4>5</vt:i4>
      </vt:variant>
      <vt:variant>
        <vt:lpwstr>garantf1://12084522.21/</vt:lpwstr>
      </vt:variant>
      <vt:variant>
        <vt:lpwstr/>
      </vt:variant>
      <vt:variant>
        <vt:i4>7471159</vt:i4>
      </vt:variant>
      <vt:variant>
        <vt:i4>9</vt:i4>
      </vt:variant>
      <vt:variant>
        <vt:i4>0</vt:i4>
      </vt:variant>
      <vt:variant>
        <vt:i4>5</vt:i4>
      </vt:variant>
      <vt:variant>
        <vt:lpwstr>garantf1://12084522.21/</vt:lpwstr>
      </vt:variant>
      <vt:variant>
        <vt:lpwstr/>
      </vt:variant>
      <vt:variant>
        <vt:i4>7340084</vt:i4>
      </vt:variant>
      <vt:variant>
        <vt:i4>6</vt:i4>
      </vt:variant>
      <vt:variant>
        <vt:i4>0</vt:i4>
      </vt:variant>
      <vt:variant>
        <vt:i4>5</vt:i4>
      </vt:variant>
      <vt:variant>
        <vt:lpwstr>garantf1://12084522.13/</vt:lpwstr>
      </vt:variant>
      <vt:variant>
        <vt:lpwstr/>
      </vt:variant>
      <vt:variant>
        <vt:i4>5373960</vt:i4>
      </vt:variant>
      <vt:variant>
        <vt:i4>3</vt:i4>
      </vt:variant>
      <vt:variant>
        <vt:i4>0</vt:i4>
      </vt:variant>
      <vt:variant>
        <vt:i4>5</vt:i4>
      </vt:variant>
      <vt:variant>
        <vt:lpwstr>garantf1://12068559.159/</vt:lpwstr>
      </vt:variant>
      <vt:variant>
        <vt:lpwstr/>
      </vt:variant>
      <vt:variant>
        <vt:i4>7536697</vt:i4>
      </vt:variant>
      <vt:variant>
        <vt:i4>0</vt:i4>
      </vt:variant>
      <vt:variant>
        <vt:i4>0</vt:i4>
      </vt:variant>
      <vt:variant>
        <vt:i4>5</vt:i4>
      </vt:variant>
      <vt:variant>
        <vt:lpwstr>garantf1://12012505.24/</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 внесении изменений в приказ Фонда социального страхования Российской Федерации от 12 февраля 2010 г</dc:title>
  <dc:creator>Хасянов Ренат Алиевич</dc:creator>
  <cp:lastModifiedBy>renat</cp:lastModifiedBy>
  <cp:revision>2</cp:revision>
  <cp:lastPrinted>2016-03-24T11:16:00Z</cp:lastPrinted>
  <dcterms:created xsi:type="dcterms:W3CDTF">2016-03-24T11:18:00Z</dcterms:created>
  <dcterms:modified xsi:type="dcterms:W3CDTF">2016-03-24T11:18:00Z</dcterms:modified>
</cp:coreProperties>
</file>